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253"/>
        <w:gridCol w:w="4819"/>
      </w:tblGrid>
      <w:tr w:rsidR="00280208" w:rsidRPr="00FA38D1" w14:paraId="173748EC" w14:textId="77777777" w:rsidTr="00F87BF6">
        <w:trPr>
          <w:trHeight w:val="1569"/>
        </w:trPr>
        <w:tc>
          <w:tcPr>
            <w:tcW w:w="4253" w:type="dxa"/>
            <w:tcBorders>
              <w:top w:val="nil"/>
              <w:left w:val="nil"/>
              <w:bottom w:val="single" w:sz="24" w:space="0" w:color="0071B6"/>
              <w:right w:val="nil"/>
            </w:tcBorders>
            <w:vAlign w:val="center"/>
          </w:tcPr>
          <w:p w14:paraId="43EE4528" w14:textId="77777777" w:rsidR="00906EDA" w:rsidRPr="00FA38D1" w:rsidRDefault="00706BFA" w:rsidP="007A6D87">
            <w:pPr>
              <w:jc w:val="center"/>
              <w:rPr>
                <w:rFonts w:ascii="Marianne Light" w:hAnsi="Marianne Light"/>
                <w:b w:val="0"/>
                <w:szCs w:val="20"/>
              </w:rPr>
            </w:pPr>
            <w:r w:rsidRPr="00FA38D1">
              <w:rPr>
                <w:rFonts w:ascii="Marianne Light" w:hAnsi="Marianne Light"/>
                <w:b w:val="0"/>
                <w:noProof/>
                <w:szCs w:val="20"/>
                <w:lang w:eastAsia="fr-FR"/>
              </w:rPr>
              <w:drawing>
                <wp:inline distT="0" distB="0" distL="0" distR="0" wp14:anchorId="59424BC4" wp14:editId="5F618F0B">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19" w:type="dxa"/>
            <w:tcBorders>
              <w:top w:val="nil"/>
              <w:left w:val="nil"/>
              <w:bottom w:val="single" w:sz="24" w:space="0" w:color="0071B6"/>
              <w:right w:val="nil"/>
            </w:tcBorders>
            <w:vAlign w:val="center"/>
          </w:tcPr>
          <w:p w14:paraId="26DFE7CC" w14:textId="77777777" w:rsidR="004A039E" w:rsidRPr="00F87BF6" w:rsidRDefault="004A039E" w:rsidP="004A039E">
            <w:pPr>
              <w:rPr>
                <w:rFonts w:ascii="Marianne Light" w:hAnsi="Marianne Light"/>
                <w:b w:val="0"/>
                <w:szCs w:val="20"/>
              </w:rPr>
            </w:pPr>
            <w:r w:rsidRPr="00F87BF6">
              <w:rPr>
                <w:rFonts w:ascii="Marianne Light" w:hAnsi="Marianne Light"/>
                <w:b w:val="0"/>
                <w:szCs w:val="20"/>
              </w:rPr>
              <w:t>PREFECTURE DE POLICE</w:t>
            </w:r>
          </w:p>
          <w:p w14:paraId="76CC55E5" w14:textId="77777777" w:rsidR="004A039E" w:rsidRPr="00F87BF6" w:rsidRDefault="004A039E" w:rsidP="004A039E">
            <w:pPr>
              <w:rPr>
                <w:rFonts w:ascii="Marianne Light" w:hAnsi="Marianne Light"/>
                <w:b w:val="0"/>
                <w:szCs w:val="20"/>
              </w:rPr>
            </w:pPr>
            <w:r w:rsidRPr="00F87BF6">
              <w:rPr>
                <w:rFonts w:ascii="Marianne Light" w:hAnsi="Marianne Light"/>
                <w:b w:val="0"/>
                <w:szCs w:val="20"/>
              </w:rPr>
              <w:t>Direction de l’immobilier et de l’environnement</w:t>
            </w:r>
          </w:p>
          <w:p w14:paraId="18083BC3" w14:textId="77777777" w:rsidR="004A039E" w:rsidRPr="00F87BF6" w:rsidRDefault="004A039E" w:rsidP="004A039E">
            <w:pPr>
              <w:rPr>
                <w:rFonts w:ascii="Marianne Light" w:hAnsi="Marianne Light"/>
                <w:b w:val="0"/>
                <w:szCs w:val="20"/>
              </w:rPr>
            </w:pPr>
            <w:r w:rsidRPr="00F87BF6">
              <w:rPr>
                <w:rFonts w:ascii="Marianne Light" w:hAnsi="Marianne Light"/>
                <w:b w:val="0"/>
                <w:szCs w:val="20"/>
              </w:rPr>
              <w:t>Sous-direction de la construction</w:t>
            </w:r>
          </w:p>
          <w:p w14:paraId="0EE96E33" w14:textId="77777777" w:rsidR="004A039E" w:rsidRPr="00F87BF6" w:rsidRDefault="004A039E" w:rsidP="004A039E">
            <w:pPr>
              <w:rPr>
                <w:rFonts w:ascii="Marianne Light" w:hAnsi="Marianne Light"/>
                <w:b w:val="0"/>
                <w:szCs w:val="20"/>
              </w:rPr>
            </w:pPr>
            <w:r w:rsidRPr="00F87BF6">
              <w:rPr>
                <w:rFonts w:ascii="Marianne Light" w:hAnsi="Marianne Light"/>
                <w:b w:val="0"/>
                <w:szCs w:val="20"/>
              </w:rPr>
              <w:t>Bureau de la Maîtrise d’Ouvrage 1</w:t>
            </w:r>
          </w:p>
          <w:p w14:paraId="2C356382" w14:textId="77777777" w:rsidR="00713A30" w:rsidRPr="00FA38D1" w:rsidRDefault="004A039E" w:rsidP="004A039E">
            <w:pPr>
              <w:rPr>
                <w:rFonts w:ascii="Marianne Light" w:hAnsi="Marianne Light"/>
                <w:b w:val="0"/>
                <w:szCs w:val="20"/>
              </w:rPr>
            </w:pPr>
            <w:r w:rsidRPr="00F87BF6">
              <w:rPr>
                <w:rFonts w:ascii="Marianne Light" w:hAnsi="Marianne Light"/>
                <w:b w:val="0"/>
                <w:szCs w:val="20"/>
              </w:rPr>
              <w:t>1 bis Rue de Lutèce 75 195 PARIS cedex 04</w:t>
            </w:r>
          </w:p>
        </w:tc>
      </w:tr>
      <w:tr w:rsidR="00713A30" w:rsidRPr="00FA38D1" w14:paraId="34F78FD0" w14:textId="77777777" w:rsidTr="00F87BF6">
        <w:tc>
          <w:tcPr>
            <w:tcW w:w="9072" w:type="dxa"/>
            <w:gridSpan w:val="2"/>
            <w:tcBorders>
              <w:top w:val="single" w:sz="24" w:space="0" w:color="0071B6"/>
              <w:bottom w:val="single" w:sz="24" w:space="0" w:color="0071B6"/>
            </w:tcBorders>
            <w:shd w:val="clear" w:color="auto" w:fill="auto"/>
          </w:tcPr>
          <w:p w14:paraId="3EF53F48" w14:textId="77777777" w:rsidR="00280208" w:rsidRPr="00FA38D1" w:rsidRDefault="00280208" w:rsidP="00215ACF">
            <w:pPr>
              <w:jc w:val="center"/>
              <w:rPr>
                <w:rFonts w:ascii="Marianne Light" w:hAnsi="Marianne Light"/>
                <w:b w:val="0"/>
                <w:szCs w:val="20"/>
              </w:rPr>
            </w:pPr>
          </w:p>
          <w:p w14:paraId="618973D0" w14:textId="77777777" w:rsidR="00F86193" w:rsidRDefault="0078064A" w:rsidP="00785188">
            <w:pPr>
              <w:jc w:val="center"/>
              <w:rPr>
                <w:rFonts w:ascii="Marianne Light" w:hAnsi="Marianne Light"/>
                <w:szCs w:val="20"/>
              </w:rPr>
            </w:pPr>
            <w:r>
              <w:rPr>
                <w:rFonts w:ascii="Marianne Light" w:hAnsi="Marianne Light"/>
                <w:szCs w:val="20"/>
              </w:rPr>
              <w:t xml:space="preserve">MISSION D’ASSISTANCE </w:t>
            </w:r>
            <w:r w:rsidR="00F409C5">
              <w:rPr>
                <w:rFonts w:ascii="Marianne Light" w:hAnsi="Marianne Light"/>
                <w:szCs w:val="20"/>
              </w:rPr>
              <w:t xml:space="preserve">TECHNIQUE </w:t>
            </w:r>
            <w:r>
              <w:rPr>
                <w:rFonts w:ascii="Marianne Light" w:hAnsi="Marianne Light"/>
                <w:szCs w:val="20"/>
              </w:rPr>
              <w:t>A MAITRISE D’OUVRAGE</w:t>
            </w:r>
          </w:p>
          <w:p w14:paraId="712CD76A" w14:textId="6DB3BAC5" w:rsidR="0078064A" w:rsidRPr="00785188" w:rsidRDefault="0078064A" w:rsidP="00785188">
            <w:pPr>
              <w:jc w:val="center"/>
              <w:rPr>
                <w:rFonts w:ascii="Marianne Light" w:hAnsi="Marianne Light"/>
                <w:szCs w:val="20"/>
              </w:rPr>
            </w:pPr>
            <w:r>
              <w:rPr>
                <w:rFonts w:ascii="Marianne Light" w:hAnsi="Marianne Light"/>
                <w:szCs w:val="20"/>
              </w:rPr>
              <w:t xml:space="preserve">RELATIVE </w:t>
            </w:r>
            <w:r w:rsidR="00F409C5">
              <w:rPr>
                <w:rFonts w:ascii="Marianne Light" w:hAnsi="Marianne Light"/>
                <w:szCs w:val="20"/>
              </w:rPr>
              <w:t>A L</w:t>
            </w:r>
            <w:r w:rsidR="00D50809">
              <w:rPr>
                <w:rFonts w:ascii="Marianne Light" w:hAnsi="Marianne Light"/>
                <w:szCs w:val="20"/>
              </w:rPr>
              <w:t>’AJOUT DE VENTILATION ET AU TRAITEMENT DE NUISANCES SONORES</w:t>
            </w:r>
            <w:r w:rsidR="0032478A">
              <w:rPr>
                <w:rFonts w:ascii="Marianne Light" w:hAnsi="Marianne Light"/>
                <w:szCs w:val="20"/>
              </w:rPr>
              <w:t xml:space="preserve"> DE LA CTA EXISTANTE</w:t>
            </w:r>
          </w:p>
          <w:p w14:paraId="6050EA14" w14:textId="442B2836" w:rsidR="0078064A" w:rsidRPr="0078064A" w:rsidRDefault="00D50809" w:rsidP="00D86E16">
            <w:pPr>
              <w:jc w:val="center"/>
              <w:rPr>
                <w:rFonts w:ascii="Marianne Light" w:hAnsi="Marianne Light"/>
                <w:i/>
                <w:szCs w:val="20"/>
              </w:rPr>
            </w:pPr>
            <w:r>
              <w:rPr>
                <w:rFonts w:ascii="Marianne Light" w:hAnsi="Marianne Light"/>
                <w:i/>
                <w:szCs w:val="20"/>
              </w:rPr>
              <w:t>Bâtiment annexe de l’Hôtel de Police du 14</w:t>
            </w:r>
            <w:r w:rsidRPr="00D50809">
              <w:rPr>
                <w:rFonts w:ascii="Marianne Light" w:hAnsi="Marianne Light"/>
                <w:i/>
                <w:szCs w:val="20"/>
                <w:vertAlign w:val="superscript"/>
              </w:rPr>
              <w:t>ème</w:t>
            </w:r>
            <w:r>
              <w:rPr>
                <w:rFonts w:ascii="Marianne Light" w:hAnsi="Marianne Light"/>
                <w:i/>
                <w:szCs w:val="20"/>
              </w:rPr>
              <w:t xml:space="preserve"> arrondissement de Paris (HP14)</w:t>
            </w:r>
          </w:p>
          <w:p w14:paraId="1B30E2C0" w14:textId="36D822C2" w:rsidR="00AE7C1A" w:rsidRPr="0078064A" w:rsidRDefault="00D50809" w:rsidP="00785188">
            <w:pPr>
              <w:jc w:val="center"/>
              <w:rPr>
                <w:rFonts w:ascii="Marianne Light" w:hAnsi="Marianne Light"/>
                <w:i/>
                <w:szCs w:val="20"/>
              </w:rPr>
            </w:pPr>
            <w:r>
              <w:rPr>
                <w:rFonts w:ascii="Marianne Light" w:hAnsi="Marianne Light"/>
                <w:i/>
                <w:szCs w:val="20"/>
              </w:rPr>
              <w:t>112, 114, 116 avenue du Maine</w:t>
            </w:r>
          </w:p>
          <w:p w14:paraId="3D779F4A" w14:textId="77777777" w:rsidR="00280208" w:rsidRPr="00FA38D1" w:rsidRDefault="000A2402" w:rsidP="00906EDA">
            <w:pPr>
              <w:jc w:val="center"/>
              <w:rPr>
                <w:rFonts w:ascii="Marianne Light" w:hAnsi="Marianne Light"/>
                <w:szCs w:val="20"/>
              </w:rPr>
            </w:pPr>
            <w:r w:rsidRPr="00FA38D1">
              <w:rPr>
                <w:rFonts w:ascii="Marianne Light" w:hAnsi="Marianne Light"/>
                <w:szCs w:val="20"/>
              </w:rPr>
              <w:t>ACTE D’ENGAGEMENT VALANT CAHIER DES CLAUSES PARTICULIERES</w:t>
            </w:r>
          </w:p>
          <w:p w14:paraId="3126B4EC" w14:textId="77777777" w:rsidR="002540B8" w:rsidRPr="00FA38D1" w:rsidRDefault="002540B8" w:rsidP="00215ACF">
            <w:pPr>
              <w:tabs>
                <w:tab w:val="left" w:pos="3861"/>
              </w:tabs>
              <w:rPr>
                <w:rFonts w:ascii="Marianne Light" w:hAnsi="Marianne Light"/>
                <w:b w:val="0"/>
                <w:szCs w:val="20"/>
              </w:rPr>
            </w:pPr>
          </w:p>
        </w:tc>
      </w:tr>
    </w:tbl>
    <w:p w14:paraId="1854DC62" w14:textId="77777777" w:rsidR="00280208" w:rsidRPr="00FA38D1" w:rsidRDefault="00280208" w:rsidP="00280208">
      <w:pPr>
        <w:jc w:val="both"/>
        <w:rPr>
          <w:rFonts w:ascii="Marianne Light" w:hAnsi="Marianne Light"/>
          <w:b w:val="0"/>
          <w:szCs w:val="20"/>
        </w:rPr>
      </w:pPr>
    </w:p>
    <w:p w14:paraId="0A974976" w14:textId="77777777" w:rsidR="002540B8" w:rsidRPr="00FA38D1" w:rsidRDefault="002540B8" w:rsidP="002540B8">
      <w:pPr>
        <w:jc w:val="both"/>
        <w:rPr>
          <w:rFonts w:ascii="Marianne Light" w:hAnsi="Marianne Light"/>
          <w:b w:val="0"/>
          <w:i/>
          <w:color w:val="BFBFBF" w:themeColor="background1" w:themeShade="BF"/>
          <w:szCs w:val="20"/>
        </w:rPr>
      </w:pPr>
      <w:r w:rsidRPr="00FA38D1">
        <w:rPr>
          <w:rFonts w:ascii="Marianne Light" w:hAnsi="Marianne Light"/>
          <w:b w:val="0"/>
          <w:i/>
          <w:color w:val="BFBFBF" w:themeColor="background1" w:themeShade="BF"/>
          <w:szCs w:val="20"/>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A38D1" w14:paraId="6709E7C8" w14:textId="77777777" w:rsidTr="002540B8">
        <w:trPr>
          <w:trHeight w:val="397"/>
          <w:jc w:val="center"/>
        </w:trPr>
        <w:tc>
          <w:tcPr>
            <w:tcW w:w="3503" w:type="dxa"/>
            <w:vAlign w:val="center"/>
          </w:tcPr>
          <w:p w14:paraId="68E9EDA2" w14:textId="77777777" w:rsidR="002540B8" w:rsidRPr="00FA38D1" w:rsidRDefault="002540B8" w:rsidP="005E6B68">
            <w:pPr>
              <w:spacing w:after="96"/>
              <w:ind w:left="986"/>
              <w:jc w:val="right"/>
              <w:rPr>
                <w:rFonts w:ascii="Marianne Light" w:hAnsi="Marianne Light"/>
                <w:b w:val="0"/>
                <w:szCs w:val="20"/>
              </w:rPr>
            </w:pPr>
            <w:r w:rsidRPr="00FA38D1">
              <w:rPr>
                <w:rFonts w:ascii="Marianne Light" w:hAnsi="Marianne Light"/>
                <w:szCs w:val="20"/>
              </w:rPr>
              <w:t>Numéro de Marché</w:t>
            </w:r>
            <w:r w:rsidRPr="00FA38D1">
              <w:rPr>
                <w:rFonts w:ascii="Calibri" w:hAnsi="Calibri" w:cs="Calibri"/>
                <w:szCs w:val="20"/>
              </w:rPr>
              <w:t> </w:t>
            </w:r>
            <w:r w:rsidRPr="00FA38D1">
              <w:rPr>
                <w:rFonts w:ascii="Marianne Light" w:hAnsi="Marianne Light"/>
                <w:szCs w:val="20"/>
              </w:rPr>
              <w:t>:</w:t>
            </w:r>
          </w:p>
        </w:tc>
        <w:tc>
          <w:tcPr>
            <w:tcW w:w="5770" w:type="dxa"/>
            <w:vAlign w:val="center"/>
          </w:tcPr>
          <w:p w14:paraId="714E61C6" w14:textId="77777777" w:rsidR="002540B8" w:rsidRPr="00FA38D1" w:rsidRDefault="002540B8" w:rsidP="002540B8">
            <w:pPr>
              <w:spacing w:after="40"/>
              <w:rPr>
                <w:rFonts w:ascii="Marianne Light" w:hAnsi="Marianne Light"/>
                <w:b w:val="0"/>
                <w:szCs w:val="20"/>
              </w:rPr>
            </w:pPr>
            <w:r w:rsidRPr="00FA38D1">
              <w:rPr>
                <w:rFonts w:ascii="Marianne Light" w:hAnsi="Marianne Light"/>
                <w:b w:val="0"/>
                <w:color w:val="D9D9D9" w:themeColor="background1" w:themeShade="D9"/>
                <w:szCs w:val="20"/>
              </w:rPr>
              <w:t>|__|__|__|__|__|__|__|__|__|__|__|__|</w:t>
            </w:r>
          </w:p>
        </w:tc>
      </w:tr>
      <w:tr w:rsidR="002540B8" w:rsidRPr="00FA38D1" w14:paraId="09701F83" w14:textId="77777777" w:rsidTr="002540B8">
        <w:trPr>
          <w:trHeight w:val="397"/>
          <w:jc w:val="center"/>
        </w:trPr>
        <w:tc>
          <w:tcPr>
            <w:tcW w:w="3503" w:type="dxa"/>
            <w:vAlign w:val="center"/>
          </w:tcPr>
          <w:p w14:paraId="020DD16E" w14:textId="77777777" w:rsidR="002540B8" w:rsidRPr="00FA38D1" w:rsidRDefault="002540B8" w:rsidP="002540B8">
            <w:pPr>
              <w:spacing w:after="96"/>
              <w:ind w:left="1411"/>
              <w:jc w:val="right"/>
              <w:rPr>
                <w:rFonts w:ascii="Marianne Light" w:hAnsi="Marianne Light"/>
                <w:b w:val="0"/>
                <w:szCs w:val="20"/>
              </w:rPr>
            </w:pPr>
            <w:r w:rsidRPr="00FA38D1">
              <w:rPr>
                <w:rFonts w:ascii="Marianne Light" w:hAnsi="Marianne Light"/>
                <w:szCs w:val="20"/>
              </w:rPr>
              <w:t>Notifié le</w:t>
            </w:r>
            <w:r w:rsidRPr="00FA38D1">
              <w:rPr>
                <w:rFonts w:ascii="Calibri" w:hAnsi="Calibri" w:cs="Calibri"/>
                <w:szCs w:val="20"/>
              </w:rPr>
              <w:t> </w:t>
            </w:r>
            <w:r w:rsidRPr="00FA38D1">
              <w:rPr>
                <w:rFonts w:ascii="Marianne Light" w:hAnsi="Marianne Light"/>
                <w:szCs w:val="20"/>
              </w:rPr>
              <w:t>:</w:t>
            </w:r>
          </w:p>
        </w:tc>
        <w:tc>
          <w:tcPr>
            <w:tcW w:w="5770" w:type="dxa"/>
            <w:vAlign w:val="center"/>
          </w:tcPr>
          <w:p w14:paraId="67282068" w14:textId="77777777"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|__|__|__|__|</w:t>
            </w:r>
          </w:p>
        </w:tc>
      </w:tr>
      <w:tr w:rsidR="002540B8" w:rsidRPr="00FA38D1" w14:paraId="5F422920" w14:textId="77777777" w:rsidTr="002540B8">
        <w:trPr>
          <w:trHeight w:val="397"/>
          <w:jc w:val="center"/>
        </w:trPr>
        <w:tc>
          <w:tcPr>
            <w:tcW w:w="3503" w:type="dxa"/>
            <w:vAlign w:val="center"/>
          </w:tcPr>
          <w:p w14:paraId="2D759405" w14:textId="77777777" w:rsidR="002540B8" w:rsidRPr="00FA38D1" w:rsidRDefault="002540B8" w:rsidP="002540B8">
            <w:pPr>
              <w:spacing w:after="96"/>
              <w:ind w:left="1411"/>
              <w:jc w:val="right"/>
              <w:rPr>
                <w:rFonts w:ascii="Marianne Light" w:hAnsi="Marianne Light"/>
                <w:b w:val="0"/>
                <w:szCs w:val="20"/>
              </w:rPr>
            </w:pPr>
            <w:r w:rsidRPr="00FA38D1">
              <w:rPr>
                <w:rFonts w:ascii="Marianne Light" w:hAnsi="Marianne Light"/>
                <w:szCs w:val="20"/>
              </w:rPr>
              <w:t>Titulaire</w:t>
            </w:r>
            <w:r w:rsidRPr="00FA38D1">
              <w:rPr>
                <w:rFonts w:ascii="Calibri" w:hAnsi="Calibri" w:cs="Calibri"/>
                <w:szCs w:val="20"/>
              </w:rPr>
              <w:t> </w:t>
            </w:r>
            <w:r w:rsidRPr="00FA38D1">
              <w:rPr>
                <w:rFonts w:ascii="Marianne Light" w:hAnsi="Marianne Light"/>
                <w:szCs w:val="20"/>
              </w:rPr>
              <w:t>:</w:t>
            </w:r>
          </w:p>
        </w:tc>
        <w:tc>
          <w:tcPr>
            <w:tcW w:w="5770" w:type="dxa"/>
            <w:vAlign w:val="center"/>
          </w:tcPr>
          <w:p w14:paraId="12BC5CD6" w14:textId="77777777"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___________________________________</w:t>
            </w:r>
          </w:p>
        </w:tc>
      </w:tr>
      <w:tr w:rsidR="002540B8" w:rsidRPr="00FA38D1" w14:paraId="35E21BCC" w14:textId="77777777" w:rsidTr="002540B8">
        <w:trPr>
          <w:trHeight w:val="397"/>
          <w:jc w:val="center"/>
        </w:trPr>
        <w:tc>
          <w:tcPr>
            <w:tcW w:w="3503" w:type="dxa"/>
            <w:vAlign w:val="center"/>
          </w:tcPr>
          <w:p w14:paraId="083090FD" w14:textId="77777777" w:rsidR="002540B8" w:rsidRPr="00FA38D1" w:rsidRDefault="002540B8" w:rsidP="005E6B68">
            <w:pPr>
              <w:spacing w:after="96"/>
              <w:ind w:left="844"/>
              <w:jc w:val="right"/>
              <w:rPr>
                <w:rFonts w:ascii="Marianne Light" w:hAnsi="Marianne Light"/>
                <w:b w:val="0"/>
                <w:szCs w:val="20"/>
              </w:rPr>
            </w:pPr>
            <w:r w:rsidRPr="00FA38D1">
              <w:rPr>
                <w:rFonts w:ascii="Marianne Light" w:hAnsi="Marianne Light"/>
                <w:szCs w:val="20"/>
              </w:rPr>
              <w:t>Montant du marché</w:t>
            </w:r>
            <w:r w:rsidRPr="00FA38D1">
              <w:rPr>
                <w:rFonts w:ascii="Calibri" w:hAnsi="Calibri" w:cs="Calibri"/>
                <w:szCs w:val="20"/>
              </w:rPr>
              <w:t> </w:t>
            </w:r>
            <w:r w:rsidRPr="00FA38D1">
              <w:rPr>
                <w:rFonts w:ascii="Marianne Light" w:hAnsi="Marianne Light"/>
                <w:szCs w:val="20"/>
              </w:rPr>
              <w:t>:</w:t>
            </w:r>
          </w:p>
        </w:tc>
        <w:tc>
          <w:tcPr>
            <w:tcW w:w="5770" w:type="dxa"/>
            <w:vAlign w:val="center"/>
          </w:tcPr>
          <w:p w14:paraId="4A36DDA7" w14:textId="77777777"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 |__|__|__| |__|__|__|</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TTC</w:t>
            </w:r>
          </w:p>
        </w:tc>
      </w:tr>
    </w:tbl>
    <w:p w14:paraId="3E512991" w14:textId="77777777" w:rsidR="002540B8" w:rsidRPr="00FA38D1" w:rsidRDefault="002540B8" w:rsidP="00280208">
      <w:pPr>
        <w:jc w:val="both"/>
        <w:rPr>
          <w:rFonts w:ascii="Marianne Light" w:hAnsi="Marianne Light"/>
          <w:b w:val="0"/>
          <w:szCs w:val="20"/>
        </w:rPr>
      </w:pPr>
    </w:p>
    <w:p w14:paraId="4AB46BF4" w14:textId="77777777" w:rsidR="00280208" w:rsidRPr="00FA38D1" w:rsidRDefault="00280208" w:rsidP="007A1096">
      <w:pPr>
        <w:spacing w:after="96"/>
        <w:jc w:val="both"/>
        <w:rPr>
          <w:rFonts w:ascii="Marianne Light" w:hAnsi="Marianne Light"/>
          <w:b w:val="0"/>
          <w:bCs/>
          <w:color w:val="000000"/>
          <w:szCs w:val="20"/>
        </w:rPr>
      </w:pPr>
      <w:r w:rsidRPr="00FA38D1">
        <w:rPr>
          <w:rFonts w:ascii="Marianne Light" w:hAnsi="Marianne Light"/>
          <w:bCs/>
          <w:color w:val="000000"/>
          <w:szCs w:val="20"/>
        </w:rPr>
        <w:t>Procédure de passation</w:t>
      </w:r>
      <w:r w:rsidRPr="00FA38D1">
        <w:rPr>
          <w:rFonts w:ascii="Calibri" w:hAnsi="Calibri" w:cs="Calibri"/>
          <w:bCs/>
          <w:color w:val="000000"/>
          <w:szCs w:val="20"/>
        </w:rPr>
        <w:t> </w:t>
      </w:r>
      <w:r w:rsidRPr="00FA38D1">
        <w:rPr>
          <w:rFonts w:ascii="Marianne Light" w:hAnsi="Marianne Light"/>
          <w:bCs/>
          <w:color w:val="000000"/>
          <w:szCs w:val="20"/>
        </w:rPr>
        <w:t>:</w:t>
      </w:r>
      <w:r w:rsidRPr="00FA38D1">
        <w:rPr>
          <w:rFonts w:ascii="Marianne Light" w:hAnsi="Marianne Light"/>
          <w:b w:val="0"/>
          <w:bCs/>
          <w:color w:val="000000"/>
          <w:szCs w:val="20"/>
        </w:rPr>
        <w:t xml:space="preserve"> </w:t>
      </w:r>
      <w:r w:rsidR="005A07A7" w:rsidRPr="00FA38D1">
        <w:rPr>
          <w:rFonts w:ascii="Marianne Light" w:hAnsi="Marianne Light"/>
          <w:b w:val="0"/>
          <w:bCs/>
          <w:color w:val="000000"/>
          <w:szCs w:val="20"/>
        </w:rPr>
        <w:t>marché à procédure adaptée.</w:t>
      </w:r>
    </w:p>
    <w:p w14:paraId="069E4609" w14:textId="77777777" w:rsidR="00280208" w:rsidRPr="00FA38D1" w:rsidRDefault="007A1096" w:rsidP="007A1096">
      <w:pPr>
        <w:spacing w:after="96"/>
        <w:jc w:val="both"/>
        <w:rPr>
          <w:rFonts w:ascii="Marianne Light" w:hAnsi="Marianne Light"/>
          <w:b w:val="0"/>
          <w:bCs/>
          <w:color w:val="000000"/>
          <w:szCs w:val="20"/>
        </w:rPr>
      </w:pPr>
      <w:r w:rsidRPr="00FA38D1">
        <w:rPr>
          <w:rFonts w:ascii="Marianne Light" w:hAnsi="Marianne Light"/>
          <w:b w:val="0"/>
          <w:bCs/>
          <w:color w:val="000000"/>
          <w:szCs w:val="20"/>
        </w:rPr>
        <w:t>Procédure de consultation passé en application de l’article L2123-1 et des articles R2123-1 et suivants du code de la commande publique.</w:t>
      </w:r>
    </w:p>
    <w:p w14:paraId="00F18B4F" w14:textId="77777777" w:rsidR="00280208" w:rsidRPr="00FA38D1" w:rsidRDefault="00280208" w:rsidP="00280208">
      <w:pPr>
        <w:jc w:val="both"/>
        <w:rPr>
          <w:rFonts w:ascii="Marianne Light" w:hAnsi="Marianne Light"/>
          <w:b w:val="0"/>
          <w:szCs w:val="20"/>
        </w:rPr>
      </w:pPr>
    </w:p>
    <w:p w14:paraId="4D7A067A" w14:textId="77777777" w:rsidR="00280208" w:rsidRPr="00FA38D1" w:rsidRDefault="00280208" w:rsidP="0021324E">
      <w:pPr>
        <w:spacing w:after="96"/>
        <w:jc w:val="both"/>
        <w:rPr>
          <w:rFonts w:ascii="Marianne Light" w:hAnsi="Marianne Light"/>
          <w:b w:val="0"/>
          <w:szCs w:val="20"/>
        </w:rPr>
      </w:pPr>
      <w:r w:rsidRPr="00FA38D1">
        <w:rPr>
          <w:rFonts w:ascii="Marianne Light" w:hAnsi="Marianne Light"/>
          <w:bCs/>
          <w:color w:val="000000"/>
          <w:szCs w:val="20"/>
        </w:rPr>
        <w:t>Acheteur</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 – </w:t>
      </w:r>
      <w:r w:rsidR="005E6B68" w:rsidRPr="00FA38D1">
        <w:rPr>
          <w:rFonts w:ascii="Marianne Light" w:hAnsi="Marianne Light"/>
          <w:b w:val="0"/>
          <w:szCs w:val="20"/>
        </w:rPr>
        <w:t>1</w:t>
      </w:r>
      <w:r w:rsidR="003366CF" w:rsidRPr="00FA38D1">
        <w:rPr>
          <w:rFonts w:ascii="Marianne Light" w:hAnsi="Marianne Light"/>
          <w:b w:val="0"/>
          <w:szCs w:val="20"/>
        </w:rPr>
        <w:t>bis rue de Lutèce</w:t>
      </w:r>
      <w:r w:rsidRPr="00FA38D1">
        <w:rPr>
          <w:rFonts w:ascii="Marianne Light" w:hAnsi="Marianne Light"/>
          <w:b w:val="0"/>
          <w:szCs w:val="20"/>
        </w:rPr>
        <w:t xml:space="preserve"> 75</w:t>
      </w:r>
      <w:r w:rsidR="003366CF" w:rsidRPr="00FA38D1">
        <w:rPr>
          <w:rFonts w:ascii="Marianne Light" w:hAnsi="Marianne Light"/>
          <w:b w:val="0"/>
          <w:szCs w:val="20"/>
        </w:rPr>
        <w:t xml:space="preserve"> </w:t>
      </w:r>
      <w:r w:rsidRPr="00FA38D1">
        <w:rPr>
          <w:rFonts w:ascii="Marianne Light" w:hAnsi="Marianne Light"/>
          <w:b w:val="0"/>
          <w:szCs w:val="20"/>
        </w:rPr>
        <w:t xml:space="preserve">195 Paris CEDEX </w:t>
      </w:r>
      <w:r w:rsidR="003366CF" w:rsidRPr="00FA38D1">
        <w:rPr>
          <w:rFonts w:ascii="Marianne Light" w:hAnsi="Marianne Light"/>
          <w:b w:val="0"/>
          <w:szCs w:val="20"/>
        </w:rPr>
        <w:t>04</w:t>
      </w:r>
    </w:p>
    <w:p w14:paraId="5D5759AD" w14:textId="77777777" w:rsidR="00280208" w:rsidRPr="00FA38D1" w:rsidRDefault="005E6B68" w:rsidP="00280208">
      <w:pPr>
        <w:jc w:val="both"/>
        <w:rPr>
          <w:rFonts w:ascii="Marianne Light" w:hAnsi="Marianne Light"/>
          <w:b w:val="0"/>
          <w:szCs w:val="20"/>
        </w:rPr>
      </w:pPr>
      <w:r w:rsidRPr="00FA38D1">
        <w:rPr>
          <w:rFonts w:ascii="Marianne Light" w:hAnsi="Marianne Light"/>
          <w:b w:val="0"/>
          <w:szCs w:val="20"/>
        </w:rPr>
        <w:t>Adresse internet</w:t>
      </w:r>
      <w:r w:rsidRPr="00FA38D1">
        <w:rPr>
          <w:rFonts w:ascii="Calibri" w:hAnsi="Calibri" w:cs="Calibri"/>
          <w:b w:val="0"/>
          <w:szCs w:val="20"/>
        </w:rPr>
        <w:t> </w:t>
      </w:r>
      <w:r w:rsidRPr="00FA38D1">
        <w:rPr>
          <w:rFonts w:ascii="Marianne Light" w:hAnsi="Marianne Light"/>
          <w:b w:val="0"/>
          <w:szCs w:val="20"/>
        </w:rPr>
        <w:t>:</w:t>
      </w:r>
      <w:r w:rsidR="00280208" w:rsidRPr="00FA38D1">
        <w:rPr>
          <w:rFonts w:ascii="Marianne Light" w:hAnsi="Marianne Light"/>
          <w:b w:val="0"/>
          <w:szCs w:val="20"/>
        </w:rPr>
        <w:t xml:space="preserve"> </w:t>
      </w:r>
      <w:hyperlink r:id="rId9" w:history="1">
        <w:r w:rsidR="00D158D1" w:rsidRPr="00FA38D1">
          <w:rPr>
            <w:rStyle w:val="Lienhypertexte"/>
            <w:rFonts w:ascii="Marianne Light" w:hAnsi="Marianne Light"/>
            <w:b w:val="0"/>
            <w:color w:val="auto"/>
            <w:szCs w:val="20"/>
          </w:rPr>
          <w:t>http://www.prefecture-police-paris.interieur.gouv.fr</w:t>
        </w:r>
      </w:hyperlink>
    </w:p>
    <w:p w14:paraId="7B18219A" w14:textId="77777777" w:rsidR="00280208" w:rsidRPr="00FA38D1" w:rsidRDefault="00280208" w:rsidP="00280208">
      <w:pPr>
        <w:jc w:val="both"/>
        <w:rPr>
          <w:rFonts w:ascii="Marianne Light" w:hAnsi="Marianne Light"/>
          <w:b w:val="0"/>
          <w:szCs w:val="20"/>
        </w:rPr>
      </w:pPr>
    </w:p>
    <w:p w14:paraId="67CE1664" w14:textId="55DBD454" w:rsidR="00280208" w:rsidRPr="00FA38D1" w:rsidRDefault="00280208" w:rsidP="00280208">
      <w:pPr>
        <w:jc w:val="both"/>
        <w:rPr>
          <w:rFonts w:ascii="Marianne Light" w:hAnsi="Marianne Light"/>
          <w:i/>
          <w:color w:val="FF0000"/>
          <w:szCs w:val="20"/>
        </w:rPr>
      </w:pPr>
      <w:r w:rsidRPr="00FA38D1">
        <w:rPr>
          <w:rFonts w:ascii="Marianne Light" w:hAnsi="Marianne Light"/>
          <w:bCs/>
          <w:szCs w:val="20"/>
        </w:rPr>
        <w:t xml:space="preserve">Mois M0 (mois précédant </w:t>
      </w:r>
      <w:r w:rsidR="0013134C" w:rsidRPr="00FA38D1">
        <w:rPr>
          <w:rFonts w:ascii="Marianne Light" w:hAnsi="Marianne Light"/>
          <w:bCs/>
          <w:szCs w:val="20"/>
        </w:rPr>
        <w:t>le mois de remise des offres)</w:t>
      </w:r>
      <w:r w:rsidR="0013134C" w:rsidRPr="00FA38D1">
        <w:rPr>
          <w:rFonts w:ascii="Calibri" w:hAnsi="Calibri" w:cs="Calibri"/>
          <w:b w:val="0"/>
          <w:szCs w:val="20"/>
        </w:rPr>
        <w:t> </w:t>
      </w:r>
      <w:r w:rsidR="0013134C" w:rsidRPr="00FA38D1">
        <w:rPr>
          <w:rFonts w:ascii="Marianne Light" w:hAnsi="Marianne Light"/>
          <w:b w:val="0"/>
          <w:szCs w:val="20"/>
        </w:rPr>
        <w:t>:</w:t>
      </w:r>
      <w:r w:rsidR="00CC2055" w:rsidRPr="00FA38D1">
        <w:rPr>
          <w:rFonts w:ascii="Marianne Light" w:hAnsi="Marianne Light"/>
          <w:b w:val="0"/>
          <w:szCs w:val="20"/>
        </w:rPr>
        <w:t xml:space="preserve"> </w:t>
      </w:r>
      <w:r w:rsidR="00D50809">
        <w:rPr>
          <w:rFonts w:ascii="Marianne Light" w:hAnsi="Marianne Light"/>
          <w:i/>
          <w:szCs w:val="20"/>
        </w:rPr>
        <w:t>Août</w:t>
      </w:r>
      <w:r w:rsidR="0078064A" w:rsidRPr="006E6965">
        <w:rPr>
          <w:rFonts w:ascii="Marianne Light" w:hAnsi="Marianne Light"/>
          <w:i/>
          <w:szCs w:val="20"/>
        </w:rPr>
        <w:t xml:space="preserve"> 2025</w:t>
      </w:r>
      <w:r w:rsidR="00FA38D1" w:rsidRPr="006E6965">
        <w:rPr>
          <w:rFonts w:ascii="Marianne Light" w:hAnsi="Marianne Light"/>
          <w:i/>
          <w:szCs w:val="20"/>
        </w:rPr>
        <w:t>.</w:t>
      </w:r>
    </w:p>
    <w:p w14:paraId="683DE77F" w14:textId="77777777" w:rsidR="00C16648" w:rsidRPr="00FA38D1" w:rsidRDefault="00C16648" w:rsidP="00280208">
      <w:pPr>
        <w:jc w:val="both"/>
        <w:rPr>
          <w:rFonts w:ascii="Marianne Light" w:hAnsi="Marianne Light"/>
          <w:b w:val="0"/>
          <w:szCs w:val="20"/>
        </w:rPr>
      </w:pPr>
    </w:p>
    <w:p w14:paraId="29E6E5EE" w14:textId="77777777" w:rsidR="003B7B04" w:rsidRPr="00FA38D1" w:rsidRDefault="00C16648" w:rsidP="00280208">
      <w:pPr>
        <w:jc w:val="both"/>
        <w:rPr>
          <w:rFonts w:ascii="Marianne Light" w:hAnsi="Marianne Light"/>
          <w:szCs w:val="20"/>
        </w:rPr>
      </w:pPr>
      <w:r w:rsidRPr="00FA38D1">
        <w:rPr>
          <w:rFonts w:ascii="Marianne Light" w:hAnsi="Marianne Light"/>
          <w:szCs w:val="20"/>
        </w:rPr>
        <w:t>Code</w:t>
      </w:r>
      <w:r w:rsidR="003B7B04" w:rsidRPr="00FA38D1">
        <w:rPr>
          <w:rFonts w:ascii="Marianne Light" w:hAnsi="Marianne Light"/>
          <w:szCs w:val="20"/>
        </w:rPr>
        <w:t>s</w:t>
      </w:r>
      <w:r w:rsidRPr="00FA38D1">
        <w:rPr>
          <w:rFonts w:ascii="Marianne Light" w:hAnsi="Marianne Light"/>
          <w:szCs w:val="20"/>
        </w:rPr>
        <w:t xml:space="preserve"> CPV</w:t>
      </w:r>
      <w:r w:rsidRPr="00FA38D1">
        <w:rPr>
          <w:rFonts w:ascii="Calibri" w:hAnsi="Calibri" w:cs="Calibri"/>
          <w:szCs w:val="20"/>
        </w:rPr>
        <w:t> </w:t>
      </w:r>
      <w:r w:rsidR="003B7B04" w:rsidRPr="00FA38D1">
        <w:rPr>
          <w:rFonts w:ascii="Marianne Light" w:hAnsi="Marianne Light"/>
          <w:szCs w:val="20"/>
        </w:rPr>
        <w:t>:</w:t>
      </w:r>
    </w:p>
    <w:p w14:paraId="1A0F996E" w14:textId="77777777" w:rsidR="00F87BF6" w:rsidRPr="00961969" w:rsidRDefault="00F87BF6" w:rsidP="00F87BF6">
      <w:pPr>
        <w:pStyle w:val="Paragraphedeliste"/>
        <w:numPr>
          <w:ilvl w:val="0"/>
          <w:numId w:val="13"/>
        </w:numPr>
        <w:jc w:val="both"/>
        <w:rPr>
          <w:rFonts w:ascii="Marianne Light" w:hAnsi="Marianne Light"/>
          <w:b w:val="0"/>
        </w:rPr>
      </w:pPr>
      <w:r>
        <w:rPr>
          <w:rFonts w:ascii="Marianne Light" w:hAnsi="Marianne Light"/>
          <w:b w:val="0"/>
        </w:rPr>
        <w:t>71241000 études de faisabilité, service de conseil, analyse</w:t>
      </w:r>
      <w:r>
        <w:rPr>
          <w:rFonts w:ascii="Calibri" w:hAnsi="Calibri" w:cs="Calibri"/>
          <w:b w:val="0"/>
        </w:rPr>
        <w:t> </w:t>
      </w:r>
      <w:r>
        <w:rPr>
          <w:rFonts w:ascii="Marianne Light" w:hAnsi="Marianne Light"/>
          <w:b w:val="0"/>
        </w:rPr>
        <w:t>;</w:t>
      </w:r>
    </w:p>
    <w:p w14:paraId="637DCCC0" w14:textId="77777777" w:rsidR="00F87BF6" w:rsidRPr="00961969" w:rsidRDefault="00F87BF6" w:rsidP="00F87BF6">
      <w:pPr>
        <w:pStyle w:val="Paragraphedeliste"/>
        <w:numPr>
          <w:ilvl w:val="0"/>
          <w:numId w:val="13"/>
        </w:numPr>
        <w:jc w:val="both"/>
        <w:rPr>
          <w:rFonts w:ascii="Marianne Light" w:hAnsi="Marianne Light"/>
          <w:b w:val="0"/>
        </w:rPr>
      </w:pPr>
      <w:r w:rsidRPr="00961969">
        <w:rPr>
          <w:rFonts w:ascii="Marianne Light" w:hAnsi="Marianne Light"/>
          <w:b w:val="0"/>
        </w:rPr>
        <w:t>79933000 services d’assistance à la conception.</w:t>
      </w:r>
    </w:p>
    <w:p w14:paraId="5DB262AC" w14:textId="77777777" w:rsidR="00C92831" w:rsidRPr="00FA38D1" w:rsidRDefault="00C92831" w:rsidP="00C92831">
      <w:pPr>
        <w:tabs>
          <w:tab w:val="left" w:pos="6045"/>
        </w:tabs>
        <w:jc w:val="both"/>
        <w:rPr>
          <w:rFonts w:ascii="Marianne Light" w:hAnsi="Marianne Light"/>
          <w:b w:val="0"/>
          <w:szCs w:val="20"/>
        </w:rPr>
      </w:pPr>
    </w:p>
    <w:p w14:paraId="1F80584C" w14:textId="77777777" w:rsidR="00D158D1" w:rsidRPr="00FA38D1" w:rsidRDefault="00D158D1" w:rsidP="00D158D1">
      <w:pPr>
        <w:jc w:val="both"/>
        <w:rPr>
          <w:rFonts w:ascii="Marianne Light" w:hAnsi="Marianne Light"/>
          <w:b w:val="0"/>
          <w:szCs w:val="20"/>
        </w:rPr>
      </w:pPr>
      <w:r w:rsidRPr="00FA38D1">
        <w:rPr>
          <w:rFonts w:ascii="Marianne Light" w:hAnsi="Marianne Light"/>
          <w:szCs w:val="20"/>
        </w:rPr>
        <w:t xml:space="preserve">Personne habilitée au sens de l'article </w:t>
      </w:r>
      <w:r w:rsidR="008854CF" w:rsidRPr="00FA38D1">
        <w:rPr>
          <w:rFonts w:ascii="Marianne Light" w:hAnsi="Marianne Light"/>
          <w:szCs w:val="20"/>
        </w:rPr>
        <w:t>R2191-60 et R2191-61 du code de la commande publique</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w:t>
      </w:r>
    </w:p>
    <w:p w14:paraId="19C82019" w14:textId="77777777" w:rsidR="00636CE3" w:rsidRPr="00FA38D1" w:rsidRDefault="00636CE3" w:rsidP="00636CE3">
      <w:pPr>
        <w:tabs>
          <w:tab w:val="left" w:pos="6045"/>
        </w:tabs>
        <w:jc w:val="both"/>
        <w:rPr>
          <w:rFonts w:ascii="Marianne Light" w:hAnsi="Marianne Light"/>
          <w:b w:val="0"/>
          <w:szCs w:val="20"/>
        </w:rPr>
      </w:pPr>
    </w:p>
    <w:p w14:paraId="2D84134F" w14:textId="77777777" w:rsidR="00D158D1" w:rsidRPr="00FA38D1" w:rsidRDefault="00D158D1" w:rsidP="00D158D1">
      <w:pPr>
        <w:jc w:val="both"/>
        <w:rPr>
          <w:rFonts w:ascii="Marianne Light" w:hAnsi="Marianne Light"/>
          <w:b w:val="0"/>
          <w:bCs/>
          <w:szCs w:val="20"/>
        </w:rPr>
      </w:pPr>
      <w:r w:rsidRPr="00FA38D1">
        <w:rPr>
          <w:rFonts w:ascii="Marianne Light" w:hAnsi="Marianne Light"/>
          <w:bCs/>
          <w:szCs w:val="20"/>
        </w:rPr>
        <w:t>Ordonnateur</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w:t>
      </w:r>
      <w:r w:rsidR="00EC0DE2" w:rsidRPr="00FA38D1">
        <w:rPr>
          <w:rFonts w:ascii="Marianne Light" w:hAnsi="Marianne Light"/>
          <w:b w:val="0"/>
          <w:szCs w:val="20"/>
        </w:rPr>
        <w:t>.</w:t>
      </w:r>
    </w:p>
    <w:p w14:paraId="3EE58854" w14:textId="77777777" w:rsidR="00636CE3" w:rsidRPr="00FA38D1" w:rsidRDefault="00636CE3" w:rsidP="00636CE3">
      <w:pPr>
        <w:tabs>
          <w:tab w:val="left" w:pos="6045"/>
        </w:tabs>
        <w:jc w:val="both"/>
        <w:rPr>
          <w:rFonts w:ascii="Marianne Light" w:hAnsi="Marianne Light"/>
          <w:b w:val="0"/>
          <w:szCs w:val="20"/>
        </w:rPr>
      </w:pPr>
    </w:p>
    <w:p w14:paraId="06ABD510" w14:textId="36D5F441" w:rsidR="00D158D1" w:rsidRPr="00F87BF6" w:rsidRDefault="00D158D1" w:rsidP="00D158D1">
      <w:pPr>
        <w:jc w:val="both"/>
        <w:rPr>
          <w:rFonts w:ascii="Marianne Light" w:hAnsi="Marianne Light"/>
          <w:b w:val="0"/>
          <w:szCs w:val="20"/>
        </w:rPr>
      </w:pPr>
      <w:r w:rsidRPr="00F87BF6">
        <w:rPr>
          <w:rFonts w:ascii="Marianne Light" w:hAnsi="Marianne Light"/>
          <w:szCs w:val="20"/>
        </w:rPr>
        <w:t>Référence de l’arrêté désignant le pouvoir adjudicateur signataire du marché</w:t>
      </w:r>
      <w:r w:rsidRPr="00F87BF6">
        <w:rPr>
          <w:rFonts w:ascii="Calibri" w:hAnsi="Calibri" w:cs="Calibri"/>
          <w:szCs w:val="20"/>
        </w:rPr>
        <w:t> </w:t>
      </w:r>
      <w:r w:rsidRPr="00F87BF6">
        <w:rPr>
          <w:rFonts w:ascii="Marianne Light" w:hAnsi="Marianne Light"/>
          <w:szCs w:val="20"/>
        </w:rPr>
        <w:t>:</w:t>
      </w:r>
      <w:r w:rsidR="00202462" w:rsidRPr="00F87BF6">
        <w:rPr>
          <w:rFonts w:ascii="Marianne Light" w:hAnsi="Marianne Light"/>
          <w:b w:val="0"/>
        </w:rPr>
        <w:t xml:space="preserve"> 2025-</w:t>
      </w:r>
      <w:r w:rsidR="00805385">
        <w:rPr>
          <w:rFonts w:ascii="Marianne Light" w:hAnsi="Marianne Light"/>
          <w:b w:val="0"/>
        </w:rPr>
        <w:t>01052</w:t>
      </w:r>
      <w:r w:rsidR="00202462" w:rsidRPr="00F87BF6">
        <w:rPr>
          <w:rFonts w:ascii="Marianne Light" w:hAnsi="Marianne Light"/>
          <w:b w:val="0"/>
        </w:rPr>
        <w:t xml:space="preserve"> du </w:t>
      </w:r>
      <w:r w:rsidR="00805385">
        <w:rPr>
          <w:rFonts w:ascii="Marianne Light" w:hAnsi="Marianne Light"/>
          <w:b w:val="0"/>
        </w:rPr>
        <w:t>27 Août</w:t>
      </w:r>
      <w:r w:rsidR="00202462" w:rsidRPr="00F87BF6">
        <w:rPr>
          <w:rFonts w:ascii="Marianne Light" w:hAnsi="Marianne Light"/>
          <w:b w:val="0"/>
        </w:rPr>
        <w:t xml:space="preserve"> 2025</w:t>
      </w:r>
      <w:r w:rsidR="005E6B68" w:rsidRPr="00F87BF6">
        <w:rPr>
          <w:rFonts w:ascii="Marianne Light" w:hAnsi="Marianne Light"/>
          <w:b w:val="0"/>
          <w:szCs w:val="20"/>
        </w:rPr>
        <w:t>.</w:t>
      </w:r>
    </w:p>
    <w:p w14:paraId="0919726D" w14:textId="77777777" w:rsidR="00D158D1" w:rsidRPr="00FA38D1" w:rsidRDefault="00D158D1" w:rsidP="00D158D1">
      <w:pPr>
        <w:jc w:val="both"/>
        <w:rPr>
          <w:rFonts w:ascii="Marianne Light" w:hAnsi="Marianne Light"/>
          <w:b w:val="0"/>
          <w:szCs w:val="20"/>
        </w:rPr>
      </w:pPr>
    </w:p>
    <w:p w14:paraId="30476823" w14:textId="77777777" w:rsidR="00D158D1" w:rsidRPr="00FA38D1" w:rsidRDefault="00D158D1" w:rsidP="00D158D1">
      <w:pPr>
        <w:jc w:val="both"/>
        <w:rPr>
          <w:rFonts w:ascii="Marianne Light" w:hAnsi="Marianne Light"/>
          <w:b w:val="0"/>
          <w:color w:val="000000"/>
          <w:szCs w:val="20"/>
        </w:rPr>
      </w:pPr>
      <w:r w:rsidRPr="00FA38D1">
        <w:rPr>
          <w:rFonts w:ascii="Marianne Light" w:hAnsi="Marianne Light"/>
          <w:bCs/>
          <w:color w:val="000000"/>
          <w:szCs w:val="20"/>
        </w:rPr>
        <w:t>Comptable assignataire des paiements</w:t>
      </w:r>
      <w:r w:rsidRPr="00FA38D1">
        <w:rPr>
          <w:rFonts w:ascii="Calibri" w:hAnsi="Calibri" w:cs="Calibri"/>
          <w:bCs/>
          <w:color w:val="000000"/>
          <w:szCs w:val="20"/>
        </w:rPr>
        <w:t> </w:t>
      </w:r>
      <w:r w:rsidRPr="00FA38D1">
        <w:rPr>
          <w:rFonts w:ascii="Marianne Light" w:hAnsi="Marianne Light"/>
          <w:bCs/>
          <w:color w:val="000000"/>
          <w:szCs w:val="20"/>
        </w:rPr>
        <w:t>:</w:t>
      </w:r>
      <w:r w:rsidRPr="00FA38D1">
        <w:rPr>
          <w:rFonts w:ascii="Marianne Light" w:hAnsi="Marianne Light"/>
          <w:b w:val="0"/>
          <w:bCs/>
          <w:color w:val="000000"/>
          <w:szCs w:val="20"/>
        </w:rPr>
        <w:t xml:space="preserve"> </w:t>
      </w:r>
      <w:r w:rsidRPr="00FA38D1">
        <w:rPr>
          <w:rFonts w:ascii="Marianne Light" w:hAnsi="Marianne Light"/>
          <w:b w:val="0"/>
          <w:szCs w:val="20"/>
        </w:rPr>
        <w:t>Monsieur le Directeur Régional des Finances Publiques d’Ile de France et du département de Paris</w:t>
      </w:r>
      <w:r w:rsidR="00EC0DE2" w:rsidRPr="00FA38D1">
        <w:rPr>
          <w:rFonts w:ascii="Marianne Light" w:hAnsi="Marianne Light"/>
          <w:b w:val="0"/>
          <w:szCs w:val="20"/>
        </w:rPr>
        <w:t>.</w:t>
      </w:r>
    </w:p>
    <w:p w14:paraId="3E72C475" w14:textId="06D005C8" w:rsidR="00D158D1" w:rsidRPr="00FA38D1" w:rsidRDefault="00D158D1" w:rsidP="00D158D1">
      <w:pPr>
        <w:jc w:val="both"/>
        <w:rPr>
          <w:rFonts w:ascii="Marianne Light" w:hAnsi="Marianne Light"/>
          <w:b w:val="0"/>
          <w:szCs w:val="20"/>
        </w:rPr>
      </w:pPr>
      <w:r w:rsidRPr="00FA38D1">
        <w:rPr>
          <w:rFonts w:ascii="Marianne Light" w:hAnsi="Marianne Light"/>
          <w:b w:val="0"/>
          <w:color w:val="000000"/>
          <w:szCs w:val="20"/>
        </w:rPr>
        <w:t>Adresse</w:t>
      </w:r>
      <w:r w:rsidRPr="00FA38D1">
        <w:rPr>
          <w:rFonts w:ascii="Calibri" w:hAnsi="Calibri" w:cs="Calibri"/>
          <w:b w:val="0"/>
          <w:color w:val="000000"/>
          <w:szCs w:val="20"/>
        </w:rPr>
        <w:t> </w:t>
      </w:r>
      <w:r w:rsidRPr="00FA38D1">
        <w:rPr>
          <w:rFonts w:ascii="Marianne Light" w:hAnsi="Marianne Light"/>
          <w:b w:val="0"/>
          <w:color w:val="000000"/>
          <w:szCs w:val="20"/>
        </w:rPr>
        <w:t xml:space="preserve">: </w:t>
      </w:r>
      <w:sdt>
        <w:sdtPr>
          <w:rPr>
            <w:rFonts w:ascii="Marianne Light" w:hAnsi="Marianne Light"/>
            <w:b w:val="0"/>
            <w:szCs w:val="20"/>
          </w:rPr>
          <w:alias w:val="Adresse"/>
          <w:tag w:val="Adresse"/>
          <w:id w:val="353006348"/>
          <w:placeholder>
            <w:docPart w:val="FA2131B88E314445A2503A9EE8C39916"/>
          </w:placeholder>
          <w15:color w:val="FF0000"/>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Content>
          <w:r w:rsidR="00FF3163">
            <w:rPr>
              <w:rFonts w:ascii="Marianne Light" w:hAnsi="Marianne Light"/>
              <w:b w:val="0"/>
              <w:szCs w:val="20"/>
            </w:rPr>
            <w:t>Trésorier Payeur Général de la Région Ile de France - 16 rue Notre-Dame des victoires 75 002 PARIS</w:t>
          </w:r>
        </w:sdtContent>
      </w:sdt>
    </w:p>
    <w:p w14:paraId="3B53081B" w14:textId="77777777" w:rsidR="00805385" w:rsidRDefault="00805385">
      <w:pPr>
        <w:widowControl/>
        <w:suppressAutoHyphens w:val="0"/>
        <w:spacing w:after="200" w:line="276" w:lineRule="auto"/>
        <w:textAlignment w:val="auto"/>
        <w:rPr>
          <w:rFonts w:ascii="Marianne Light" w:hAnsi="Marianne Light"/>
          <w:szCs w:val="20"/>
        </w:rPr>
      </w:pPr>
      <w:r>
        <w:rPr>
          <w:rFonts w:ascii="Marianne Light" w:hAnsi="Marianne Light"/>
          <w:szCs w:val="20"/>
        </w:rPr>
        <w:br w:type="page"/>
      </w:r>
    </w:p>
    <w:p w14:paraId="749C955D" w14:textId="73EF3862" w:rsidR="00D158D1" w:rsidRDefault="00D158D1" w:rsidP="00D158D1">
      <w:pPr>
        <w:jc w:val="both"/>
        <w:rPr>
          <w:rFonts w:ascii="Marianne Light" w:hAnsi="Marianne Light"/>
          <w:b w:val="0"/>
          <w:szCs w:val="20"/>
        </w:rPr>
      </w:pPr>
      <w:r w:rsidRPr="00FA38D1">
        <w:rPr>
          <w:rFonts w:ascii="Marianne Light" w:hAnsi="Marianne Light"/>
          <w:szCs w:val="20"/>
        </w:rPr>
        <w:lastRenderedPageBreak/>
        <w:t>Imputation budgétaire</w:t>
      </w:r>
      <w:r w:rsidRPr="00FA38D1">
        <w:rPr>
          <w:rFonts w:ascii="Calibri" w:hAnsi="Calibri" w:cs="Calibri"/>
          <w:szCs w:val="20"/>
        </w:rPr>
        <w:t> </w:t>
      </w:r>
      <w:r w:rsidRPr="00FA38D1">
        <w:rPr>
          <w:rFonts w:ascii="Marianne Light" w:hAnsi="Marianne Light"/>
          <w:szCs w:val="20"/>
        </w:rPr>
        <w:t>:</w:t>
      </w:r>
      <w:r w:rsidR="00097F28" w:rsidRPr="00FA38D1">
        <w:rPr>
          <w:rFonts w:ascii="Marianne Light" w:hAnsi="Marianne Light"/>
          <w:b w:val="0"/>
          <w:szCs w:val="20"/>
        </w:rPr>
        <w:t xml:space="preserve"> </w:t>
      </w:r>
      <w:sdt>
        <w:sdtPr>
          <w:rPr>
            <w:rFonts w:ascii="Marianne Light" w:hAnsi="Marianne Light"/>
            <w:b w:val="0"/>
            <w:szCs w:val="20"/>
          </w:rPr>
          <w:alias w:val="budget"/>
          <w:tag w:val="budget"/>
          <w:id w:val="-2105029421"/>
          <w:placeholder>
            <w:docPart w:val="0AB1789C169A472E903B40501B9640BE"/>
          </w:placeholder>
          <w15:color w:val="FF0000"/>
          <w:dropDownList>
            <w:listItem w:value="Choisissez un élément."/>
            <w:listItem w:displayText="budget spécial de la préfecture de Police," w:value="budget spécial de la préfecture de Police,"/>
            <w:listItem w:displayText="budget Etat de la préfecture de Police," w:value="budget Etat de la préfecture de Police,"/>
          </w:dropDownList>
        </w:sdtPr>
        <w:sdtContent>
          <w:r w:rsidR="00FF3163">
            <w:rPr>
              <w:rFonts w:ascii="Marianne Light" w:hAnsi="Marianne Light"/>
              <w:b w:val="0"/>
              <w:szCs w:val="20"/>
            </w:rPr>
            <w:t>budget Etat de la préfecture de Police,</w:t>
          </w:r>
        </w:sdtContent>
      </w:sdt>
      <w:r w:rsidR="00FF3163">
        <w:rPr>
          <w:rFonts w:ascii="Marianne Light" w:hAnsi="Marianne Light"/>
          <w:b w:val="0"/>
          <w:szCs w:val="20"/>
        </w:rPr>
        <w:t xml:space="preserve"> section Investissement – Programme 176 </w:t>
      </w:r>
      <w:r w:rsidR="00F27565">
        <w:rPr>
          <w:rFonts w:ascii="Marianne Light" w:hAnsi="Marianne Light"/>
          <w:b w:val="0"/>
          <w:szCs w:val="20"/>
        </w:rPr>
        <w:t>–</w:t>
      </w:r>
      <w:r w:rsidR="00FF3163">
        <w:rPr>
          <w:rFonts w:ascii="Marianne Light" w:hAnsi="Marianne Light"/>
          <w:b w:val="0"/>
          <w:szCs w:val="20"/>
        </w:rPr>
        <w:t xml:space="preserve"> </w:t>
      </w:r>
      <w:r w:rsidR="00F27565">
        <w:rPr>
          <w:rFonts w:ascii="Marianne Light" w:hAnsi="Marianne Light"/>
          <w:b w:val="0"/>
          <w:szCs w:val="20"/>
        </w:rPr>
        <w:t>exercices 2025 et suivants</w:t>
      </w:r>
    </w:p>
    <w:p w14:paraId="5584A36C" w14:textId="3FA6D39A" w:rsidR="00FF3163" w:rsidRPr="00FA38D1" w:rsidRDefault="00FF3163" w:rsidP="00D158D1">
      <w:pPr>
        <w:jc w:val="both"/>
        <w:rPr>
          <w:rFonts w:ascii="Marianne Light" w:hAnsi="Marianne Light"/>
          <w:b w:val="0"/>
          <w:szCs w:val="20"/>
        </w:rPr>
      </w:pPr>
      <w:r>
        <w:rPr>
          <w:rFonts w:ascii="Candara" w:hAnsi="Candara"/>
          <w:szCs w:val="20"/>
        </w:rPr>
        <w:t>176-BOP1-PZMI-MSE-DC-25EI0184</w:t>
      </w:r>
    </w:p>
    <w:p w14:paraId="361B1256" w14:textId="77777777" w:rsidR="00D158D1" w:rsidRPr="00FA38D1" w:rsidRDefault="00D158D1" w:rsidP="00D158D1">
      <w:pPr>
        <w:jc w:val="both"/>
        <w:rPr>
          <w:rFonts w:ascii="Marianne Light" w:hAnsi="Marianne Light"/>
          <w:b w:val="0"/>
          <w:szCs w:val="20"/>
        </w:rPr>
      </w:pPr>
    </w:p>
    <w:p w14:paraId="479B4954" w14:textId="26245FAD" w:rsidR="00805385" w:rsidRDefault="00D158D1" w:rsidP="001239E3">
      <w:pPr>
        <w:jc w:val="both"/>
        <w:rPr>
          <w:rFonts w:ascii="Marianne Light" w:hAnsi="Marianne Light"/>
          <w:b w:val="0"/>
          <w:szCs w:val="20"/>
        </w:rPr>
      </w:pPr>
      <w:r w:rsidRPr="00FA38D1">
        <w:rPr>
          <w:rFonts w:ascii="Marianne Light" w:hAnsi="Marianne Light"/>
          <w:szCs w:val="20"/>
        </w:rPr>
        <w:t>Durée de validité de l’offre</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l’offre à une durée de validité de </w:t>
      </w:r>
      <w:r w:rsidRPr="00FA38D1">
        <w:rPr>
          <w:rFonts w:ascii="Marianne Light" w:hAnsi="Marianne Light"/>
          <w:szCs w:val="20"/>
        </w:rPr>
        <w:t>cent quatre-vingts jours</w:t>
      </w:r>
      <w:r w:rsidRPr="00FA38D1">
        <w:rPr>
          <w:rFonts w:ascii="Marianne Light" w:hAnsi="Marianne Light"/>
          <w:b w:val="0"/>
          <w:szCs w:val="20"/>
        </w:rPr>
        <w:t xml:space="preserve"> (180 jours) à compter de la date</w:t>
      </w:r>
      <w:r w:rsidR="00742020" w:rsidRPr="00FA38D1">
        <w:rPr>
          <w:rFonts w:ascii="Marianne Light" w:hAnsi="Marianne Light"/>
          <w:b w:val="0"/>
          <w:szCs w:val="20"/>
        </w:rPr>
        <w:t xml:space="preserve"> limite</w:t>
      </w:r>
      <w:r w:rsidRPr="00FA38D1">
        <w:rPr>
          <w:rFonts w:ascii="Marianne Light" w:hAnsi="Marianne Light"/>
          <w:b w:val="0"/>
          <w:szCs w:val="20"/>
        </w:rPr>
        <w:t xml:space="preserve"> de réception des offres.</w:t>
      </w:r>
    </w:p>
    <w:p w14:paraId="5C773C20" w14:textId="77777777" w:rsidR="00805385" w:rsidRDefault="00805385" w:rsidP="001239E3">
      <w:pPr>
        <w:jc w:val="both"/>
        <w:rPr>
          <w:rFonts w:ascii="Marianne Light" w:hAnsi="Marianne Light"/>
          <w:b w:val="0"/>
          <w:szCs w:val="20"/>
        </w:rPr>
      </w:pPr>
    </w:p>
    <w:sdt>
      <w:sdtPr>
        <w:rPr>
          <w:rFonts w:ascii="Marianne Light" w:eastAsia="Andale Sans UI" w:hAnsi="Marianne Light" w:cs="Times New Roman"/>
          <w:b w:val="0"/>
          <w:bCs w:val="0"/>
          <w:noProof/>
          <w:kern w:val="1"/>
          <w:sz w:val="20"/>
          <w:szCs w:val="20"/>
          <w:lang w:eastAsia="en-US"/>
        </w:rPr>
        <w:id w:val="1088272340"/>
        <w:docPartObj>
          <w:docPartGallery w:val="Table of Contents"/>
          <w:docPartUnique/>
        </w:docPartObj>
      </w:sdtPr>
      <w:sdtContent>
        <w:p w14:paraId="3BAC06EA" w14:textId="7898AED5" w:rsidR="00E132CC" w:rsidRPr="00805385" w:rsidRDefault="00A4152D" w:rsidP="00805385">
          <w:pPr>
            <w:pStyle w:val="Titre"/>
            <w:rPr>
              <w:rFonts w:ascii="Marianne Light" w:hAnsi="Marianne Light"/>
              <w:b w:val="0"/>
              <w:szCs w:val="20"/>
            </w:rPr>
          </w:pPr>
          <w:r w:rsidRPr="00466C68">
            <w:rPr>
              <w:rFonts w:ascii="Marianne Light" w:hAnsi="Marianne Light"/>
              <w:sz w:val="20"/>
              <w:szCs w:val="20"/>
            </w:rPr>
            <w:t>TABLE DES MATIERES</w:t>
          </w:r>
        </w:p>
        <w:p w14:paraId="519206A4" w14:textId="77777777" w:rsidR="008C5AE9" w:rsidRPr="00466C68" w:rsidRDefault="008C5AE9" w:rsidP="00466C68">
          <w:pPr>
            <w:pStyle w:val="Titre"/>
            <w:rPr>
              <w:rFonts w:ascii="Marianne Light" w:hAnsi="Marianne Light"/>
              <w:sz w:val="20"/>
              <w:szCs w:val="20"/>
            </w:rPr>
          </w:pPr>
        </w:p>
        <w:bookmarkStart w:id="0" w:name="_GoBack"/>
        <w:bookmarkEnd w:id="0"/>
        <w:p w14:paraId="3A541368" w14:textId="01AD8323" w:rsidR="00841653" w:rsidRDefault="00E132CC">
          <w:pPr>
            <w:pStyle w:val="TM1"/>
            <w:rPr>
              <w:rFonts w:asciiTheme="minorHAnsi" w:eastAsiaTheme="minorEastAsia" w:hAnsiTheme="minorHAnsi" w:cstheme="minorBidi"/>
              <w:kern w:val="0"/>
              <w:sz w:val="22"/>
              <w:szCs w:val="22"/>
              <w:lang w:eastAsia="fr-FR"/>
            </w:rPr>
          </w:pPr>
          <w:r w:rsidRPr="00466C68">
            <w:rPr>
              <w:rFonts w:ascii="Marianne Light" w:hAnsi="Marianne Light"/>
            </w:rPr>
            <w:fldChar w:fldCharType="begin"/>
          </w:r>
          <w:r w:rsidRPr="00466C68">
            <w:rPr>
              <w:rFonts w:ascii="Marianne Light" w:hAnsi="Marianne Light"/>
            </w:rPr>
            <w:instrText xml:space="preserve"> TOC \o "1-3" \h \z \u </w:instrText>
          </w:r>
          <w:r w:rsidRPr="00466C68">
            <w:rPr>
              <w:rFonts w:ascii="Marianne Light" w:hAnsi="Marianne Light"/>
            </w:rPr>
            <w:fldChar w:fldCharType="separate"/>
          </w:r>
          <w:hyperlink w:anchor="_Toc208846418" w:history="1">
            <w:r w:rsidR="00841653" w:rsidRPr="009D3183">
              <w:rPr>
                <w:rStyle w:val="Lienhypertexte"/>
              </w:rPr>
              <w:t>1.</w:t>
            </w:r>
            <w:r w:rsidR="00841653">
              <w:rPr>
                <w:rFonts w:asciiTheme="minorHAnsi" w:eastAsiaTheme="minorEastAsia" w:hAnsiTheme="minorHAnsi" w:cstheme="minorBidi"/>
                <w:kern w:val="0"/>
                <w:sz w:val="22"/>
                <w:szCs w:val="22"/>
                <w:lang w:eastAsia="fr-FR"/>
              </w:rPr>
              <w:tab/>
            </w:r>
            <w:r w:rsidR="00841653" w:rsidRPr="009D3183">
              <w:rPr>
                <w:rStyle w:val="Lienhypertexte"/>
              </w:rPr>
              <w:t>IDENTIFICATION DES COCONTRACTANTS</w:t>
            </w:r>
            <w:r w:rsidR="00841653">
              <w:rPr>
                <w:webHidden/>
              </w:rPr>
              <w:tab/>
            </w:r>
            <w:r w:rsidR="00841653">
              <w:rPr>
                <w:webHidden/>
              </w:rPr>
              <w:fldChar w:fldCharType="begin"/>
            </w:r>
            <w:r w:rsidR="00841653">
              <w:rPr>
                <w:webHidden/>
              </w:rPr>
              <w:instrText xml:space="preserve"> PAGEREF _Toc208846418 \h </w:instrText>
            </w:r>
            <w:r w:rsidR="00841653">
              <w:rPr>
                <w:webHidden/>
              </w:rPr>
            </w:r>
            <w:r w:rsidR="00841653">
              <w:rPr>
                <w:webHidden/>
              </w:rPr>
              <w:fldChar w:fldCharType="separate"/>
            </w:r>
            <w:r w:rsidR="00841653">
              <w:rPr>
                <w:webHidden/>
              </w:rPr>
              <w:t>4</w:t>
            </w:r>
            <w:r w:rsidR="00841653">
              <w:rPr>
                <w:webHidden/>
              </w:rPr>
              <w:fldChar w:fldCharType="end"/>
            </w:r>
          </w:hyperlink>
        </w:p>
        <w:p w14:paraId="46794875" w14:textId="0418AE7C" w:rsidR="00841653" w:rsidRDefault="00841653">
          <w:pPr>
            <w:pStyle w:val="TM2"/>
            <w:rPr>
              <w:rFonts w:asciiTheme="minorHAnsi" w:eastAsiaTheme="minorEastAsia" w:hAnsiTheme="minorHAnsi" w:cstheme="minorBidi"/>
              <w:kern w:val="0"/>
              <w:sz w:val="22"/>
              <w:szCs w:val="22"/>
              <w:lang w:eastAsia="fr-FR"/>
            </w:rPr>
          </w:pPr>
          <w:hyperlink w:anchor="_Toc208846419" w:history="1">
            <w:r w:rsidRPr="009D3183">
              <w:rPr>
                <w:rStyle w:val="Lienhypertexte"/>
              </w:rPr>
              <w:t>1.1</w:t>
            </w:r>
            <w:r>
              <w:rPr>
                <w:rFonts w:asciiTheme="minorHAnsi" w:eastAsiaTheme="minorEastAsia" w:hAnsiTheme="minorHAnsi" w:cstheme="minorBidi"/>
                <w:kern w:val="0"/>
                <w:sz w:val="22"/>
                <w:szCs w:val="22"/>
                <w:lang w:eastAsia="fr-FR"/>
              </w:rPr>
              <w:tab/>
            </w:r>
            <w:r w:rsidRPr="009D3183">
              <w:rPr>
                <w:rStyle w:val="Lienhypertexte"/>
              </w:rPr>
              <w:t>ACHETEUR – MAITRE D’OUVRAGE</w:t>
            </w:r>
            <w:r>
              <w:rPr>
                <w:webHidden/>
              </w:rPr>
              <w:tab/>
            </w:r>
            <w:r>
              <w:rPr>
                <w:webHidden/>
              </w:rPr>
              <w:fldChar w:fldCharType="begin"/>
            </w:r>
            <w:r>
              <w:rPr>
                <w:webHidden/>
              </w:rPr>
              <w:instrText xml:space="preserve"> PAGEREF _Toc208846419 \h </w:instrText>
            </w:r>
            <w:r>
              <w:rPr>
                <w:webHidden/>
              </w:rPr>
            </w:r>
            <w:r>
              <w:rPr>
                <w:webHidden/>
              </w:rPr>
              <w:fldChar w:fldCharType="separate"/>
            </w:r>
            <w:r>
              <w:rPr>
                <w:webHidden/>
              </w:rPr>
              <w:t>4</w:t>
            </w:r>
            <w:r>
              <w:rPr>
                <w:webHidden/>
              </w:rPr>
              <w:fldChar w:fldCharType="end"/>
            </w:r>
          </w:hyperlink>
        </w:p>
        <w:p w14:paraId="35DD9BE1" w14:textId="6C3F16E9" w:rsidR="00841653" w:rsidRDefault="00841653">
          <w:pPr>
            <w:pStyle w:val="TM2"/>
            <w:rPr>
              <w:rFonts w:asciiTheme="minorHAnsi" w:eastAsiaTheme="minorEastAsia" w:hAnsiTheme="minorHAnsi" w:cstheme="minorBidi"/>
              <w:kern w:val="0"/>
              <w:sz w:val="22"/>
              <w:szCs w:val="22"/>
              <w:lang w:eastAsia="fr-FR"/>
            </w:rPr>
          </w:pPr>
          <w:hyperlink w:anchor="_Toc208846420" w:history="1">
            <w:r w:rsidRPr="009D3183">
              <w:rPr>
                <w:rStyle w:val="Lienhypertexte"/>
              </w:rPr>
              <w:t>1.2</w:t>
            </w:r>
            <w:r>
              <w:rPr>
                <w:rFonts w:asciiTheme="minorHAnsi" w:eastAsiaTheme="minorEastAsia" w:hAnsiTheme="minorHAnsi" w:cstheme="minorBidi"/>
                <w:kern w:val="0"/>
                <w:sz w:val="22"/>
                <w:szCs w:val="22"/>
                <w:lang w:eastAsia="fr-FR"/>
              </w:rPr>
              <w:tab/>
            </w:r>
            <w:r w:rsidRPr="009D3183">
              <w:rPr>
                <w:rStyle w:val="Lienhypertexte"/>
              </w:rPr>
              <w:t>TITULAIRE</w:t>
            </w:r>
            <w:r>
              <w:rPr>
                <w:webHidden/>
              </w:rPr>
              <w:tab/>
            </w:r>
            <w:r>
              <w:rPr>
                <w:webHidden/>
              </w:rPr>
              <w:fldChar w:fldCharType="begin"/>
            </w:r>
            <w:r>
              <w:rPr>
                <w:webHidden/>
              </w:rPr>
              <w:instrText xml:space="preserve"> PAGEREF _Toc208846420 \h </w:instrText>
            </w:r>
            <w:r>
              <w:rPr>
                <w:webHidden/>
              </w:rPr>
            </w:r>
            <w:r>
              <w:rPr>
                <w:webHidden/>
              </w:rPr>
              <w:fldChar w:fldCharType="separate"/>
            </w:r>
            <w:r>
              <w:rPr>
                <w:webHidden/>
              </w:rPr>
              <w:t>5</w:t>
            </w:r>
            <w:r>
              <w:rPr>
                <w:webHidden/>
              </w:rPr>
              <w:fldChar w:fldCharType="end"/>
            </w:r>
          </w:hyperlink>
        </w:p>
        <w:p w14:paraId="11B1C562" w14:textId="2F34D091" w:rsidR="00841653" w:rsidRDefault="00841653">
          <w:pPr>
            <w:pStyle w:val="TM2"/>
            <w:rPr>
              <w:rFonts w:asciiTheme="minorHAnsi" w:eastAsiaTheme="minorEastAsia" w:hAnsiTheme="minorHAnsi" w:cstheme="minorBidi"/>
              <w:kern w:val="0"/>
              <w:sz w:val="22"/>
              <w:szCs w:val="22"/>
              <w:lang w:eastAsia="fr-FR"/>
            </w:rPr>
          </w:pPr>
          <w:hyperlink w:anchor="_Toc208846421" w:history="1">
            <w:r w:rsidRPr="009D3183">
              <w:rPr>
                <w:rStyle w:val="Lienhypertexte"/>
              </w:rPr>
              <w:t>1.3</w:t>
            </w:r>
            <w:r>
              <w:rPr>
                <w:rFonts w:asciiTheme="minorHAnsi" w:eastAsiaTheme="minorEastAsia" w:hAnsiTheme="minorHAnsi" w:cstheme="minorBidi"/>
                <w:kern w:val="0"/>
                <w:sz w:val="22"/>
                <w:szCs w:val="22"/>
                <w:lang w:eastAsia="fr-FR"/>
              </w:rPr>
              <w:tab/>
            </w:r>
            <w:r w:rsidRPr="009D3183">
              <w:rPr>
                <w:rStyle w:val="Lienhypertexte"/>
              </w:rPr>
              <w:t>COTRAITANT</w:t>
            </w:r>
            <w:r>
              <w:rPr>
                <w:webHidden/>
              </w:rPr>
              <w:tab/>
            </w:r>
            <w:r>
              <w:rPr>
                <w:webHidden/>
              </w:rPr>
              <w:fldChar w:fldCharType="begin"/>
            </w:r>
            <w:r>
              <w:rPr>
                <w:webHidden/>
              </w:rPr>
              <w:instrText xml:space="preserve"> PAGEREF _Toc208846421 \h </w:instrText>
            </w:r>
            <w:r>
              <w:rPr>
                <w:webHidden/>
              </w:rPr>
            </w:r>
            <w:r>
              <w:rPr>
                <w:webHidden/>
              </w:rPr>
              <w:fldChar w:fldCharType="separate"/>
            </w:r>
            <w:r>
              <w:rPr>
                <w:webHidden/>
              </w:rPr>
              <w:t>6</w:t>
            </w:r>
            <w:r>
              <w:rPr>
                <w:webHidden/>
              </w:rPr>
              <w:fldChar w:fldCharType="end"/>
            </w:r>
          </w:hyperlink>
        </w:p>
        <w:p w14:paraId="6BEDEE61" w14:textId="329ECB4E" w:rsidR="00841653" w:rsidRDefault="00841653">
          <w:pPr>
            <w:pStyle w:val="TM3"/>
            <w:rPr>
              <w:rFonts w:asciiTheme="minorHAnsi" w:eastAsiaTheme="minorEastAsia" w:hAnsiTheme="minorHAnsi" w:cstheme="minorBidi"/>
              <w:b w:val="0"/>
              <w:kern w:val="0"/>
              <w:sz w:val="22"/>
              <w:szCs w:val="22"/>
              <w:lang w:eastAsia="fr-FR"/>
            </w:rPr>
          </w:pPr>
          <w:hyperlink w:anchor="_Toc208846422" w:history="1">
            <w:r w:rsidRPr="009D3183">
              <w:rPr>
                <w:rStyle w:val="Lienhypertexte"/>
              </w:rPr>
              <w:t>1.3.1</w:t>
            </w:r>
            <w:r>
              <w:rPr>
                <w:rFonts w:asciiTheme="minorHAnsi" w:eastAsiaTheme="minorEastAsia" w:hAnsiTheme="minorHAnsi" w:cstheme="minorBidi"/>
                <w:b w:val="0"/>
                <w:kern w:val="0"/>
                <w:sz w:val="22"/>
                <w:szCs w:val="22"/>
                <w:lang w:eastAsia="fr-FR"/>
              </w:rPr>
              <w:tab/>
            </w:r>
            <w:r w:rsidRPr="009D3183">
              <w:rPr>
                <w:rStyle w:val="Lienhypertexte"/>
              </w:rPr>
              <w:t>COTRAITANT N°1</w:t>
            </w:r>
            <w:r>
              <w:rPr>
                <w:webHidden/>
              </w:rPr>
              <w:tab/>
            </w:r>
            <w:r>
              <w:rPr>
                <w:webHidden/>
              </w:rPr>
              <w:fldChar w:fldCharType="begin"/>
            </w:r>
            <w:r>
              <w:rPr>
                <w:webHidden/>
              </w:rPr>
              <w:instrText xml:space="preserve"> PAGEREF _Toc208846422 \h </w:instrText>
            </w:r>
            <w:r>
              <w:rPr>
                <w:webHidden/>
              </w:rPr>
            </w:r>
            <w:r>
              <w:rPr>
                <w:webHidden/>
              </w:rPr>
              <w:fldChar w:fldCharType="separate"/>
            </w:r>
            <w:r>
              <w:rPr>
                <w:webHidden/>
              </w:rPr>
              <w:t>6</w:t>
            </w:r>
            <w:r>
              <w:rPr>
                <w:webHidden/>
              </w:rPr>
              <w:fldChar w:fldCharType="end"/>
            </w:r>
          </w:hyperlink>
        </w:p>
        <w:p w14:paraId="21DEFEC5" w14:textId="6D22CDB3" w:rsidR="00841653" w:rsidRDefault="00841653">
          <w:pPr>
            <w:pStyle w:val="TM3"/>
            <w:rPr>
              <w:rFonts w:asciiTheme="minorHAnsi" w:eastAsiaTheme="minorEastAsia" w:hAnsiTheme="minorHAnsi" w:cstheme="minorBidi"/>
              <w:b w:val="0"/>
              <w:kern w:val="0"/>
              <w:sz w:val="22"/>
              <w:szCs w:val="22"/>
              <w:lang w:eastAsia="fr-FR"/>
            </w:rPr>
          </w:pPr>
          <w:hyperlink w:anchor="_Toc208846423" w:history="1">
            <w:r w:rsidRPr="009D3183">
              <w:rPr>
                <w:rStyle w:val="Lienhypertexte"/>
              </w:rPr>
              <w:t>1.3.2</w:t>
            </w:r>
            <w:r>
              <w:rPr>
                <w:rFonts w:asciiTheme="minorHAnsi" w:eastAsiaTheme="minorEastAsia" w:hAnsiTheme="minorHAnsi" w:cstheme="minorBidi"/>
                <w:b w:val="0"/>
                <w:kern w:val="0"/>
                <w:sz w:val="22"/>
                <w:szCs w:val="22"/>
                <w:lang w:eastAsia="fr-FR"/>
              </w:rPr>
              <w:tab/>
            </w:r>
            <w:r w:rsidRPr="009D3183">
              <w:rPr>
                <w:rStyle w:val="Lienhypertexte"/>
              </w:rPr>
              <w:t>COTRAITANT N°2</w:t>
            </w:r>
            <w:r>
              <w:rPr>
                <w:webHidden/>
              </w:rPr>
              <w:tab/>
            </w:r>
            <w:r>
              <w:rPr>
                <w:webHidden/>
              </w:rPr>
              <w:fldChar w:fldCharType="begin"/>
            </w:r>
            <w:r>
              <w:rPr>
                <w:webHidden/>
              </w:rPr>
              <w:instrText xml:space="preserve"> PAGEREF _Toc208846423 \h </w:instrText>
            </w:r>
            <w:r>
              <w:rPr>
                <w:webHidden/>
              </w:rPr>
            </w:r>
            <w:r>
              <w:rPr>
                <w:webHidden/>
              </w:rPr>
              <w:fldChar w:fldCharType="separate"/>
            </w:r>
            <w:r>
              <w:rPr>
                <w:webHidden/>
              </w:rPr>
              <w:t>6</w:t>
            </w:r>
            <w:r>
              <w:rPr>
                <w:webHidden/>
              </w:rPr>
              <w:fldChar w:fldCharType="end"/>
            </w:r>
          </w:hyperlink>
        </w:p>
        <w:p w14:paraId="02E0850A" w14:textId="7A1580A7" w:rsidR="00841653" w:rsidRDefault="00841653">
          <w:pPr>
            <w:pStyle w:val="TM1"/>
            <w:rPr>
              <w:rFonts w:asciiTheme="minorHAnsi" w:eastAsiaTheme="minorEastAsia" w:hAnsiTheme="minorHAnsi" w:cstheme="minorBidi"/>
              <w:kern w:val="0"/>
              <w:sz w:val="22"/>
              <w:szCs w:val="22"/>
              <w:lang w:eastAsia="fr-FR"/>
            </w:rPr>
          </w:pPr>
          <w:hyperlink w:anchor="_Toc208846424" w:history="1">
            <w:r w:rsidRPr="009D3183">
              <w:rPr>
                <w:rStyle w:val="Lienhypertexte"/>
              </w:rPr>
              <w:t>2.</w:t>
            </w:r>
            <w:r>
              <w:rPr>
                <w:rFonts w:asciiTheme="minorHAnsi" w:eastAsiaTheme="minorEastAsia" w:hAnsiTheme="minorHAnsi" w:cstheme="minorBidi"/>
                <w:kern w:val="0"/>
                <w:sz w:val="22"/>
                <w:szCs w:val="22"/>
                <w:lang w:eastAsia="fr-FR"/>
              </w:rPr>
              <w:tab/>
            </w:r>
            <w:r w:rsidRPr="009D3183">
              <w:rPr>
                <w:rStyle w:val="Lienhypertexte"/>
              </w:rPr>
              <w:t>OBJET DU MARCHE ET DOCUMENTS CONTRACTUELS</w:t>
            </w:r>
            <w:r>
              <w:rPr>
                <w:webHidden/>
              </w:rPr>
              <w:tab/>
            </w:r>
            <w:r>
              <w:rPr>
                <w:webHidden/>
              </w:rPr>
              <w:fldChar w:fldCharType="begin"/>
            </w:r>
            <w:r>
              <w:rPr>
                <w:webHidden/>
              </w:rPr>
              <w:instrText xml:space="preserve"> PAGEREF _Toc208846424 \h </w:instrText>
            </w:r>
            <w:r>
              <w:rPr>
                <w:webHidden/>
              </w:rPr>
            </w:r>
            <w:r>
              <w:rPr>
                <w:webHidden/>
              </w:rPr>
              <w:fldChar w:fldCharType="separate"/>
            </w:r>
            <w:r>
              <w:rPr>
                <w:webHidden/>
              </w:rPr>
              <w:t>7</w:t>
            </w:r>
            <w:r>
              <w:rPr>
                <w:webHidden/>
              </w:rPr>
              <w:fldChar w:fldCharType="end"/>
            </w:r>
          </w:hyperlink>
        </w:p>
        <w:p w14:paraId="7A5C9052" w14:textId="61EBEC9E" w:rsidR="00841653" w:rsidRDefault="00841653">
          <w:pPr>
            <w:pStyle w:val="TM2"/>
            <w:rPr>
              <w:rFonts w:asciiTheme="minorHAnsi" w:eastAsiaTheme="minorEastAsia" w:hAnsiTheme="minorHAnsi" w:cstheme="minorBidi"/>
              <w:kern w:val="0"/>
              <w:sz w:val="22"/>
              <w:szCs w:val="22"/>
              <w:lang w:eastAsia="fr-FR"/>
            </w:rPr>
          </w:pPr>
          <w:hyperlink w:anchor="_Toc208846425" w:history="1">
            <w:r w:rsidRPr="009D3183">
              <w:rPr>
                <w:rStyle w:val="Lienhypertexte"/>
              </w:rPr>
              <w:t>2.1</w:t>
            </w:r>
            <w:r>
              <w:rPr>
                <w:rFonts w:asciiTheme="minorHAnsi" w:eastAsiaTheme="minorEastAsia" w:hAnsiTheme="minorHAnsi" w:cstheme="minorBidi"/>
                <w:kern w:val="0"/>
                <w:sz w:val="22"/>
                <w:szCs w:val="22"/>
                <w:lang w:eastAsia="fr-FR"/>
              </w:rPr>
              <w:tab/>
            </w:r>
            <w:r w:rsidRPr="009D3183">
              <w:rPr>
                <w:rStyle w:val="Lienhypertexte"/>
              </w:rPr>
              <w:t>OBJET DU MARCHE</w:t>
            </w:r>
            <w:r>
              <w:rPr>
                <w:webHidden/>
              </w:rPr>
              <w:tab/>
            </w:r>
            <w:r>
              <w:rPr>
                <w:webHidden/>
              </w:rPr>
              <w:fldChar w:fldCharType="begin"/>
            </w:r>
            <w:r>
              <w:rPr>
                <w:webHidden/>
              </w:rPr>
              <w:instrText xml:space="preserve"> PAGEREF _Toc208846425 \h </w:instrText>
            </w:r>
            <w:r>
              <w:rPr>
                <w:webHidden/>
              </w:rPr>
            </w:r>
            <w:r>
              <w:rPr>
                <w:webHidden/>
              </w:rPr>
              <w:fldChar w:fldCharType="separate"/>
            </w:r>
            <w:r>
              <w:rPr>
                <w:webHidden/>
              </w:rPr>
              <w:t>7</w:t>
            </w:r>
            <w:r>
              <w:rPr>
                <w:webHidden/>
              </w:rPr>
              <w:fldChar w:fldCharType="end"/>
            </w:r>
          </w:hyperlink>
        </w:p>
        <w:p w14:paraId="4C1982C4" w14:textId="263F7E2F" w:rsidR="00841653" w:rsidRDefault="00841653">
          <w:pPr>
            <w:pStyle w:val="TM2"/>
            <w:rPr>
              <w:rFonts w:asciiTheme="minorHAnsi" w:eastAsiaTheme="minorEastAsia" w:hAnsiTheme="minorHAnsi" w:cstheme="minorBidi"/>
              <w:kern w:val="0"/>
              <w:sz w:val="22"/>
              <w:szCs w:val="22"/>
              <w:lang w:eastAsia="fr-FR"/>
            </w:rPr>
          </w:pPr>
          <w:hyperlink w:anchor="_Toc208846426" w:history="1">
            <w:r w:rsidRPr="009D3183">
              <w:rPr>
                <w:rStyle w:val="Lienhypertexte"/>
              </w:rPr>
              <w:t>2.2</w:t>
            </w:r>
            <w:r>
              <w:rPr>
                <w:rFonts w:asciiTheme="minorHAnsi" w:eastAsiaTheme="minorEastAsia" w:hAnsiTheme="minorHAnsi" w:cstheme="minorBidi"/>
                <w:kern w:val="0"/>
                <w:sz w:val="22"/>
                <w:szCs w:val="22"/>
                <w:lang w:eastAsia="fr-FR"/>
              </w:rPr>
              <w:tab/>
            </w:r>
            <w:r w:rsidRPr="009D3183">
              <w:rPr>
                <w:rStyle w:val="Lienhypertexte"/>
              </w:rPr>
              <w:t>CONTEXTE DE LA MISSION</w:t>
            </w:r>
            <w:r>
              <w:rPr>
                <w:webHidden/>
              </w:rPr>
              <w:tab/>
            </w:r>
            <w:r>
              <w:rPr>
                <w:webHidden/>
              </w:rPr>
              <w:fldChar w:fldCharType="begin"/>
            </w:r>
            <w:r>
              <w:rPr>
                <w:webHidden/>
              </w:rPr>
              <w:instrText xml:space="preserve"> PAGEREF _Toc208846426 \h </w:instrText>
            </w:r>
            <w:r>
              <w:rPr>
                <w:webHidden/>
              </w:rPr>
            </w:r>
            <w:r>
              <w:rPr>
                <w:webHidden/>
              </w:rPr>
              <w:fldChar w:fldCharType="separate"/>
            </w:r>
            <w:r>
              <w:rPr>
                <w:webHidden/>
              </w:rPr>
              <w:t>7</w:t>
            </w:r>
            <w:r>
              <w:rPr>
                <w:webHidden/>
              </w:rPr>
              <w:fldChar w:fldCharType="end"/>
            </w:r>
          </w:hyperlink>
        </w:p>
        <w:p w14:paraId="09BA760B" w14:textId="0981F7FA" w:rsidR="00841653" w:rsidRDefault="00841653">
          <w:pPr>
            <w:pStyle w:val="TM2"/>
            <w:rPr>
              <w:rFonts w:asciiTheme="minorHAnsi" w:eastAsiaTheme="minorEastAsia" w:hAnsiTheme="minorHAnsi" w:cstheme="minorBidi"/>
              <w:kern w:val="0"/>
              <w:sz w:val="22"/>
              <w:szCs w:val="22"/>
              <w:lang w:eastAsia="fr-FR"/>
            </w:rPr>
          </w:pPr>
          <w:hyperlink w:anchor="_Toc208846427" w:history="1">
            <w:r w:rsidRPr="009D3183">
              <w:rPr>
                <w:rStyle w:val="Lienhypertexte"/>
              </w:rPr>
              <w:t>2.3</w:t>
            </w:r>
            <w:r>
              <w:rPr>
                <w:rFonts w:asciiTheme="minorHAnsi" w:eastAsiaTheme="minorEastAsia" w:hAnsiTheme="minorHAnsi" w:cstheme="minorBidi"/>
                <w:kern w:val="0"/>
                <w:sz w:val="22"/>
                <w:szCs w:val="22"/>
                <w:lang w:eastAsia="fr-FR"/>
              </w:rPr>
              <w:tab/>
            </w:r>
            <w:r w:rsidRPr="009D3183">
              <w:rPr>
                <w:rStyle w:val="Lienhypertexte"/>
              </w:rPr>
              <w:t>DESIGNATION DES INTERVENANTS</w:t>
            </w:r>
            <w:r>
              <w:rPr>
                <w:webHidden/>
              </w:rPr>
              <w:tab/>
            </w:r>
            <w:r>
              <w:rPr>
                <w:webHidden/>
              </w:rPr>
              <w:fldChar w:fldCharType="begin"/>
            </w:r>
            <w:r>
              <w:rPr>
                <w:webHidden/>
              </w:rPr>
              <w:instrText xml:space="preserve"> PAGEREF _Toc208846427 \h </w:instrText>
            </w:r>
            <w:r>
              <w:rPr>
                <w:webHidden/>
              </w:rPr>
            </w:r>
            <w:r>
              <w:rPr>
                <w:webHidden/>
              </w:rPr>
              <w:fldChar w:fldCharType="separate"/>
            </w:r>
            <w:r>
              <w:rPr>
                <w:webHidden/>
              </w:rPr>
              <w:t>8</w:t>
            </w:r>
            <w:r>
              <w:rPr>
                <w:webHidden/>
              </w:rPr>
              <w:fldChar w:fldCharType="end"/>
            </w:r>
          </w:hyperlink>
        </w:p>
        <w:p w14:paraId="514F397F" w14:textId="10020688" w:rsidR="00841653" w:rsidRDefault="00841653">
          <w:pPr>
            <w:pStyle w:val="TM3"/>
            <w:rPr>
              <w:rFonts w:asciiTheme="minorHAnsi" w:eastAsiaTheme="minorEastAsia" w:hAnsiTheme="minorHAnsi" w:cstheme="minorBidi"/>
              <w:b w:val="0"/>
              <w:kern w:val="0"/>
              <w:sz w:val="22"/>
              <w:szCs w:val="22"/>
              <w:lang w:eastAsia="fr-FR"/>
            </w:rPr>
          </w:pPr>
          <w:hyperlink w:anchor="_Toc208846428" w:history="1">
            <w:r w:rsidRPr="009D3183">
              <w:rPr>
                <w:rStyle w:val="Lienhypertexte"/>
              </w:rPr>
              <w:t>2.3.1</w:t>
            </w:r>
            <w:r>
              <w:rPr>
                <w:rFonts w:asciiTheme="minorHAnsi" w:eastAsiaTheme="minorEastAsia" w:hAnsiTheme="minorHAnsi" w:cstheme="minorBidi"/>
                <w:b w:val="0"/>
                <w:kern w:val="0"/>
                <w:sz w:val="22"/>
                <w:szCs w:val="22"/>
                <w:lang w:eastAsia="fr-FR"/>
              </w:rPr>
              <w:tab/>
            </w:r>
            <w:r w:rsidRPr="009D3183">
              <w:rPr>
                <w:rStyle w:val="Lienhypertexte"/>
              </w:rPr>
              <w:t>MAITRE DE L’OUVRAGE (MOA) ET CONDUITE DE L’OPERATION</w:t>
            </w:r>
            <w:r>
              <w:rPr>
                <w:webHidden/>
              </w:rPr>
              <w:tab/>
            </w:r>
            <w:r>
              <w:rPr>
                <w:webHidden/>
              </w:rPr>
              <w:fldChar w:fldCharType="begin"/>
            </w:r>
            <w:r>
              <w:rPr>
                <w:webHidden/>
              </w:rPr>
              <w:instrText xml:space="preserve"> PAGEREF _Toc208846428 \h </w:instrText>
            </w:r>
            <w:r>
              <w:rPr>
                <w:webHidden/>
              </w:rPr>
            </w:r>
            <w:r>
              <w:rPr>
                <w:webHidden/>
              </w:rPr>
              <w:fldChar w:fldCharType="separate"/>
            </w:r>
            <w:r>
              <w:rPr>
                <w:webHidden/>
              </w:rPr>
              <w:t>8</w:t>
            </w:r>
            <w:r>
              <w:rPr>
                <w:webHidden/>
              </w:rPr>
              <w:fldChar w:fldCharType="end"/>
            </w:r>
          </w:hyperlink>
        </w:p>
        <w:p w14:paraId="675D8B23" w14:textId="3F4AF4A4" w:rsidR="00841653" w:rsidRDefault="00841653">
          <w:pPr>
            <w:pStyle w:val="TM3"/>
            <w:rPr>
              <w:rFonts w:asciiTheme="minorHAnsi" w:eastAsiaTheme="minorEastAsia" w:hAnsiTheme="minorHAnsi" w:cstheme="minorBidi"/>
              <w:b w:val="0"/>
              <w:kern w:val="0"/>
              <w:sz w:val="22"/>
              <w:szCs w:val="22"/>
              <w:lang w:eastAsia="fr-FR"/>
            </w:rPr>
          </w:pPr>
          <w:hyperlink w:anchor="_Toc208846429" w:history="1">
            <w:r w:rsidRPr="009D3183">
              <w:rPr>
                <w:rStyle w:val="Lienhypertexte"/>
              </w:rPr>
              <w:t>2.3.2</w:t>
            </w:r>
            <w:r>
              <w:rPr>
                <w:rFonts w:asciiTheme="minorHAnsi" w:eastAsiaTheme="minorEastAsia" w:hAnsiTheme="minorHAnsi" w:cstheme="minorBidi"/>
                <w:b w:val="0"/>
                <w:kern w:val="0"/>
                <w:sz w:val="22"/>
                <w:szCs w:val="22"/>
                <w:lang w:eastAsia="fr-FR"/>
              </w:rPr>
              <w:tab/>
            </w:r>
            <w:r w:rsidRPr="009D3183">
              <w:rPr>
                <w:rStyle w:val="Lienhypertexte"/>
              </w:rPr>
              <w:t>PILOTE DE CHANTIER – ORDONNANCEMENT, PILOTAGE ET COORDINATION (OPC)</w:t>
            </w:r>
            <w:r>
              <w:rPr>
                <w:webHidden/>
              </w:rPr>
              <w:tab/>
            </w:r>
            <w:r>
              <w:rPr>
                <w:webHidden/>
              </w:rPr>
              <w:fldChar w:fldCharType="begin"/>
            </w:r>
            <w:r>
              <w:rPr>
                <w:webHidden/>
              </w:rPr>
              <w:instrText xml:space="preserve"> PAGEREF _Toc208846429 \h </w:instrText>
            </w:r>
            <w:r>
              <w:rPr>
                <w:webHidden/>
              </w:rPr>
            </w:r>
            <w:r>
              <w:rPr>
                <w:webHidden/>
              </w:rPr>
              <w:fldChar w:fldCharType="separate"/>
            </w:r>
            <w:r>
              <w:rPr>
                <w:webHidden/>
              </w:rPr>
              <w:t>8</w:t>
            </w:r>
            <w:r>
              <w:rPr>
                <w:webHidden/>
              </w:rPr>
              <w:fldChar w:fldCharType="end"/>
            </w:r>
          </w:hyperlink>
        </w:p>
        <w:p w14:paraId="0AAF9AEE" w14:textId="546D8758" w:rsidR="00841653" w:rsidRDefault="00841653">
          <w:pPr>
            <w:pStyle w:val="TM3"/>
            <w:rPr>
              <w:rFonts w:asciiTheme="minorHAnsi" w:eastAsiaTheme="minorEastAsia" w:hAnsiTheme="minorHAnsi" w:cstheme="minorBidi"/>
              <w:b w:val="0"/>
              <w:kern w:val="0"/>
              <w:sz w:val="22"/>
              <w:szCs w:val="22"/>
              <w:lang w:eastAsia="fr-FR"/>
            </w:rPr>
          </w:pPr>
          <w:hyperlink w:anchor="_Toc208846430" w:history="1">
            <w:r w:rsidRPr="009D3183">
              <w:rPr>
                <w:rStyle w:val="Lienhypertexte"/>
              </w:rPr>
              <w:t>2.3.3</w:t>
            </w:r>
            <w:r>
              <w:rPr>
                <w:rFonts w:asciiTheme="minorHAnsi" w:eastAsiaTheme="minorEastAsia" w:hAnsiTheme="minorHAnsi" w:cstheme="minorBidi"/>
                <w:b w:val="0"/>
                <w:kern w:val="0"/>
                <w:sz w:val="22"/>
                <w:szCs w:val="22"/>
                <w:lang w:eastAsia="fr-FR"/>
              </w:rPr>
              <w:tab/>
            </w:r>
            <w:r w:rsidRPr="009D3183">
              <w:rPr>
                <w:rStyle w:val="Lienhypertexte"/>
              </w:rPr>
              <w:t>CONTROLEUR TECHNIQUE (CT)</w:t>
            </w:r>
            <w:r>
              <w:rPr>
                <w:webHidden/>
              </w:rPr>
              <w:tab/>
            </w:r>
            <w:r>
              <w:rPr>
                <w:webHidden/>
              </w:rPr>
              <w:fldChar w:fldCharType="begin"/>
            </w:r>
            <w:r>
              <w:rPr>
                <w:webHidden/>
              </w:rPr>
              <w:instrText xml:space="preserve"> PAGEREF _Toc208846430 \h </w:instrText>
            </w:r>
            <w:r>
              <w:rPr>
                <w:webHidden/>
              </w:rPr>
            </w:r>
            <w:r>
              <w:rPr>
                <w:webHidden/>
              </w:rPr>
              <w:fldChar w:fldCharType="separate"/>
            </w:r>
            <w:r>
              <w:rPr>
                <w:webHidden/>
              </w:rPr>
              <w:t>8</w:t>
            </w:r>
            <w:r>
              <w:rPr>
                <w:webHidden/>
              </w:rPr>
              <w:fldChar w:fldCharType="end"/>
            </w:r>
          </w:hyperlink>
        </w:p>
        <w:p w14:paraId="0DD74E71" w14:textId="43DAC689" w:rsidR="00841653" w:rsidRDefault="00841653">
          <w:pPr>
            <w:pStyle w:val="TM3"/>
            <w:rPr>
              <w:rFonts w:asciiTheme="minorHAnsi" w:eastAsiaTheme="minorEastAsia" w:hAnsiTheme="minorHAnsi" w:cstheme="minorBidi"/>
              <w:b w:val="0"/>
              <w:kern w:val="0"/>
              <w:sz w:val="22"/>
              <w:szCs w:val="22"/>
              <w:lang w:eastAsia="fr-FR"/>
            </w:rPr>
          </w:pPr>
          <w:hyperlink w:anchor="_Toc208846431" w:history="1">
            <w:r w:rsidRPr="009D3183">
              <w:rPr>
                <w:rStyle w:val="Lienhypertexte"/>
              </w:rPr>
              <w:t>2.3.4</w:t>
            </w:r>
            <w:r>
              <w:rPr>
                <w:rFonts w:asciiTheme="minorHAnsi" w:eastAsiaTheme="minorEastAsia" w:hAnsiTheme="minorHAnsi" w:cstheme="minorBidi"/>
                <w:b w:val="0"/>
                <w:kern w:val="0"/>
                <w:sz w:val="22"/>
                <w:szCs w:val="22"/>
                <w:lang w:eastAsia="fr-FR"/>
              </w:rPr>
              <w:tab/>
            </w:r>
            <w:r w:rsidRPr="009D3183">
              <w:rPr>
                <w:rStyle w:val="Lienhypertexte"/>
              </w:rPr>
              <w:t>COORDINATEUR DE SECURITE ET DE PROTECTION DE LA SANTE (CSPS)</w:t>
            </w:r>
            <w:r>
              <w:rPr>
                <w:webHidden/>
              </w:rPr>
              <w:tab/>
            </w:r>
            <w:r>
              <w:rPr>
                <w:webHidden/>
              </w:rPr>
              <w:fldChar w:fldCharType="begin"/>
            </w:r>
            <w:r>
              <w:rPr>
                <w:webHidden/>
              </w:rPr>
              <w:instrText xml:space="preserve"> PAGEREF _Toc208846431 \h </w:instrText>
            </w:r>
            <w:r>
              <w:rPr>
                <w:webHidden/>
              </w:rPr>
            </w:r>
            <w:r>
              <w:rPr>
                <w:webHidden/>
              </w:rPr>
              <w:fldChar w:fldCharType="separate"/>
            </w:r>
            <w:r>
              <w:rPr>
                <w:webHidden/>
              </w:rPr>
              <w:t>8</w:t>
            </w:r>
            <w:r>
              <w:rPr>
                <w:webHidden/>
              </w:rPr>
              <w:fldChar w:fldCharType="end"/>
            </w:r>
          </w:hyperlink>
        </w:p>
        <w:p w14:paraId="17E8FE73" w14:textId="2D7A9048" w:rsidR="00841653" w:rsidRDefault="00841653">
          <w:pPr>
            <w:pStyle w:val="TM3"/>
            <w:rPr>
              <w:rFonts w:asciiTheme="minorHAnsi" w:eastAsiaTheme="minorEastAsia" w:hAnsiTheme="minorHAnsi" w:cstheme="minorBidi"/>
              <w:b w:val="0"/>
              <w:kern w:val="0"/>
              <w:sz w:val="22"/>
              <w:szCs w:val="22"/>
              <w:lang w:eastAsia="fr-FR"/>
            </w:rPr>
          </w:pPr>
          <w:hyperlink w:anchor="_Toc208846432" w:history="1">
            <w:r w:rsidRPr="009D3183">
              <w:rPr>
                <w:rStyle w:val="Lienhypertexte"/>
              </w:rPr>
              <w:t>2.3.5</w:t>
            </w:r>
            <w:r>
              <w:rPr>
                <w:rFonts w:asciiTheme="minorHAnsi" w:eastAsiaTheme="minorEastAsia" w:hAnsiTheme="minorHAnsi" w:cstheme="minorBidi"/>
                <w:b w:val="0"/>
                <w:kern w:val="0"/>
                <w:sz w:val="22"/>
                <w:szCs w:val="22"/>
                <w:lang w:eastAsia="fr-FR"/>
              </w:rPr>
              <w:tab/>
            </w:r>
            <w:r w:rsidRPr="009D3183">
              <w:rPr>
                <w:rStyle w:val="Lienhypertexte"/>
              </w:rPr>
              <w:t>COORDONNATEUR DES SYSTEMES DE SECURITE INCENDIE (CSSI)</w:t>
            </w:r>
            <w:r>
              <w:rPr>
                <w:webHidden/>
              </w:rPr>
              <w:tab/>
            </w:r>
            <w:r>
              <w:rPr>
                <w:webHidden/>
              </w:rPr>
              <w:fldChar w:fldCharType="begin"/>
            </w:r>
            <w:r>
              <w:rPr>
                <w:webHidden/>
              </w:rPr>
              <w:instrText xml:space="preserve"> PAGEREF _Toc208846432 \h </w:instrText>
            </w:r>
            <w:r>
              <w:rPr>
                <w:webHidden/>
              </w:rPr>
            </w:r>
            <w:r>
              <w:rPr>
                <w:webHidden/>
              </w:rPr>
              <w:fldChar w:fldCharType="separate"/>
            </w:r>
            <w:r>
              <w:rPr>
                <w:webHidden/>
              </w:rPr>
              <w:t>8</w:t>
            </w:r>
            <w:r>
              <w:rPr>
                <w:webHidden/>
              </w:rPr>
              <w:fldChar w:fldCharType="end"/>
            </w:r>
          </w:hyperlink>
        </w:p>
        <w:p w14:paraId="60763A7F" w14:textId="3BE6F624" w:rsidR="00841653" w:rsidRDefault="00841653">
          <w:pPr>
            <w:pStyle w:val="TM2"/>
            <w:rPr>
              <w:rFonts w:asciiTheme="minorHAnsi" w:eastAsiaTheme="minorEastAsia" w:hAnsiTheme="minorHAnsi" w:cstheme="minorBidi"/>
              <w:kern w:val="0"/>
              <w:sz w:val="22"/>
              <w:szCs w:val="22"/>
              <w:lang w:eastAsia="fr-FR"/>
            </w:rPr>
          </w:pPr>
          <w:hyperlink w:anchor="_Toc208846433" w:history="1">
            <w:r w:rsidRPr="009D3183">
              <w:rPr>
                <w:rStyle w:val="Lienhypertexte"/>
              </w:rPr>
              <w:t>2.4</w:t>
            </w:r>
            <w:r>
              <w:rPr>
                <w:rFonts w:asciiTheme="minorHAnsi" w:eastAsiaTheme="minorEastAsia" w:hAnsiTheme="minorHAnsi" w:cstheme="minorBidi"/>
                <w:kern w:val="0"/>
                <w:sz w:val="22"/>
                <w:szCs w:val="22"/>
                <w:lang w:eastAsia="fr-FR"/>
              </w:rPr>
              <w:tab/>
            </w:r>
            <w:r w:rsidRPr="009D3183">
              <w:rPr>
                <w:rStyle w:val="Lienhypertexte"/>
              </w:rPr>
              <w:t>DOCUMENTS CONTRACTUELS</w:t>
            </w:r>
            <w:r>
              <w:rPr>
                <w:webHidden/>
              </w:rPr>
              <w:tab/>
            </w:r>
            <w:r>
              <w:rPr>
                <w:webHidden/>
              </w:rPr>
              <w:fldChar w:fldCharType="begin"/>
            </w:r>
            <w:r>
              <w:rPr>
                <w:webHidden/>
              </w:rPr>
              <w:instrText xml:space="preserve"> PAGEREF _Toc208846433 \h </w:instrText>
            </w:r>
            <w:r>
              <w:rPr>
                <w:webHidden/>
              </w:rPr>
            </w:r>
            <w:r>
              <w:rPr>
                <w:webHidden/>
              </w:rPr>
              <w:fldChar w:fldCharType="separate"/>
            </w:r>
            <w:r>
              <w:rPr>
                <w:webHidden/>
              </w:rPr>
              <w:t>8</w:t>
            </w:r>
            <w:r>
              <w:rPr>
                <w:webHidden/>
              </w:rPr>
              <w:fldChar w:fldCharType="end"/>
            </w:r>
          </w:hyperlink>
        </w:p>
        <w:p w14:paraId="32AF073C" w14:textId="024FA6CA" w:rsidR="00841653" w:rsidRDefault="00841653">
          <w:pPr>
            <w:pStyle w:val="TM1"/>
            <w:rPr>
              <w:rFonts w:asciiTheme="minorHAnsi" w:eastAsiaTheme="minorEastAsia" w:hAnsiTheme="minorHAnsi" w:cstheme="minorBidi"/>
              <w:kern w:val="0"/>
              <w:sz w:val="22"/>
              <w:szCs w:val="22"/>
              <w:lang w:eastAsia="fr-FR"/>
            </w:rPr>
          </w:pPr>
          <w:hyperlink w:anchor="_Toc208846434" w:history="1">
            <w:r w:rsidRPr="009D3183">
              <w:rPr>
                <w:rStyle w:val="Lienhypertexte"/>
              </w:rPr>
              <w:t>3.</w:t>
            </w:r>
            <w:r>
              <w:rPr>
                <w:rFonts w:asciiTheme="minorHAnsi" w:eastAsiaTheme="minorEastAsia" w:hAnsiTheme="minorHAnsi" w:cstheme="minorBidi"/>
                <w:kern w:val="0"/>
                <w:sz w:val="22"/>
                <w:szCs w:val="22"/>
                <w:lang w:eastAsia="fr-FR"/>
              </w:rPr>
              <w:tab/>
            </w:r>
            <w:r w:rsidRPr="009D3183">
              <w:rPr>
                <w:rStyle w:val="Lienhypertexte"/>
              </w:rPr>
              <w:t>FORME DU MARCHE</w:t>
            </w:r>
            <w:r>
              <w:rPr>
                <w:webHidden/>
              </w:rPr>
              <w:tab/>
            </w:r>
            <w:r>
              <w:rPr>
                <w:webHidden/>
              </w:rPr>
              <w:fldChar w:fldCharType="begin"/>
            </w:r>
            <w:r>
              <w:rPr>
                <w:webHidden/>
              </w:rPr>
              <w:instrText xml:space="preserve"> PAGEREF _Toc208846434 \h </w:instrText>
            </w:r>
            <w:r>
              <w:rPr>
                <w:webHidden/>
              </w:rPr>
            </w:r>
            <w:r>
              <w:rPr>
                <w:webHidden/>
              </w:rPr>
              <w:fldChar w:fldCharType="separate"/>
            </w:r>
            <w:r>
              <w:rPr>
                <w:webHidden/>
              </w:rPr>
              <w:t>10</w:t>
            </w:r>
            <w:r>
              <w:rPr>
                <w:webHidden/>
              </w:rPr>
              <w:fldChar w:fldCharType="end"/>
            </w:r>
          </w:hyperlink>
        </w:p>
        <w:p w14:paraId="7FB54E40" w14:textId="7C4FB4B4" w:rsidR="00841653" w:rsidRDefault="00841653">
          <w:pPr>
            <w:pStyle w:val="TM2"/>
            <w:rPr>
              <w:rFonts w:asciiTheme="minorHAnsi" w:eastAsiaTheme="minorEastAsia" w:hAnsiTheme="minorHAnsi" w:cstheme="minorBidi"/>
              <w:kern w:val="0"/>
              <w:sz w:val="22"/>
              <w:szCs w:val="22"/>
              <w:lang w:eastAsia="fr-FR"/>
            </w:rPr>
          </w:pPr>
          <w:hyperlink w:anchor="_Toc208846435" w:history="1">
            <w:r w:rsidRPr="009D3183">
              <w:rPr>
                <w:rStyle w:val="Lienhypertexte"/>
              </w:rPr>
              <w:t>3.1</w:t>
            </w:r>
            <w:r>
              <w:rPr>
                <w:rFonts w:asciiTheme="minorHAnsi" w:eastAsiaTheme="minorEastAsia" w:hAnsiTheme="minorHAnsi" w:cstheme="minorBidi"/>
                <w:kern w:val="0"/>
                <w:sz w:val="22"/>
                <w:szCs w:val="22"/>
                <w:lang w:eastAsia="fr-FR"/>
              </w:rPr>
              <w:tab/>
            </w:r>
            <w:r w:rsidRPr="009D3183">
              <w:rPr>
                <w:rStyle w:val="Lienhypertexte"/>
              </w:rPr>
              <w:t>MODE DE DEVOLUTION</w:t>
            </w:r>
            <w:r>
              <w:rPr>
                <w:webHidden/>
              </w:rPr>
              <w:tab/>
            </w:r>
            <w:r>
              <w:rPr>
                <w:webHidden/>
              </w:rPr>
              <w:fldChar w:fldCharType="begin"/>
            </w:r>
            <w:r>
              <w:rPr>
                <w:webHidden/>
              </w:rPr>
              <w:instrText xml:space="preserve"> PAGEREF _Toc208846435 \h </w:instrText>
            </w:r>
            <w:r>
              <w:rPr>
                <w:webHidden/>
              </w:rPr>
            </w:r>
            <w:r>
              <w:rPr>
                <w:webHidden/>
              </w:rPr>
              <w:fldChar w:fldCharType="separate"/>
            </w:r>
            <w:r>
              <w:rPr>
                <w:webHidden/>
              </w:rPr>
              <w:t>10</w:t>
            </w:r>
            <w:r>
              <w:rPr>
                <w:webHidden/>
              </w:rPr>
              <w:fldChar w:fldCharType="end"/>
            </w:r>
          </w:hyperlink>
        </w:p>
        <w:p w14:paraId="6987FC10" w14:textId="6D696677" w:rsidR="00841653" w:rsidRDefault="00841653">
          <w:pPr>
            <w:pStyle w:val="TM2"/>
            <w:rPr>
              <w:rFonts w:asciiTheme="minorHAnsi" w:eastAsiaTheme="minorEastAsia" w:hAnsiTheme="minorHAnsi" w:cstheme="minorBidi"/>
              <w:kern w:val="0"/>
              <w:sz w:val="22"/>
              <w:szCs w:val="22"/>
              <w:lang w:eastAsia="fr-FR"/>
            </w:rPr>
          </w:pPr>
          <w:hyperlink w:anchor="_Toc208846436" w:history="1">
            <w:r w:rsidRPr="009D3183">
              <w:rPr>
                <w:rStyle w:val="Lienhypertexte"/>
              </w:rPr>
              <w:t>3.2</w:t>
            </w:r>
            <w:r>
              <w:rPr>
                <w:rFonts w:asciiTheme="minorHAnsi" w:eastAsiaTheme="minorEastAsia" w:hAnsiTheme="minorHAnsi" w:cstheme="minorBidi"/>
                <w:kern w:val="0"/>
                <w:sz w:val="22"/>
                <w:szCs w:val="22"/>
                <w:lang w:eastAsia="fr-FR"/>
              </w:rPr>
              <w:tab/>
            </w:r>
            <w:r w:rsidRPr="009D3183">
              <w:rPr>
                <w:rStyle w:val="Lienhypertexte"/>
              </w:rPr>
              <w:t>TRANCHES OPTIONNELLES</w:t>
            </w:r>
            <w:r>
              <w:rPr>
                <w:webHidden/>
              </w:rPr>
              <w:tab/>
            </w:r>
            <w:r>
              <w:rPr>
                <w:webHidden/>
              </w:rPr>
              <w:fldChar w:fldCharType="begin"/>
            </w:r>
            <w:r>
              <w:rPr>
                <w:webHidden/>
              </w:rPr>
              <w:instrText xml:space="preserve"> PAGEREF _Toc208846436 \h </w:instrText>
            </w:r>
            <w:r>
              <w:rPr>
                <w:webHidden/>
              </w:rPr>
            </w:r>
            <w:r>
              <w:rPr>
                <w:webHidden/>
              </w:rPr>
              <w:fldChar w:fldCharType="separate"/>
            </w:r>
            <w:r>
              <w:rPr>
                <w:webHidden/>
              </w:rPr>
              <w:t>10</w:t>
            </w:r>
            <w:r>
              <w:rPr>
                <w:webHidden/>
              </w:rPr>
              <w:fldChar w:fldCharType="end"/>
            </w:r>
          </w:hyperlink>
        </w:p>
        <w:p w14:paraId="20DDD3BF" w14:textId="3D58FE05" w:rsidR="00841653" w:rsidRDefault="00841653">
          <w:pPr>
            <w:pStyle w:val="TM2"/>
            <w:rPr>
              <w:rFonts w:asciiTheme="minorHAnsi" w:eastAsiaTheme="minorEastAsia" w:hAnsiTheme="minorHAnsi" w:cstheme="minorBidi"/>
              <w:kern w:val="0"/>
              <w:sz w:val="22"/>
              <w:szCs w:val="22"/>
              <w:lang w:eastAsia="fr-FR"/>
            </w:rPr>
          </w:pPr>
          <w:hyperlink w:anchor="_Toc208846437" w:history="1">
            <w:r w:rsidRPr="009D3183">
              <w:rPr>
                <w:rStyle w:val="Lienhypertexte"/>
              </w:rPr>
              <w:t>3.3</w:t>
            </w:r>
            <w:r>
              <w:rPr>
                <w:rFonts w:asciiTheme="minorHAnsi" w:eastAsiaTheme="minorEastAsia" w:hAnsiTheme="minorHAnsi" w:cstheme="minorBidi"/>
                <w:kern w:val="0"/>
                <w:sz w:val="22"/>
                <w:szCs w:val="22"/>
                <w:lang w:eastAsia="fr-FR"/>
              </w:rPr>
              <w:tab/>
            </w:r>
            <w:r w:rsidRPr="009D3183">
              <w:rPr>
                <w:rStyle w:val="Lienhypertexte"/>
              </w:rPr>
              <w:t>VARIANTES</w:t>
            </w:r>
            <w:r>
              <w:rPr>
                <w:webHidden/>
              </w:rPr>
              <w:tab/>
            </w:r>
            <w:r>
              <w:rPr>
                <w:webHidden/>
              </w:rPr>
              <w:fldChar w:fldCharType="begin"/>
            </w:r>
            <w:r>
              <w:rPr>
                <w:webHidden/>
              </w:rPr>
              <w:instrText xml:space="preserve"> PAGEREF _Toc208846437 \h </w:instrText>
            </w:r>
            <w:r>
              <w:rPr>
                <w:webHidden/>
              </w:rPr>
            </w:r>
            <w:r>
              <w:rPr>
                <w:webHidden/>
              </w:rPr>
              <w:fldChar w:fldCharType="separate"/>
            </w:r>
            <w:r>
              <w:rPr>
                <w:webHidden/>
              </w:rPr>
              <w:t>10</w:t>
            </w:r>
            <w:r>
              <w:rPr>
                <w:webHidden/>
              </w:rPr>
              <w:fldChar w:fldCharType="end"/>
            </w:r>
          </w:hyperlink>
        </w:p>
        <w:p w14:paraId="7911095F" w14:textId="0474E8B3" w:rsidR="00841653" w:rsidRDefault="00841653">
          <w:pPr>
            <w:pStyle w:val="TM1"/>
            <w:rPr>
              <w:rFonts w:asciiTheme="minorHAnsi" w:eastAsiaTheme="minorEastAsia" w:hAnsiTheme="minorHAnsi" w:cstheme="minorBidi"/>
              <w:kern w:val="0"/>
              <w:sz w:val="22"/>
              <w:szCs w:val="22"/>
              <w:lang w:eastAsia="fr-FR"/>
            </w:rPr>
          </w:pPr>
          <w:hyperlink w:anchor="_Toc208846438" w:history="1">
            <w:r w:rsidRPr="009D3183">
              <w:rPr>
                <w:rStyle w:val="Lienhypertexte"/>
              </w:rPr>
              <w:t>4.</w:t>
            </w:r>
            <w:r>
              <w:rPr>
                <w:rFonts w:asciiTheme="minorHAnsi" w:eastAsiaTheme="minorEastAsia" w:hAnsiTheme="minorHAnsi" w:cstheme="minorBidi"/>
                <w:kern w:val="0"/>
                <w:sz w:val="22"/>
                <w:szCs w:val="22"/>
                <w:lang w:eastAsia="fr-FR"/>
              </w:rPr>
              <w:tab/>
            </w:r>
            <w:r w:rsidRPr="009D3183">
              <w:rPr>
                <w:rStyle w:val="Lienhypertexte"/>
              </w:rPr>
              <w:t>CONTENU DES PRIX</w:t>
            </w:r>
            <w:r>
              <w:rPr>
                <w:webHidden/>
              </w:rPr>
              <w:tab/>
            </w:r>
            <w:r>
              <w:rPr>
                <w:webHidden/>
              </w:rPr>
              <w:fldChar w:fldCharType="begin"/>
            </w:r>
            <w:r>
              <w:rPr>
                <w:webHidden/>
              </w:rPr>
              <w:instrText xml:space="preserve"> PAGEREF _Toc208846438 \h </w:instrText>
            </w:r>
            <w:r>
              <w:rPr>
                <w:webHidden/>
              </w:rPr>
            </w:r>
            <w:r>
              <w:rPr>
                <w:webHidden/>
              </w:rPr>
              <w:fldChar w:fldCharType="separate"/>
            </w:r>
            <w:r>
              <w:rPr>
                <w:webHidden/>
              </w:rPr>
              <w:t>10</w:t>
            </w:r>
            <w:r>
              <w:rPr>
                <w:webHidden/>
              </w:rPr>
              <w:fldChar w:fldCharType="end"/>
            </w:r>
          </w:hyperlink>
        </w:p>
        <w:p w14:paraId="1DA16A30" w14:textId="2132CC5A" w:rsidR="00841653" w:rsidRDefault="00841653">
          <w:pPr>
            <w:pStyle w:val="TM2"/>
            <w:rPr>
              <w:rFonts w:asciiTheme="minorHAnsi" w:eastAsiaTheme="minorEastAsia" w:hAnsiTheme="minorHAnsi" w:cstheme="minorBidi"/>
              <w:kern w:val="0"/>
              <w:sz w:val="22"/>
              <w:szCs w:val="22"/>
              <w:lang w:eastAsia="fr-FR"/>
            </w:rPr>
          </w:pPr>
          <w:hyperlink w:anchor="_Toc208846439" w:history="1">
            <w:r w:rsidRPr="009D3183">
              <w:rPr>
                <w:rStyle w:val="Lienhypertexte"/>
              </w:rPr>
              <w:t>4.1</w:t>
            </w:r>
            <w:r>
              <w:rPr>
                <w:rFonts w:asciiTheme="minorHAnsi" w:eastAsiaTheme="minorEastAsia" w:hAnsiTheme="minorHAnsi" w:cstheme="minorBidi"/>
                <w:kern w:val="0"/>
                <w:sz w:val="22"/>
                <w:szCs w:val="22"/>
                <w:lang w:eastAsia="fr-FR"/>
              </w:rPr>
              <w:tab/>
            </w:r>
            <w:r w:rsidRPr="009D3183">
              <w:rPr>
                <w:rStyle w:val="Lienhypertexte"/>
              </w:rPr>
              <w:t>NATURE DES PRIX</w:t>
            </w:r>
            <w:r>
              <w:rPr>
                <w:webHidden/>
              </w:rPr>
              <w:tab/>
            </w:r>
            <w:r>
              <w:rPr>
                <w:webHidden/>
              </w:rPr>
              <w:fldChar w:fldCharType="begin"/>
            </w:r>
            <w:r>
              <w:rPr>
                <w:webHidden/>
              </w:rPr>
              <w:instrText xml:space="preserve"> PAGEREF _Toc208846439 \h </w:instrText>
            </w:r>
            <w:r>
              <w:rPr>
                <w:webHidden/>
              </w:rPr>
            </w:r>
            <w:r>
              <w:rPr>
                <w:webHidden/>
              </w:rPr>
              <w:fldChar w:fldCharType="separate"/>
            </w:r>
            <w:r>
              <w:rPr>
                <w:webHidden/>
              </w:rPr>
              <w:t>10</w:t>
            </w:r>
            <w:r>
              <w:rPr>
                <w:webHidden/>
              </w:rPr>
              <w:fldChar w:fldCharType="end"/>
            </w:r>
          </w:hyperlink>
        </w:p>
        <w:p w14:paraId="547383D6" w14:textId="24DE0EB8" w:rsidR="00841653" w:rsidRDefault="00841653">
          <w:pPr>
            <w:pStyle w:val="TM2"/>
            <w:rPr>
              <w:rFonts w:asciiTheme="minorHAnsi" w:eastAsiaTheme="minorEastAsia" w:hAnsiTheme="minorHAnsi" w:cstheme="minorBidi"/>
              <w:kern w:val="0"/>
              <w:sz w:val="22"/>
              <w:szCs w:val="22"/>
              <w:lang w:eastAsia="fr-FR"/>
            </w:rPr>
          </w:pPr>
          <w:hyperlink w:anchor="_Toc208846441" w:history="1">
            <w:r w:rsidRPr="009D3183">
              <w:rPr>
                <w:rStyle w:val="Lienhypertexte"/>
              </w:rPr>
              <w:t>4.2</w:t>
            </w:r>
            <w:r>
              <w:rPr>
                <w:rFonts w:asciiTheme="minorHAnsi" w:eastAsiaTheme="minorEastAsia" w:hAnsiTheme="minorHAnsi" w:cstheme="minorBidi"/>
                <w:kern w:val="0"/>
                <w:sz w:val="22"/>
                <w:szCs w:val="22"/>
                <w:lang w:eastAsia="fr-FR"/>
              </w:rPr>
              <w:tab/>
            </w:r>
            <w:r w:rsidRPr="009D3183">
              <w:rPr>
                <w:rStyle w:val="Lienhypertexte"/>
              </w:rPr>
              <w:t>OFFRE DE PRIX</w:t>
            </w:r>
            <w:r>
              <w:rPr>
                <w:webHidden/>
              </w:rPr>
              <w:tab/>
            </w:r>
            <w:r>
              <w:rPr>
                <w:webHidden/>
              </w:rPr>
              <w:fldChar w:fldCharType="begin"/>
            </w:r>
            <w:r>
              <w:rPr>
                <w:webHidden/>
              </w:rPr>
              <w:instrText xml:space="preserve"> PAGEREF _Toc208846441 \h </w:instrText>
            </w:r>
            <w:r>
              <w:rPr>
                <w:webHidden/>
              </w:rPr>
            </w:r>
            <w:r>
              <w:rPr>
                <w:webHidden/>
              </w:rPr>
              <w:fldChar w:fldCharType="separate"/>
            </w:r>
            <w:r>
              <w:rPr>
                <w:webHidden/>
              </w:rPr>
              <w:t>11</w:t>
            </w:r>
            <w:r>
              <w:rPr>
                <w:webHidden/>
              </w:rPr>
              <w:fldChar w:fldCharType="end"/>
            </w:r>
          </w:hyperlink>
        </w:p>
        <w:p w14:paraId="6E957EC2" w14:textId="5EB13B74" w:rsidR="00841653" w:rsidRDefault="00841653">
          <w:pPr>
            <w:pStyle w:val="TM2"/>
            <w:rPr>
              <w:rFonts w:asciiTheme="minorHAnsi" w:eastAsiaTheme="minorEastAsia" w:hAnsiTheme="minorHAnsi" w:cstheme="minorBidi"/>
              <w:kern w:val="0"/>
              <w:sz w:val="22"/>
              <w:szCs w:val="22"/>
              <w:lang w:eastAsia="fr-FR"/>
            </w:rPr>
          </w:pPr>
          <w:hyperlink w:anchor="_Toc208846442" w:history="1">
            <w:r w:rsidRPr="009D3183">
              <w:rPr>
                <w:rStyle w:val="Lienhypertexte"/>
              </w:rPr>
              <w:t>4.3</w:t>
            </w:r>
            <w:r>
              <w:rPr>
                <w:rFonts w:asciiTheme="minorHAnsi" w:eastAsiaTheme="minorEastAsia" w:hAnsiTheme="minorHAnsi" w:cstheme="minorBidi"/>
                <w:kern w:val="0"/>
                <w:sz w:val="22"/>
                <w:szCs w:val="22"/>
                <w:lang w:eastAsia="fr-FR"/>
              </w:rPr>
              <w:tab/>
            </w:r>
            <w:r w:rsidRPr="009D3183">
              <w:rPr>
                <w:rStyle w:val="Lienhypertexte"/>
              </w:rPr>
              <w:t>REPARTITION DES MONTANTS ET INDIVIDUALISATION DES PAIEMENTS EN CAS DE GROUPEMENT</w:t>
            </w:r>
            <w:r>
              <w:rPr>
                <w:webHidden/>
              </w:rPr>
              <w:tab/>
            </w:r>
            <w:r>
              <w:rPr>
                <w:webHidden/>
              </w:rPr>
              <w:fldChar w:fldCharType="begin"/>
            </w:r>
            <w:r>
              <w:rPr>
                <w:webHidden/>
              </w:rPr>
              <w:instrText xml:space="preserve"> PAGEREF _Toc208846442 \h </w:instrText>
            </w:r>
            <w:r>
              <w:rPr>
                <w:webHidden/>
              </w:rPr>
            </w:r>
            <w:r>
              <w:rPr>
                <w:webHidden/>
              </w:rPr>
              <w:fldChar w:fldCharType="separate"/>
            </w:r>
            <w:r>
              <w:rPr>
                <w:webHidden/>
              </w:rPr>
              <w:t>11</w:t>
            </w:r>
            <w:r>
              <w:rPr>
                <w:webHidden/>
              </w:rPr>
              <w:fldChar w:fldCharType="end"/>
            </w:r>
          </w:hyperlink>
        </w:p>
        <w:p w14:paraId="782CC665" w14:textId="748361BB" w:rsidR="00841653" w:rsidRDefault="00841653">
          <w:pPr>
            <w:pStyle w:val="TM1"/>
            <w:rPr>
              <w:rFonts w:asciiTheme="minorHAnsi" w:eastAsiaTheme="minorEastAsia" w:hAnsiTheme="minorHAnsi" w:cstheme="minorBidi"/>
              <w:kern w:val="0"/>
              <w:sz w:val="22"/>
              <w:szCs w:val="22"/>
              <w:lang w:eastAsia="fr-FR"/>
            </w:rPr>
          </w:pPr>
          <w:hyperlink w:anchor="_Toc208846443" w:history="1">
            <w:r w:rsidRPr="009D3183">
              <w:rPr>
                <w:rStyle w:val="Lienhypertexte"/>
              </w:rPr>
              <w:t>5.</w:t>
            </w:r>
            <w:r>
              <w:rPr>
                <w:rFonts w:asciiTheme="minorHAnsi" w:eastAsiaTheme="minorEastAsia" w:hAnsiTheme="minorHAnsi" w:cstheme="minorBidi"/>
                <w:kern w:val="0"/>
                <w:sz w:val="22"/>
                <w:szCs w:val="22"/>
                <w:lang w:eastAsia="fr-FR"/>
              </w:rPr>
              <w:tab/>
            </w:r>
            <w:r w:rsidRPr="009D3183">
              <w:rPr>
                <w:rStyle w:val="Lienhypertexte"/>
              </w:rPr>
              <w:t>EXECUTION DU MARCHE</w:t>
            </w:r>
            <w:r>
              <w:rPr>
                <w:webHidden/>
              </w:rPr>
              <w:tab/>
            </w:r>
            <w:r>
              <w:rPr>
                <w:webHidden/>
              </w:rPr>
              <w:fldChar w:fldCharType="begin"/>
            </w:r>
            <w:r>
              <w:rPr>
                <w:webHidden/>
              </w:rPr>
              <w:instrText xml:space="preserve"> PAGEREF _Toc208846443 \h </w:instrText>
            </w:r>
            <w:r>
              <w:rPr>
                <w:webHidden/>
              </w:rPr>
            </w:r>
            <w:r>
              <w:rPr>
                <w:webHidden/>
              </w:rPr>
              <w:fldChar w:fldCharType="separate"/>
            </w:r>
            <w:r>
              <w:rPr>
                <w:webHidden/>
              </w:rPr>
              <w:t>12</w:t>
            </w:r>
            <w:r>
              <w:rPr>
                <w:webHidden/>
              </w:rPr>
              <w:fldChar w:fldCharType="end"/>
            </w:r>
          </w:hyperlink>
        </w:p>
        <w:p w14:paraId="68C3FC83" w14:textId="685D9A9F" w:rsidR="00841653" w:rsidRDefault="00841653">
          <w:pPr>
            <w:pStyle w:val="TM2"/>
            <w:rPr>
              <w:rFonts w:asciiTheme="minorHAnsi" w:eastAsiaTheme="minorEastAsia" w:hAnsiTheme="minorHAnsi" w:cstheme="minorBidi"/>
              <w:kern w:val="0"/>
              <w:sz w:val="22"/>
              <w:szCs w:val="22"/>
              <w:lang w:eastAsia="fr-FR"/>
            </w:rPr>
          </w:pPr>
          <w:hyperlink w:anchor="_Toc208846444" w:history="1">
            <w:r w:rsidRPr="009D3183">
              <w:rPr>
                <w:rStyle w:val="Lienhypertexte"/>
              </w:rPr>
              <w:t>5.1</w:t>
            </w:r>
            <w:r>
              <w:rPr>
                <w:rFonts w:asciiTheme="minorHAnsi" w:eastAsiaTheme="minorEastAsia" w:hAnsiTheme="minorHAnsi" w:cstheme="minorBidi"/>
                <w:kern w:val="0"/>
                <w:sz w:val="22"/>
                <w:szCs w:val="22"/>
                <w:lang w:eastAsia="fr-FR"/>
              </w:rPr>
              <w:tab/>
            </w:r>
            <w:r w:rsidRPr="009D3183">
              <w:rPr>
                <w:rStyle w:val="Lienhypertexte"/>
              </w:rPr>
              <w:t>CONTENU DES PRESTATIONS</w:t>
            </w:r>
            <w:r>
              <w:rPr>
                <w:webHidden/>
              </w:rPr>
              <w:tab/>
            </w:r>
            <w:r>
              <w:rPr>
                <w:webHidden/>
              </w:rPr>
              <w:fldChar w:fldCharType="begin"/>
            </w:r>
            <w:r>
              <w:rPr>
                <w:webHidden/>
              </w:rPr>
              <w:instrText xml:space="preserve"> PAGEREF _Toc208846444 \h </w:instrText>
            </w:r>
            <w:r>
              <w:rPr>
                <w:webHidden/>
              </w:rPr>
            </w:r>
            <w:r>
              <w:rPr>
                <w:webHidden/>
              </w:rPr>
              <w:fldChar w:fldCharType="separate"/>
            </w:r>
            <w:r>
              <w:rPr>
                <w:webHidden/>
              </w:rPr>
              <w:t>12</w:t>
            </w:r>
            <w:r>
              <w:rPr>
                <w:webHidden/>
              </w:rPr>
              <w:fldChar w:fldCharType="end"/>
            </w:r>
          </w:hyperlink>
        </w:p>
        <w:p w14:paraId="41BB161D" w14:textId="451A24BB" w:rsidR="00841653" w:rsidRDefault="00841653">
          <w:pPr>
            <w:pStyle w:val="TM2"/>
            <w:rPr>
              <w:rFonts w:asciiTheme="minorHAnsi" w:eastAsiaTheme="minorEastAsia" w:hAnsiTheme="minorHAnsi" w:cstheme="minorBidi"/>
              <w:kern w:val="0"/>
              <w:sz w:val="22"/>
              <w:szCs w:val="22"/>
              <w:lang w:eastAsia="fr-FR"/>
            </w:rPr>
          </w:pPr>
          <w:hyperlink w:anchor="_Toc208846446" w:history="1">
            <w:r w:rsidRPr="009D3183">
              <w:rPr>
                <w:rStyle w:val="Lienhypertexte"/>
              </w:rPr>
              <w:t>5.2</w:t>
            </w:r>
            <w:r>
              <w:rPr>
                <w:rFonts w:asciiTheme="minorHAnsi" w:eastAsiaTheme="minorEastAsia" w:hAnsiTheme="minorHAnsi" w:cstheme="minorBidi"/>
                <w:kern w:val="0"/>
                <w:sz w:val="22"/>
                <w:szCs w:val="22"/>
                <w:lang w:eastAsia="fr-FR"/>
              </w:rPr>
              <w:tab/>
            </w:r>
            <w:r w:rsidRPr="009D3183">
              <w:rPr>
                <w:rStyle w:val="Lienhypertexte"/>
              </w:rPr>
              <w:t>MODE DE DEVOLUTION ENVISAGE</w:t>
            </w:r>
            <w:r>
              <w:rPr>
                <w:webHidden/>
              </w:rPr>
              <w:tab/>
            </w:r>
            <w:r>
              <w:rPr>
                <w:webHidden/>
              </w:rPr>
              <w:fldChar w:fldCharType="begin"/>
            </w:r>
            <w:r>
              <w:rPr>
                <w:webHidden/>
              </w:rPr>
              <w:instrText xml:space="preserve"> PAGEREF _Toc208846446 \h </w:instrText>
            </w:r>
            <w:r>
              <w:rPr>
                <w:webHidden/>
              </w:rPr>
            </w:r>
            <w:r>
              <w:rPr>
                <w:webHidden/>
              </w:rPr>
              <w:fldChar w:fldCharType="separate"/>
            </w:r>
            <w:r>
              <w:rPr>
                <w:webHidden/>
              </w:rPr>
              <w:t>13</w:t>
            </w:r>
            <w:r>
              <w:rPr>
                <w:webHidden/>
              </w:rPr>
              <w:fldChar w:fldCharType="end"/>
            </w:r>
          </w:hyperlink>
        </w:p>
        <w:p w14:paraId="414C3F49" w14:textId="4FE50AD3" w:rsidR="00841653" w:rsidRDefault="00841653">
          <w:pPr>
            <w:pStyle w:val="TM2"/>
            <w:rPr>
              <w:rFonts w:asciiTheme="minorHAnsi" w:eastAsiaTheme="minorEastAsia" w:hAnsiTheme="minorHAnsi" w:cstheme="minorBidi"/>
              <w:kern w:val="0"/>
              <w:sz w:val="22"/>
              <w:szCs w:val="22"/>
              <w:lang w:eastAsia="fr-FR"/>
            </w:rPr>
          </w:pPr>
          <w:hyperlink w:anchor="_Toc208846447" w:history="1">
            <w:r w:rsidRPr="009D3183">
              <w:rPr>
                <w:rStyle w:val="Lienhypertexte"/>
              </w:rPr>
              <w:t>5.3</w:t>
            </w:r>
            <w:r>
              <w:rPr>
                <w:rFonts w:asciiTheme="minorHAnsi" w:eastAsiaTheme="minorEastAsia" w:hAnsiTheme="minorHAnsi" w:cstheme="minorBidi"/>
                <w:kern w:val="0"/>
                <w:sz w:val="22"/>
                <w:szCs w:val="22"/>
                <w:lang w:eastAsia="fr-FR"/>
              </w:rPr>
              <w:tab/>
            </w:r>
            <w:r w:rsidRPr="009D3183">
              <w:rPr>
                <w:rStyle w:val="Lienhypertexte"/>
              </w:rPr>
              <w:t>ARRET DE L’EXECUTION DES PRESTATIONS</w:t>
            </w:r>
            <w:r>
              <w:rPr>
                <w:webHidden/>
              </w:rPr>
              <w:tab/>
            </w:r>
            <w:r>
              <w:rPr>
                <w:webHidden/>
              </w:rPr>
              <w:fldChar w:fldCharType="begin"/>
            </w:r>
            <w:r>
              <w:rPr>
                <w:webHidden/>
              </w:rPr>
              <w:instrText xml:space="preserve"> PAGEREF _Toc208846447 \h </w:instrText>
            </w:r>
            <w:r>
              <w:rPr>
                <w:webHidden/>
              </w:rPr>
            </w:r>
            <w:r>
              <w:rPr>
                <w:webHidden/>
              </w:rPr>
              <w:fldChar w:fldCharType="separate"/>
            </w:r>
            <w:r>
              <w:rPr>
                <w:webHidden/>
              </w:rPr>
              <w:t>13</w:t>
            </w:r>
            <w:r>
              <w:rPr>
                <w:webHidden/>
              </w:rPr>
              <w:fldChar w:fldCharType="end"/>
            </w:r>
          </w:hyperlink>
        </w:p>
        <w:p w14:paraId="2524AAD0" w14:textId="401DFACE" w:rsidR="00841653" w:rsidRDefault="00841653">
          <w:pPr>
            <w:pStyle w:val="TM2"/>
            <w:rPr>
              <w:rFonts w:asciiTheme="minorHAnsi" w:eastAsiaTheme="minorEastAsia" w:hAnsiTheme="minorHAnsi" w:cstheme="minorBidi"/>
              <w:kern w:val="0"/>
              <w:sz w:val="22"/>
              <w:szCs w:val="22"/>
              <w:lang w:eastAsia="fr-FR"/>
            </w:rPr>
          </w:pPr>
          <w:hyperlink w:anchor="_Toc208846448" w:history="1">
            <w:r w:rsidRPr="009D3183">
              <w:rPr>
                <w:rStyle w:val="Lienhypertexte"/>
              </w:rPr>
              <w:t>5.4</w:t>
            </w:r>
            <w:r>
              <w:rPr>
                <w:rFonts w:asciiTheme="minorHAnsi" w:eastAsiaTheme="minorEastAsia" w:hAnsiTheme="minorHAnsi" w:cstheme="minorBidi"/>
                <w:kern w:val="0"/>
                <w:sz w:val="22"/>
                <w:szCs w:val="22"/>
                <w:lang w:eastAsia="fr-FR"/>
              </w:rPr>
              <w:tab/>
            </w:r>
            <w:r w:rsidRPr="009D3183">
              <w:rPr>
                <w:rStyle w:val="Lienhypertexte"/>
              </w:rPr>
              <w:t>ACHEVEMENT DE LA MISSION</w:t>
            </w:r>
            <w:r>
              <w:rPr>
                <w:webHidden/>
              </w:rPr>
              <w:tab/>
            </w:r>
            <w:r>
              <w:rPr>
                <w:webHidden/>
              </w:rPr>
              <w:fldChar w:fldCharType="begin"/>
            </w:r>
            <w:r>
              <w:rPr>
                <w:webHidden/>
              </w:rPr>
              <w:instrText xml:space="preserve"> PAGEREF _Toc208846448 \h </w:instrText>
            </w:r>
            <w:r>
              <w:rPr>
                <w:webHidden/>
              </w:rPr>
            </w:r>
            <w:r>
              <w:rPr>
                <w:webHidden/>
              </w:rPr>
              <w:fldChar w:fldCharType="separate"/>
            </w:r>
            <w:r>
              <w:rPr>
                <w:webHidden/>
              </w:rPr>
              <w:t>13</w:t>
            </w:r>
            <w:r>
              <w:rPr>
                <w:webHidden/>
              </w:rPr>
              <w:fldChar w:fldCharType="end"/>
            </w:r>
          </w:hyperlink>
        </w:p>
        <w:p w14:paraId="0AB9B87F" w14:textId="7E04D86B" w:rsidR="00841653" w:rsidRDefault="00841653">
          <w:pPr>
            <w:pStyle w:val="TM2"/>
            <w:rPr>
              <w:rFonts w:asciiTheme="minorHAnsi" w:eastAsiaTheme="minorEastAsia" w:hAnsiTheme="minorHAnsi" w:cstheme="minorBidi"/>
              <w:kern w:val="0"/>
              <w:sz w:val="22"/>
              <w:szCs w:val="22"/>
              <w:lang w:eastAsia="fr-FR"/>
            </w:rPr>
          </w:pPr>
          <w:hyperlink w:anchor="_Toc208846449" w:history="1">
            <w:r w:rsidRPr="009D3183">
              <w:rPr>
                <w:rStyle w:val="Lienhypertexte"/>
              </w:rPr>
              <w:t>5.5</w:t>
            </w:r>
            <w:r>
              <w:rPr>
                <w:rFonts w:asciiTheme="minorHAnsi" w:eastAsiaTheme="minorEastAsia" w:hAnsiTheme="minorHAnsi" w:cstheme="minorBidi"/>
                <w:kern w:val="0"/>
                <w:sz w:val="22"/>
                <w:szCs w:val="22"/>
                <w:lang w:eastAsia="fr-FR"/>
              </w:rPr>
              <w:tab/>
            </w:r>
            <w:r w:rsidRPr="009D3183">
              <w:rPr>
                <w:rStyle w:val="Lienhypertexte"/>
              </w:rPr>
              <w:t>ACCES AU SITE</w:t>
            </w:r>
            <w:r>
              <w:rPr>
                <w:webHidden/>
              </w:rPr>
              <w:tab/>
            </w:r>
            <w:r>
              <w:rPr>
                <w:webHidden/>
              </w:rPr>
              <w:fldChar w:fldCharType="begin"/>
            </w:r>
            <w:r>
              <w:rPr>
                <w:webHidden/>
              </w:rPr>
              <w:instrText xml:space="preserve"> PAGEREF _Toc208846449 \h </w:instrText>
            </w:r>
            <w:r>
              <w:rPr>
                <w:webHidden/>
              </w:rPr>
            </w:r>
            <w:r>
              <w:rPr>
                <w:webHidden/>
              </w:rPr>
              <w:fldChar w:fldCharType="separate"/>
            </w:r>
            <w:r>
              <w:rPr>
                <w:webHidden/>
              </w:rPr>
              <w:t>13</w:t>
            </w:r>
            <w:r>
              <w:rPr>
                <w:webHidden/>
              </w:rPr>
              <w:fldChar w:fldCharType="end"/>
            </w:r>
          </w:hyperlink>
        </w:p>
        <w:p w14:paraId="11E785D4" w14:textId="0440B1C1" w:rsidR="00841653" w:rsidRDefault="00841653">
          <w:pPr>
            <w:pStyle w:val="TM3"/>
            <w:rPr>
              <w:rFonts w:asciiTheme="minorHAnsi" w:eastAsiaTheme="minorEastAsia" w:hAnsiTheme="minorHAnsi" w:cstheme="minorBidi"/>
              <w:b w:val="0"/>
              <w:kern w:val="0"/>
              <w:sz w:val="22"/>
              <w:szCs w:val="22"/>
              <w:lang w:eastAsia="fr-FR"/>
            </w:rPr>
          </w:pPr>
          <w:hyperlink w:anchor="_Toc208846450" w:history="1">
            <w:r w:rsidRPr="009D3183">
              <w:rPr>
                <w:rStyle w:val="Lienhypertexte"/>
              </w:rPr>
              <w:t>5.5.1</w:t>
            </w:r>
            <w:r>
              <w:rPr>
                <w:rFonts w:asciiTheme="minorHAnsi" w:eastAsiaTheme="minorEastAsia" w:hAnsiTheme="minorHAnsi" w:cstheme="minorBidi"/>
                <w:b w:val="0"/>
                <w:kern w:val="0"/>
                <w:sz w:val="22"/>
                <w:szCs w:val="22"/>
                <w:lang w:eastAsia="fr-FR"/>
              </w:rPr>
              <w:tab/>
            </w:r>
            <w:r w:rsidRPr="009D3183">
              <w:rPr>
                <w:rStyle w:val="Lienhypertexte"/>
              </w:rPr>
              <w:t>ACCES DES INTERVENANTS ET PORT DES CARTES D’ACCES</w:t>
            </w:r>
            <w:r>
              <w:rPr>
                <w:webHidden/>
              </w:rPr>
              <w:tab/>
            </w:r>
            <w:r>
              <w:rPr>
                <w:webHidden/>
              </w:rPr>
              <w:fldChar w:fldCharType="begin"/>
            </w:r>
            <w:r>
              <w:rPr>
                <w:webHidden/>
              </w:rPr>
              <w:instrText xml:space="preserve"> PAGEREF _Toc208846450 \h </w:instrText>
            </w:r>
            <w:r>
              <w:rPr>
                <w:webHidden/>
              </w:rPr>
            </w:r>
            <w:r>
              <w:rPr>
                <w:webHidden/>
              </w:rPr>
              <w:fldChar w:fldCharType="separate"/>
            </w:r>
            <w:r>
              <w:rPr>
                <w:webHidden/>
              </w:rPr>
              <w:t>13</w:t>
            </w:r>
            <w:r>
              <w:rPr>
                <w:webHidden/>
              </w:rPr>
              <w:fldChar w:fldCharType="end"/>
            </w:r>
          </w:hyperlink>
        </w:p>
        <w:p w14:paraId="7A05D780" w14:textId="2A613200" w:rsidR="00841653" w:rsidRDefault="00841653">
          <w:pPr>
            <w:pStyle w:val="TM3"/>
            <w:rPr>
              <w:rFonts w:asciiTheme="minorHAnsi" w:eastAsiaTheme="minorEastAsia" w:hAnsiTheme="minorHAnsi" w:cstheme="minorBidi"/>
              <w:b w:val="0"/>
              <w:kern w:val="0"/>
              <w:sz w:val="22"/>
              <w:szCs w:val="22"/>
              <w:lang w:eastAsia="fr-FR"/>
            </w:rPr>
          </w:pPr>
          <w:hyperlink w:anchor="_Toc208846451" w:history="1">
            <w:r w:rsidRPr="009D3183">
              <w:rPr>
                <w:rStyle w:val="Lienhypertexte"/>
              </w:rPr>
              <w:t>5.5.2</w:t>
            </w:r>
            <w:r>
              <w:rPr>
                <w:rFonts w:asciiTheme="minorHAnsi" w:eastAsiaTheme="minorEastAsia" w:hAnsiTheme="minorHAnsi" w:cstheme="minorBidi"/>
                <w:b w:val="0"/>
                <w:kern w:val="0"/>
                <w:sz w:val="22"/>
                <w:szCs w:val="22"/>
                <w:lang w:eastAsia="fr-FR"/>
              </w:rPr>
              <w:tab/>
            </w:r>
            <w:r w:rsidRPr="009D3183">
              <w:rPr>
                <w:rStyle w:val="Lienhypertexte"/>
              </w:rPr>
              <w:t>CONTRAINTE EN SITE OCCUPE</w:t>
            </w:r>
            <w:r>
              <w:rPr>
                <w:webHidden/>
              </w:rPr>
              <w:tab/>
            </w:r>
            <w:r>
              <w:rPr>
                <w:webHidden/>
              </w:rPr>
              <w:fldChar w:fldCharType="begin"/>
            </w:r>
            <w:r>
              <w:rPr>
                <w:webHidden/>
              </w:rPr>
              <w:instrText xml:space="preserve"> PAGEREF _Toc208846451 \h </w:instrText>
            </w:r>
            <w:r>
              <w:rPr>
                <w:webHidden/>
              </w:rPr>
            </w:r>
            <w:r>
              <w:rPr>
                <w:webHidden/>
              </w:rPr>
              <w:fldChar w:fldCharType="separate"/>
            </w:r>
            <w:r>
              <w:rPr>
                <w:webHidden/>
              </w:rPr>
              <w:t>13</w:t>
            </w:r>
            <w:r>
              <w:rPr>
                <w:webHidden/>
              </w:rPr>
              <w:fldChar w:fldCharType="end"/>
            </w:r>
          </w:hyperlink>
        </w:p>
        <w:p w14:paraId="4D294043" w14:textId="6F6E67A2" w:rsidR="00841653" w:rsidRDefault="00841653">
          <w:pPr>
            <w:pStyle w:val="TM2"/>
            <w:rPr>
              <w:rFonts w:asciiTheme="minorHAnsi" w:eastAsiaTheme="minorEastAsia" w:hAnsiTheme="minorHAnsi" w:cstheme="minorBidi"/>
              <w:kern w:val="0"/>
              <w:sz w:val="22"/>
              <w:szCs w:val="22"/>
              <w:lang w:eastAsia="fr-FR"/>
            </w:rPr>
          </w:pPr>
          <w:hyperlink w:anchor="_Toc208846452" w:history="1">
            <w:r w:rsidRPr="009D3183">
              <w:rPr>
                <w:rStyle w:val="Lienhypertexte"/>
              </w:rPr>
              <w:t>5.6</w:t>
            </w:r>
            <w:r>
              <w:rPr>
                <w:rFonts w:asciiTheme="minorHAnsi" w:eastAsiaTheme="minorEastAsia" w:hAnsiTheme="minorHAnsi" w:cstheme="minorBidi"/>
                <w:kern w:val="0"/>
                <w:sz w:val="22"/>
                <w:szCs w:val="22"/>
                <w:lang w:eastAsia="fr-FR"/>
              </w:rPr>
              <w:tab/>
            </w:r>
            <w:r w:rsidRPr="009D3183">
              <w:rPr>
                <w:rStyle w:val="Lienhypertexte"/>
              </w:rPr>
              <w:t>LOCAL DU TITULAIRE</w:t>
            </w:r>
            <w:r>
              <w:rPr>
                <w:webHidden/>
              </w:rPr>
              <w:tab/>
            </w:r>
            <w:r>
              <w:rPr>
                <w:webHidden/>
              </w:rPr>
              <w:fldChar w:fldCharType="begin"/>
            </w:r>
            <w:r>
              <w:rPr>
                <w:webHidden/>
              </w:rPr>
              <w:instrText xml:space="preserve"> PAGEREF _Toc208846452 \h </w:instrText>
            </w:r>
            <w:r>
              <w:rPr>
                <w:webHidden/>
              </w:rPr>
            </w:r>
            <w:r>
              <w:rPr>
                <w:webHidden/>
              </w:rPr>
              <w:fldChar w:fldCharType="separate"/>
            </w:r>
            <w:r>
              <w:rPr>
                <w:webHidden/>
              </w:rPr>
              <w:t>14</w:t>
            </w:r>
            <w:r>
              <w:rPr>
                <w:webHidden/>
              </w:rPr>
              <w:fldChar w:fldCharType="end"/>
            </w:r>
          </w:hyperlink>
        </w:p>
        <w:p w14:paraId="4293206F" w14:textId="7B616A40" w:rsidR="00841653" w:rsidRDefault="00841653">
          <w:pPr>
            <w:pStyle w:val="TM2"/>
            <w:rPr>
              <w:rFonts w:asciiTheme="minorHAnsi" w:eastAsiaTheme="minorEastAsia" w:hAnsiTheme="minorHAnsi" w:cstheme="minorBidi"/>
              <w:kern w:val="0"/>
              <w:sz w:val="22"/>
              <w:szCs w:val="22"/>
              <w:lang w:eastAsia="fr-FR"/>
            </w:rPr>
          </w:pPr>
          <w:hyperlink w:anchor="_Toc208846453" w:history="1">
            <w:r w:rsidRPr="009D3183">
              <w:rPr>
                <w:rStyle w:val="Lienhypertexte"/>
              </w:rPr>
              <w:t>5.7</w:t>
            </w:r>
            <w:r>
              <w:rPr>
                <w:rFonts w:asciiTheme="minorHAnsi" w:eastAsiaTheme="minorEastAsia" w:hAnsiTheme="minorHAnsi" w:cstheme="minorBidi"/>
                <w:kern w:val="0"/>
                <w:sz w:val="22"/>
                <w:szCs w:val="22"/>
                <w:lang w:eastAsia="fr-FR"/>
              </w:rPr>
              <w:tab/>
            </w:r>
            <w:r w:rsidRPr="009D3183">
              <w:rPr>
                <w:rStyle w:val="Lienhypertexte"/>
              </w:rPr>
              <w:t>DUREE DU MARCHE ET DELAIS D’EXECUTION</w:t>
            </w:r>
            <w:r>
              <w:rPr>
                <w:webHidden/>
              </w:rPr>
              <w:tab/>
            </w:r>
            <w:r>
              <w:rPr>
                <w:webHidden/>
              </w:rPr>
              <w:fldChar w:fldCharType="begin"/>
            </w:r>
            <w:r>
              <w:rPr>
                <w:webHidden/>
              </w:rPr>
              <w:instrText xml:space="preserve"> PAGEREF _Toc208846453 \h </w:instrText>
            </w:r>
            <w:r>
              <w:rPr>
                <w:webHidden/>
              </w:rPr>
            </w:r>
            <w:r>
              <w:rPr>
                <w:webHidden/>
              </w:rPr>
              <w:fldChar w:fldCharType="separate"/>
            </w:r>
            <w:r>
              <w:rPr>
                <w:webHidden/>
              </w:rPr>
              <w:t>14</w:t>
            </w:r>
            <w:r>
              <w:rPr>
                <w:webHidden/>
              </w:rPr>
              <w:fldChar w:fldCharType="end"/>
            </w:r>
          </w:hyperlink>
        </w:p>
        <w:p w14:paraId="215010DA" w14:textId="72F20A73" w:rsidR="00841653" w:rsidRDefault="00841653">
          <w:pPr>
            <w:pStyle w:val="TM3"/>
            <w:rPr>
              <w:rFonts w:asciiTheme="minorHAnsi" w:eastAsiaTheme="minorEastAsia" w:hAnsiTheme="minorHAnsi" w:cstheme="minorBidi"/>
              <w:b w:val="0"/>
              <w:kern w:val="0"/>
              <w:sz w:val="22"/>
              <w:szCs w:val="22"/>
              <w:lang w:eastAsia="fr-FR"/>
            </w:rPr>
          </w:pPr>
          <w:hyperlink w:anchor="_Toc208846454" w:history="1">
            <w:r w:rsidRPr="009D3183">
              <w:rPr>
                <w:rStyle w:val="Lienhypertexte"/>
              </w:rPr>
              <w:t>5.7.1</w:t>
            </w:r>
            <w:r>
              <w:rPr>
                <w:rFonts w:asciiTheme="minorHAnsi" w:eastAsiaTheme="minorEastAsia" w:hAnsiTheme="minorHAnsi" w:cstheme="minorBidi"/>
                <w:b w:val="0"/>
                <w:kern w:val="0"/>
                <w:sz w:val="22"/>
                <w:szCs w:val="22"/>
                <w:lang w:eastAsia="fr-FR"/>
              </w:rPr>
              <w:tab/>
            </w:r>
            <w:r w:rsidRPr="009D3183">
              <w:rPr>
                <w:rStyle w:val="Lienhypertexte"/>
              </w:rPr>
              <w:t>DUREE DU MARCHE</w:t>
            </w:r>
            <w:r>
              <w:rPr>
                <w:webHidden/>
              </w:rPr>
              <w:tab/>
            </w:r>
            <w:r>
              <w:rPr>
                <w:webHidden/>
              </w:rPr>
              <w:fldChar w:fldCharType="begin"/>
            </w:r>
            <w:r>
              <w:rPr>
                <w:webHidden/>
              </w:rPr>
              <w:instrText xml:space="preserve"> PAGEREF _Toc208846454 \h </w:instrText>
            </w:r>
            <w:r>
              <w:rPr>
                <w:webHidden/>
              </w:rPr>
            </w:r>
            <w:r>
              <w:rPr>
                <w:webHidden/>
              </w:rPr>
              <w:fldChar w:fldCharType="separate"/>
            </w:r>
            <w:r>
              <w:rPr>
                <w:webHidden/>
              </w:rPr>
              <w:t>14</w:t>
            </w:r>
            <w:r>
              <w:rPr>
                <w:webHidden/>
              </w:rPr>
              <w:fldChar w:fldCharType="end"/>
            </w:r>
          </w:hyperlink>
        </w:p>
        <w:p w14:paraId="17A33C76" w14:textId="306219E2" w:rsidR="00841653" w:rsidRDefault="00841653">
          <w:pPr>
            <w:pStyle w:val="TM3"/>
            <w:rPr>
              <w:rFonts w:asciiTheme="minorHAnsi" w:eastAsiaTheme="minorEastAsia" w:hAnsiTheme="minorHAnsi" w:cstheme="minorBidi"/>
              <w:b w:val="0"/>
              <w:kern w:val="0"/>
              <w:sz w:val="22"/>
              <w:szCs w:val="22"/>
              <w:lang w:eastAsia="fr-FR"/>
            </w:rPr>
          </w:pPr>
          <w:hyperlink w:anchor="_Toc208846455" w:history="1">
            <w:r w:rsidRPr="009D3183">
              <w:rPr>
                <w:rStyle w:val="Lienhypertexte"/>
              </w:rPr>
              <w:t>5.7.2</w:t>
            </w:r>
            <w:r>
              <w:rPr>
                <w:rFonts w:asciiTheme="minorHAnsi" w:eastAsiaTheme="minorEastAsia" w:hAnsiTheme="minorHAnsi" w:cstheme="minorBidi"/>
                <w:b w:val="0"/>
                <w:kern w:val="0"/>
                <w:sz w:val="22"/>
                <w:szCs w:val="22"/>
                <w:lang w:eastAsia="fr-FR"/>
              </w:rPr>
              <w:tab/>
            </w:r>
            <w:r w:rsidRPr="009D3183">
              <w:rPr>
                <w:rStyle w:val="Lienhypertexte"/>
              </w:rPr>
              <w:t>DELAIS D’EXECUTION DES MISSIONS</w:t>
            </w:r>
            <w:r>
              <w:rPr>
                <w:webHidden/>
              </w:rPr>
              <w:tab/>
            </w:r>
            <w:r>
              <w:rPr>
                <w:webHidden/>
              </w:rPr>
              <w:fldChar w:fldCharType="begin"/>
            </w:r>
            <w:r>
              <w:rPr>
                <w:webHidden/>
              </w:rPr>
              <w:instrText xml:space="preserve"> PAGEREF _Toc208846455 \h </w:instrText>
            </w:r>
            <w:r>
              <w:rPr>
                <w:webHidden/>
              </w:rPr>
            </w:r>
            <w:r>
              <w:rPr>
                <w:webHidden/>
              </w:rPr>
              <w:fldChar w:fldCharType="separate"/>
            </w:r>
            <w:r>
              <w:rPr>
                <w:webHidden/>
              </w:rPr>
              <w:t>15</w:t>
            </w:r>
            <w:r>
              <w:rPr>
                <w:webHidden/>
              </w:rPr>
              <w:fldChar w:fldCharType="end"/>
            </w:r>
          </w:hyperlink>
        </w:p>
        <w:p w14:paraId="6C53365C" w14:textId="546FDA4C" w:rsidR="00841653" w:rsidRDefault="00841653">
          <w:pPr>
            <w:pStyle w:val="TM2"/>
            <w:rPr>
              <w:rFonts w:asciiTheme="minorHAnsi" w:eastAsiaTheme="minorEastAsia" w:hAnsiTheme="minorHAnsi" w:cstheme="minorBidi"/>
              <w:kern w:val="0"/>
              <w:sz w:val="22"/>
              <w:szCs w:val="22"/>
              <w:lang w:eastAsia="fr-FR"/>
            </w:rPr>
          </w:pPr>
          <w:hyperlink w:anchor="_Toc208846456" w:history="1">
            <w:r w:rsidRPr="009D3183">
              <w:rPr>
                <w:rStyle w:val="Lienhypertexte"/>
              </w:rPr>
              <w:t>5.8</w:t>
            </w:r>
            <w:r>
              <w:rPr>
                <w:rFonts w:asciiTheme="minorHAnsi" w:eastAsiaTheme="minorEastAsia" w:hAnsiTheme="minorHAnsi" w:cstheme="minorBidi"/>
                <w:kern w:val="0"/>
                <w:sz w:val="22"/>
                <w:szCs w:val="22"/>
                <w:lang w:eastAsia="fr-FR"/>
              </w:rPr>
              <w:tab/>
            </w:r>
            <w:r w:rsidRPr="009D3183">
              <w:rPr>
                <w:rStyle w:val="Lienhypertexte"/>
              </w:rPr>
              <w:t>LIEU D’EXECUTION</w:t>
            </w:r>
            <w:r>
              <w:rPr>
                <w:webHidden/>
              </w:rPr>
              <w:tab/>
            </w:r>
            <w:r>
              <w:rPr>
                <w:webHidden/>
              </w:rPr>
              <w:fldChar w:fldCharType="begin"/>
            </w:r>
            <w:r>
              <w:rPr>
                <w:webHidden/>
              </w:rPr>
              <w:instrText xml:space="preserve"> PAGEREF _Toc208846456 \h </w:instrText>
            </w:r>
            <w:r>
              <w:rPr>
                <w:webHidden/>
              </w:rPr>
            </w:r>
            <w:r>
              <w:rPr>
                <w:webHidden/>
              </w:rPr>
              <w:fldChar w:fldCharType="separate"/>
            </w:r>
            <w:r>
              <w:rPr>
                <w:webHidden/>
              </w:rPr>
              <w:t>16</w:t>
            </w:r>
            <w:r>
              <w:rPr>
                <w:webHidden/>
              </w:rPr>
              <w:fldChar w:fldCharType="end"/>
            </w:r>
          </w:hyperlink>
        </w:p>
        <w:p w14:paraId="4F5949CD" w14:textId="498F2AA3" w:rsidR="00841653" w:rsidRDefault="00841653">
          <w:pPr>
            <w:pStyle w:val="TM1"/>
            <w:rPr>
              <w:rFonts w:asciiTheme="minorHAnsi" w:eastAsiaTheme="minorEastAsia" w:hAnsiTheme="minorHAnsi" w:cstheme="minorBidi"/>
              <w:kern w:val="0"/>
              <w:sz w:val="22"/>
              <w:szCs w:val="22"/>
              <w:lang w:eastAsia="fr-FR"/>
            </w:rPr>
          </w:pPr>
          <w:hyperlink w:anchor="_Toc208846457" w:history="1">
            <w:r w:rsidRPr="009D3183">
              <w:rPr>
                <w:rStyle w:val="Lienhypertexte"/>
              </w:rPr>
              <w:t>6.</w:t>
            </w:r>
            <w:r>
              <w:rPr>
                <w:rFonts w:asciiTheme="minorHAnsi" w:eastAsiaTheme="minorEastAsia" w:hAnsiTheme="minorHAnsi" w:cstheme="minorBidi"/>
                <w:kern w:val="0"/>
                <w:sz w:val="22"/>
                <w:szCs w:val="22"/>
                <w:lang w:eastAsia="fr-FR"/>
              </w:rPr>
              <w:tab/>
            </w:r>
            <w:r w:rsidRPr="009D3183">
              <w:rPr>
                <w:rStyle w:val="Lienhypertexte"/>
              </w:rPr>
              <w:t>MODALITE D’EXECUTION DU MARCHE</w:t>
            </w:r>
            <w:r>
              <w:rPr>
                <w:webHidden/>
              </w:rPr>
              <w:tab/>
            </w:r>
            <w:r>
              <w:rPr>
                <w:webHidden/>
              </w:rPr>
              <w:fldChar w:fldCharType="begin"/>
            </w:r>
            <w:r>
              <w:rPr>
                <w:webHidden/>
              </w:rPr>
              <w:instrText xml:space="preserve"> PAGEREF _Toc208846457 \h </w:instrText>
            </w:r>
            <w:r>
              <w:rPr>
                <w:webHidden/>
              </w:rPr>
            </w:r>
            <w:r>
              <w:rPr>
                <w:webHidden/>
              </w:rPr>
              <w:fldChar w:fldCharType="separate"/>
            </w:r>
            <w:r>
              <w:rPr>
                <w:webHidden/>
              </w:rPr>
              <w:t>16</w:t>
            </w:r>
            <w:r>
              <w:rPr>
                <w:webHidden/>
              </w:rPr>
              <w:fldChar w:fldCharType="end"/>
            </w:r>
          </w:hyperlink>
        </w:p>
        <w:p w14:paraId="2F712A58" w14:textId="7D728C29" w:rsidR="00841653" w:rsidRDefault="00841653">
          <w:pPr>
            <w:pStyle w:val="TM2"/>
            <w:rPr>
              <w:rFonts w:asciiTheme="minorHAnsi" w:eastAsiaTheme="minorEastAsia" w:hAnsiTheme="minorHAnsi" w:cstheme="minorBidi"/>
              <w:kern w:val="0"/>
              <w:sz w:val="22"/>
              <w:szCs w:val="22"/>
              <w:lang w:eastAsia="fr-FR"/>
            </w:rPr>
          </w:pPr>
          <w:hyperlink w:anchor="_Toc208846458" w:history="1">
            <w:r w:rsidRPr="009D3183">
              <w:rPr>
                <w:rStyle w:val="Lienhypertexte"/>
              </w:rPr>
              <w:t>6.1</w:t>
            </w:r>
            <w:r>
              <w:rPr>
                <w:rFonts w:asciiTheme="minorHAnsi" w:eastAsiaTheme="minorEastAsia" w:hAnsiTheme="minorHAnsi" w:cstheme="minorBidi"/>
                <w:kern w:val="0"/>
                <w:sz w:val="22"/>
                <w:szCs w:val="22"/>
                <w:lang w:eastAsia="fr-FR"/>
              </w:rPr>
              <w:tab/>
            </w:r>
            <w:r w:rsidRPr="009D3183">
              <w:rPr>
                <w:rStyle w:val="Lienhypertexte"/>
              </w:rPr>
              <w:t>REPRESENTANT DU TITULAIRE</w:t>
            </w:r>
            <w:r>
              <w:rPr>
                <w:webHidden/>
              </w:rPr>
              <w:tab/>
            </w:r>
            <w:r>
              <w:rPr>
                <w:webHidden/>
              </w:rPr>
              <w:fldChar w:fldCharType="begin"/>
            </w:r>
            <w:r>
              <w:rPr>
                <w:webHidden/>
              </w:rPr>
              <w:instrText xml:space="preserve"> PAGEREF _Toc208846458 \h </w:instrText>
            </w:r>
            <w:r>
              <w:rPr>
                <w:webHidden/>
              </w:rPr>
            </w:r>
            <w:r>
              <w:rPr>
                <w:webHidden/>
              </w:rPr>
              <w:fldChar w:fldCharType="separate"/>
            </w:r>
            <w:r>
              <w:rPr>
                <w:webHidden/>
              </w:rPr>
              <w:t>16</w:t>
            </w:r>
            <w:r>
              <w:rPr>
                <w:webHidden/>
              </w:rPr>
              <w:fldChar w:fldCharType="end"/>
            </w:r>
          </w:hyperlink>
        </w:p>
        <w:p w14:paraId="237248E3" w14:textId="22B48BD4" w:rsidR="00841653" w:rsidRDefault="00841653">
          <w:pPr>
            <w:pStyle w:val="TM2"/>
            <w:rPr>
              <w:rFonts w:asciiTheme="minorHAnsi" w:eastAsiaTheme="minorEastAsia" w:hAnsiTheme="minorHAnsi" w:cstheme="minorBidi"/>
              <w:kern w:val="0"/>
              <w:sz w:val="22"/>
              <w:szCs w:val="22"/>
              <w:lang w:eastAsia="fr-FR"/>
            </w:rPr>
          </w:pPr>
          <w:hyperlink w:anchor="_Toc208846459" w:history="1">
            <w:r w:rsidRPr="009D3183">
              <w:rPr>
                <w:rStyle w:val="Lienhypertexte"/>
              </w:rPr>
              <w:t>6.2</w:t>
            </w:r>
            <w:r>
              <w:rPr>
                <w:rFonts w:asciiTheme="minorHAnsi" w:eastAsiaTheme="minorEastAsia" w:hAnsiTheme="minorHAnsi" w:cstheme="minorBidi"/>
                <w:kern w:val="0"/>
                <w:sz w:val="22"/>
                <w:szCs w:val="22"/>
                <w:lang w:eastAsia="fr-FR"/>
              </w:rPr>
              <w:tab/>
            </w:r>
            <w:r w:rsidRPr="009D3183">
              <w:rPr>
                <w:rStyle w:val="Lienhypertexte"/>
              </w:rPr>
              <w:t>OBLIGATIONS DU TITULAIRE</w:t>
            </w:r>
            <w:r>
              <w:rPr>
                <w:webHidden/>
              </w:rPr>
              <w:tab/>
            </w:r>
            <w:r>
              <w:rPr>
                <w:webHidden/>
              </w:rPr>
              <w:fldChar w:fldCharType="begin"/>
            </w:r>
            <w:r>
              <w:rPr>
                <w:webHidden/>
              </w:rPr>
              <w:instrText xml:space="preserve"> PAGEREF _Toc208846459 \h </w:instrText>
            </w:r>
            <w:r>
              <w:rPr>
                <w:webHidden/>
              </w:rPr>
            </w:r>
            <w:r>
              <w:rPr>
                <w:webHidden/>
              </w:rPr>
              <w:fldChar w:fldCharType="separate"/>
            </w:r>
            <w:r>
              <w:rPr>
                <w:webHidden/>
              </w:rPr>
              <w:t>18</w:t>
            </w:r>
            <w:r>
              <w:rPr>
                <w:webHidden/>
              </w:rPr>
              <w:fldChar w:fldCharType="end"/>
            </w:r>
          </w:hyperlink>
        </w:p>
        <w:p w14:paraId="7262FAE9" w14:textId="205C99A6" w:rsidR="00841653" w:rsidRDefault="00841653">
          <w:pPr>
            <w:pStyle w:val="TM2"/>
            <w:rPr>
              <w:rFonts w:asciiTheme="minorHAnsi" w:eastAsiaTheme="minorEastAsia" w:hAnsiTheme="minorHAnsi" w:cstheme="minorBidi"/>
              <w:kern w:val="0"/>
              <w:sz w:val="22"/>
              <w:szCs w:val="22"/>
              <w:lang w:eastAsia="fr-FR"/>
            </w:rPr>
          </w:pPr>
          <w:hyperlink w:anchor="_Toc208846460" w:history="1">
            <w:r w:rsidRPr="009D3183">
              <w:rPr>
                <w:rStyle w:val="Lienhypertexte"/>
              </w:rPr>
              <w:t>6.3</w:t>
            </w:r>
            <w:r>
              <w:rPr>
                <w:rFonts w:asciiTheme="minorHAnsi" w:eastAsiaTheme="minorEastAsia" w:hAnsiTheme="minorHAnsi" w:cstheme="minorBidi"/>
                <w:kern w:val="0"/>
                <w:sz w:val="22"/>
                <w:szCs w:val="22"/>
                <w:lang w:eastAsia="fr-FR"/>
              </w:rPr>
              <w:tab/>
            </w:r>
            <w:r w:rsidRPr="009D3183">
              <w:rPr>
                <w:rStyle w:val="Lienhypertexte"/>
              </w:rPr>
              <w:t>CLAUSES DE REEXAMEN</w:t>
            </w:r>
            <w:r>
              <w:rPr>
                <w:webHidden/>
              </w:rPr>
              <w:tab/>
            </w:r>
            <w:r>
              <w:rPr>
                <w:webHidden/>
              </w:rPr>
              <w:fldChar w:fldCharType="begin"/>
            </w:r>
            <w:r>
              <w:rPr>
                <w:webHidden/>
              </w:rPr>
              <w:instrText xml:space="preserve"> PAGEREF _Toc208846460 \h </w:instrText>
            </w:r>
            <w:r>
              <w:rPr>
                <w:webHidden/>
              </w:rPr>
            </w:r>
            <w:r>
              <w:rPr>
                <w:webHidden/>
              </w:rPr>
              <w:fldChar w:fldCharType="separate"/>
            </w:r>
            <w:r>
              <w:rPr>
                <w:webHidden/>
              </w:rPr>
              <w:t>18</w:t>
            </w:r>
            <w:r>
              <w:rPr>
                <w:webHidden/>
              </w:rPr>
              <w:fldChar w:fldCharType="end"/>
            </w:r>
          </w:hyperlink>
        </w:p>
        <w:p w14:paraId="5A40C3AA" w14:textId="26E87D66" w:rsidR="00841653" w:rsidRDefault="00841653">
          <w:pPr>
            <w:pStyle w:val="TM1"/>
            <w:rPr>
              <w:rFonts w:asciiTheme="minorHAnsi" w:eastAsiaTheme="minorEastAsia" w:hAnsiTheme="minorHAnsi" w:cstheme="minorBidi"/>
              <w:kern w:val="0"/>
              <w:sz w:val="22"/>
              <w:szCs w:val="22"/>
              <w:lang w:eastAsia="fr-FR"/>
            </w:rPr>
          </w:pPr>
          <w:hyperlink w:anchor="_Toc208846461" w:history="1">
            <w:r w:rsidRPr="009D3183">
              <w:rPr>
                <w:rStyle w:val="Lienhypertexte"/>
              </w:rPr>
              <w:t>7.</w:t>
            </w:r>
            <w:r>
              <w:rPr>
                <w:rFonts w:asciiTheme="minorHAnsi" w:eastAsiaTheme="minorEastAsia" w:hAnsiTheme="minorHAnsi" w:cstheme="minorBidi"/>
                <w:kern w:val="0"/>
                <w:sz w:val="22"/>
                <w:szCs w:val="22"/>
                <w:lang w:eastAsia="fr-FR"/>
              </w:rPr>
              <w:tab/>
            </w:r>
            <w:r w:rsidRPr="009D3183">
              <w:rPr>
                <w:rStyle w:val="Lienhypertexte"/>
              </w:rPr>
              <w:t>PENALITES</w:t>
            </w:r>
            <w:r>
              <w:rPr>
                <w:webHidden/>
              </w:rPr>
              <w:tab/>
            </w:r>
            <w:r>
              <w:rPr>
                <w:webHidden/>
              </w:rPr>
              <w:fldChar w:fldCharType="begin"/>
            </w:r>
            <w:r>
              <w:rPr>
                <w:webHidden/>
              </w:rPr>
              <w:instrText xml:space="preserve"> PAGEREF _Toc208846461 \h </w:instrText>
            </w:r>
            <w:r>
              <w:rPr>
                <w:webHidden/>
              </w:rPr>
            </w:r>
            <w:r>
              <w:rPr>
                <w:webHidden/>
              </w:rPr>
              <w:fldChar w:fldCharType="separate"/>
            </w:r>
            <w:r>
              <w:rPr>
                <w:webHidden/>
              </w:rPr>
              <w:t>18</w:t>
            </w:r>
            <w:r>
              <w:rPr>
                <w:webHidden/>
              </w:rPr>
              <w:fldChar w:fldCharType="end"/>
            </w:r>
          </w:hyperlink>
        </w:p>
        <w:p w14:paraId="019F36E4" w14:textId="263D38BF" w:rsidR="00841653" w:rsidRDefault="00841653">
          <w:pPr>
            <w:pStyle w:val="TM2"/>
            <w:rPr>
              <w:rFonts w:asciiTheme="minorHAnsi" w:eastAsiaTheme="minorEastAsia" w:hAnsiTheme="minorHAnsi" w:cstheme="minorBidi"/>
              <w:kern w:val="0"/>
              <w:sz w:val="22"/>
              <w:szCs w:val="22"/>
              <w:lang w:eastAsia="fr-FR"/>
            </w:rPr>
          </w:pPr>
          <w:hyperlink w:anchor="_Toc208846462" w:history="1">
            <w:r w:rsidRPr="009D3183">
              <w:rPr>
                <w:rStyle w:val="Lienhypertexte"/>
              </w:rPr>
              <w:t>7.1</w:t>
            </w:r>
            <w:r>
              <w:rPr>
                <w:rFonts w:asciiTheme="minorHAnsi" w:eastAsiaTheme="minorEastAsia" w:hAnsiTheme="minorHAnsi" w:cstheme="minorBidi"/>
                <w:kern w:val="0"/>
                <w:sz w:val="22"/>
                <w:szCs w:val="22"/>
                <w:lang w:eastAsia="fr-FR"/>
              </w:rPr>
              <w:tab/>
            </w:r>
            <w:r w:rsidRPr="009D3183">
              <w:rPr>
                <w:rStyle w:val="Lienhypertexte"/>
              </w:rPr>
              <w:t>PENALITES DE RETARD</w:t>
            </w:r>
            <w:r>
              <w:rPr>
                <w:webHidden/>
              </w:rPr>
              <w:tab/>
            </w:r>
            <w:r>
              <w:rPr>
                <w:webHidden/>
              </w:rPr>
              <w:fldChar w:fldCharType="begin"/>
            </w:r>
            <w:r>
              <w:rPr>
                <w:webHidden/>
              </w:rPr>
              <w:instrText xml:space="preserve"> PAGEREF _Toc208846462 \h </w:instrText>
            </w:r>
            <w:r>
              <w:rPr>
                <w:webHidden/>
              </w:rPr>
            </w:r>
            <w:r>
              <w:rPr>
                <w:webHidden/>
              </w:rPr>
              <w:fldChar w:fldCharType="separate"/>
            </w:r>
            <w:r>
              <w:rPr>
                <w:webHidden/>
              </w:rPr>
              <w:t>19</w:t>
            </w:r>
            <w:r>
              <w:rPr>
                <w:webHidden/>
              </w:rPr>
              <w:fldChar w:fldCharType="end"/>
            </w:r>
          </w:hyperlink>
        </w:p>
        <w:p w14:paraId="54096C0B" w14:textId="3D92E979" w:rsidR="00841653" w:rsidRDefault="00841653">
          <w:pPr>
            <w:pStyle w:val="TM2"/>
            <w:rPr>
              <w:rFonts w:asciiTheme="minorHAnsi" w:eastAsiaTheme="minorEastAsia" w:hAnsiTheme="minorHAnsi" w:cstheme="minorBidi"/>
              <w:kern w:val="0"/>
              <w:sz w:val="22"/>
              <w:szCs w:val="22"/>
              <w:lang w:eastAsia="fr-FR"/>
            </w:rPr>
          </w:pPr>
          <w:hyperlink w:anchor="_Toc208846463" w:history="1">
            <w:r w:rsidRPr="009D3183">
              <w:rPr>
                <w:rStyle w:val="Lienhypertexte"/>
              </w:rPr>
              <w:t>7.2</w:t>
            </w:r>
            <w:r>
              <w:rPr>
                <w:rFonts w:asciiTheme="minorHAnsi" w:eastAsiaTheme="minorEastAsia" w:hAnsiTheme="minorHAnsi" w:cstheme="minorBidi"/>
                <w:kern w:val="0"/>
                <w:sz w:val="22"/>
                <w:szCs w:val="22"/>
                <w:lang w:eastAsia="fr-FR"/>
              </w:rPr>
              <w:tab/>
            </w:r>
            <w:r w:rsidRPr="009D3183">
              <w:rPr>
                <w:rStyle w:val="Lienhypertexte"/>
              </w:rPr>
              <w:t>PENALITE POUR DEFAUT DE CONFORMITE DU MARCHE</w:t>
            </w:r>
            <w:r>
              <w:rPr>
                <w:webHidden/>
              </w:rPr>
              <w:tab/>
            </w:r>
            <w:r>
              <w:rPr>
                <w:webHidden/>
              </w:rPr>
              <w:fldChar w:fldCharType="begin"/>
            </w:r>
            <w:r>
              <w:rPr>
                <w:webHidden/>
              </w:rPr>
              <w:instrText xml:space="preserve"> PAGEREF _Toc208846463 \h </w:instrText>
            </w:r>
            <w:r>
              <w:rPr>
                <w:webHidden/>
              </w:rPr>
            </w:r>
            <w:r>
              <w:rPr>
                <w:webHidden/>
              </w:rPr>
              <w:fldChar w:fldCharType="separate"/>
            </w:r>
            <w:r>
              <w:rPr>
                <w:webHidden/>
              </w:rPr>
              <w:t>19</w:t>
            </w:r>
            <w:r>
              <w:rPr>
                <w:webHidden/>
              </w:rPr>
              <w:fldChar w:fldCharType="end"/>
            </w:r>
          </w:hyperlink>
        </w:p>
        <w:p w14:paraId="0882CA14" w14:textId="72CBC9E5" w:rsidR="00841653" w:rsidRDefault="00841653">
          <w:pPr>
            <w:pStyle w:val="TM2"/>
            <w:rPr>
              <w:rFonts w:asciiTheme="minorHAnsi" w:eastAsiaTheme="minorEastAsia" w:hAnsiTheme="minorHAnsi" w:cstheme="minorBidi"/>
              <w:kern w:val="0"/>
              <w:sz w:val="22"/>
              <w:szCs w:val="22"/>
              <w:lang w:eastAsia="fr-FR"/>
            </w:rPr>
          </w:pPr>
          <w:hyperlink w:anchor="_Toc208846464" w:history="1">
            <w:r w:rsidRPr="009D3183">
              <w:rPr>
                <w:rStyle w:val="Lienhypertexte"/>
              </w:rPr>
              <w:t>7.3</w:t>
            </w:r>
            <w:r>
              <w:rPr>
                <w:rFonts w:asciiTheme="minorHAnsi" w:eastAsiaTheme="minorEastAsia" w:hAnsiTheme="minorHAnsi" w:cstheme="minorBidi"/>
                <w:kern w:val="0"/>
                <w:sz w:val="22"/>
                <w:szCs w:val="22"/>
                <w:lang w:eastAsia="fr-FR"/>
              </w:rPr>
              <w:tab/>
            </w:r>
            <w:r w:rsidRPr="009D3183">
              <w:rPr>
                <w:rStyle w:val="Lienhypertexte"/>
              </w:rPr>
              <w:t>PENALITE EN CAS D’ABSENCE A UNE REUNION</w:t>
            </w:r>
            <w:r>
              <w:rPr>
                <w:webHidden/>
              </w:rPr>
              <w:tab/>
            </w:r>
            <w:r>
              <w:rPr>
                <w:webHidden/>
              </w:rPr>
              <w:fldChar w:fldCharType="begin"/>
            </w:r>
            <w:r>
              <w:rPr>
                <w:webHidden/>
              </w:rPr>
              <w:instrText xml:space="preserve"> PAGEREF _Toc208846464 \h </w:instrText>
            </w:r>
            <w:r>
              <w:rPr>
                <w:webHidden/>
              </w:rPr>
            </w:r>
            <w:r>
              <w:rPr>
                <w:webHidden/>
              </w:rPr>
              <w:fldChar w:fldCharType="separate"/>
            </w:r>
            <w:r>
              <w:rPr>
                <w:webHidden/>
              </w:rPr>
              <w:t>19</w:t>
            </w:r>
            <w:r>
              <w:rPr>
                <w:webHidden/>
              </w:rPr>
              <w:fldChar w:fldCharType="end"/>
            </w:r>
          </w:hyperlink>
        </w:p>
        <w:p w14:paraId="1C8F054F" w14:textId="2701D614" w:rsidR="00841653" w:rsidRDefault="00841653">
          <w:pPr>
            <w:pStyle w:val="TM2"/>
            <w:rPr>
              <w:rFonts w:asciiTheme="minorHAnsi" w:eastAsiaTheme="minorEastAsia" w:hAnsiTheme="minorHAnsi" w:cstheme="minorBidi"/>
              <w:kern w:val="0"/>
              <w:sz w:val="22"/>
              <w:szCs w:val="22"/>
              <w:lang w:eastAsia="fr-FR"/>
            </w:rPr>
          </w:pPr>
          <w:hyperlink w:anchor="_Toc208846465" w:history="1">
            <w:r w:rsidRPr="009D3183">
              <w:rPr>
                <w:rStyle w:val="Lienhypertexte"/>
              </w:rPr>
              <w:t>7.4</w:t>
            </w:r>
            <w:r>
              <w:rPr>
                <w:rFonts w:asciiTheme="minorHAnsi" w:eastAsiaTheme="minorEastAsia" w:hAnsiTheme="minorHAnsi" w:cstheme="minorBidi"/>
                <w:kern w:val="0"/>
                <w:sz w:val="22"/>
                <w:szCs w:val="22"/>
                <w:lang w:eastAsia="fr-FR"/>
              </w:rPr>
              <w:tab/>
            </w:r>
            <w:r w:rsidRPr="009D3183">
              <w:rPr>
                <w:rStyle w:val="Lienhypertexte"/>
              </w:rPr>
              <w:t>PENALITE POUR DEFAUT DE VERIFICATION DES PROJETS DE DECOMPTE MENSUELS DES MARCHES DE TRAVAUX Y COMPRIS LEURS SOUS-TRAITANTS</w:t>
            </w:r>
            <w:r>
              <w:rPr>
                <w:webHidden/>
              </w:rPr>
              <w:tab/>
            </w:r>
            <w:r>
              <w:rPr>
                <w:webHidden/>
              </w:rPr>
              <w:fldChar w:fldCharType="begin"/>
            </w:r>
            <w:r>
              <w:rPr>
                <w:webHidden/>
              </w:rPr>
              <w:instrText xml:space="preserve"> PAGEREF _Toc208846465 \h </w:instrText>
            </w:r>
            <w:r>
              <w:rPr>
                <w:webHidden/>
              </w:rPr>
            </w:r>
            <w:r>
              <w:rPr>
                <w:webHidden/>
              </w:rPr>
              <w:fldChar w:fldCharType="separate"/>
            </w:r>
            <w:r>
              <w:rPr>
                <w:webHidden/>
              </w:rPr>
              <w:t>19</w:t>
            </w:r>
            <w:r>
              <w:rPr>
                <w:webHidden/>
              </w:rPr>
              <w:fldChar w:fldCharType="end"/>
            </w:r>
          </w:hyperlink>
        </w:p>
        <w:p w14:paraId="35CB6956" w14:textId="3B5C689D" w:rsidR="00841653" w:rsidRDefault="00841653">
          <w:pPr>
            <w:pStyle w:val="TM2"/>
            <w:rPr>
              <w:rFonts w:asciiTheme="minorHAnsi" w:eastAsiaTheme="minorEastAsia" w:hAnsiTheme="minorHAnsi" w:cstheme="minorBidi"/>
              <w:kern w:val="0"/>
              <w:sz w:val="22"/>
              <w:szCs w:val="22"/>
              <w:lang w:eastAsia="fr-FR"/>
            </w:rPr>
          </w:pPr>
          <w:hyperlink w:anchor="_Toc208846466" w:history="1">
            <w:r w:rsidRPr="009D3183">
              <w:rPr>
                <w:rStyle w:val="Lienhypertexte"/>
              </w:rPr>
              <w:t>7.5</w:t>
            </w:r>
            <w:r>
              <w:rPr>
                <w:rFonts w:asciiTheme="minorHAnsi" w:eastAsiaTheme="minorEastAsia" w:hAnsiTheme="minorHAnsi" w:cstheme="minorBidi"/>
                <w:kern w:val="0"/>
                <w:sz w:val="22"/>
                <w:szCs w:val="22"/>
                <w:lang w:eastAsia="fr-FR"/>
              </w:rPr>
              <w:tab/>
            </w:r>
            <w:r w:rsidRPr="009D3183">
              <w:rPr>
                <w:rStyle w:val="Lienhypertexte"/>
              </w:rPr>
              <w:t>PENALITE POUR DEFAUT DE VERIFICATION DU PROJET DE DECOMPTE FINAL</w:t>
            </w:r>
            <w:r>
              <w:rPr>
                <w:webHidden/>
              </w:rPr>
              <w:tab/>
            </w:r>
            <w:r>
              <w:rPr>
                <w:webHidden/>
              </w:rPr>
              <w:fldChar w:fldCharType="begin"/>
            </w:r>
            <w:r>
              <w:rPr>
                <w:webHidden/>
              </w:rPr>
              <w:instrText xml:space="preserve"> PAGEREF _Toc208846466 \h </w:instrText>
            </w:r>
            <w:r>
              <w:rPr>
                <w:webHidden/>
              </w:rPr>
            </w:r>
            <w:r>
              <w:rPr>
                <w:webHidden/>
              </w:rPr>
              <w:fldChar w:fldCharType="separate"/>
            </w:r>
            <w:r>
              <w:rPr>
                <w:webHidden/>
              </w:rPr>
              <w:t>19</w:t>
            </w:r>
            <w:r>
              <w:rPr>
                <w:webHidden/>
              </w:rPr>
              <w:fldChar w:fldCharType="end"/>
            </w:r>
          </w:hyperlink>
        </w:p>
        <w:p w14:paraId="5794E693" w14:textId="4223E504" w:rsidR="00841653" w:rsidRDefault="00841653">
          <w:pPr>
            <w:pStyle w:val="TM2"/>
            <w:rPr>
              <w:rFonts w:asciiTheme="minorHAnsi" w:eastAsiaTheme="minorEastAsia" w:hAnsiTheme="minorHAnsi" w:cstheme="minorBidi"/>
              <w:kern w:val="0"/>
              <w:sz w:val="22"/>
              <w:szCs w:val="22"/>
              <w:lang w:eastAsia="fr-FR"/>
            </w:rPr>
          </w:pPr>
          <w:hyperlink w:anchor="_Toc208846467" w:history="1">
            <w:r w:rsidRPr="009D3183">
              <w:rPr>
                <w:rStyle w:val="Lienhypertexte"/>
              </w:rPr>
              <w:t>7.6</w:t>
            </w:r>
            <w:r>
              <w:rPr>
                <w:rFonts w:asciiTheme="minorHAnsi" w:eastAsiaTheme="minorEastAsia" w:hAnsiTheme="minorHAnsi" w:cstheme="minorBidi"/>
                <w:kern w:val="0"/>
                <w:sz w:val="22"/>
                <w:szCs w:val="22"/>
                <w:lang w:eastAsia="fr-FR"/>
              </w:rPr>
              <w:tab/>
            </w:r>
            <w:r w:rsidRPr="009D3183">
              <w:rPr>
                <w:rStyle w:val="Lienhypertexte"/>
              </w:rPr>
              <w:t>PENALITE POUR DEFAUT D’INSTRUCTION DES MEMOIRES EN RECLAMATION</w:t>
            </w:r>
            <w:r>
              <w:rPr>
                <w:webHidden/>
              </w:rPr>
              <w:tab/>
            </w:r>
            <w:r>
              <w:rPr>
                <w:webHidden/>
              </w:rPr>
              <w:fldChar w:fldCharType="begin"/>
            </w:r>
            <w:r>
              <w:rPr>
                <w:webHidden/>
              </w:rPr>
              <w:instrText xml:space="preserve"> PAGEREF _Toc208846467 \h </w:instrText>
            </w:r>
            <w:r>
              <w:rPr>
                <w:webHidden/>
              </w:rPr>
            </w:r>
            <w:r>
              <w:rPr>
                <w:webHidden/>
              </w:rPr>
              <w:fldChar w:fldCharType="separate"/>
            </w:r>
            <w:r>
              <w:rPr>
                <w:webHidden/>
              </w:rPr>
              <w:t>19</w:t>
            </w:r>
            <w:r>
              <w:rPr>
                <w:webHidden/>
              </w:rPr>
              <w:fldChar w:fldCharType="end"/>
            </w:r>
          </w:hyperlink>
        </w:p>
        <w:p w14:paraId="065E898C" w14:textId="59DC01D7" w:rsidR="00841653" w:rsidRDefault="00841653">
          <w:pPr>
            <w:pStyle w:val="TM2"/>
            <w:rPr>
              <w:rFonts w:asciiTheme="minorHAnsi" w:eastAsiaTheme="minorEastAsia" w:hAnsiTheme="minorHAnsi" w:cstheme="minorBidi"/>
              <w:kern w:val="0"/>
              <w:sz w:val="22"/>
              <w:szCs w:val="22"/>
              <w:lang w:eastAsia="fr-FR"/>
            </w:rPr>
          </w:pPr>
          <w:hyperlink w:anchor="_Toc208846468" w:history="1">
            <w:r w:rsidRPr="009D3183">
              <w:rPr>
                <w:rStyle w:val="Lienhypertexte"/>
              </w:rPr>
              <w:t>7.7</w:t>
            </w:r>
            <w:r>
              <w:rPr>
                <w:rFonts w:asciiTheme="minorHAnsi" w:eastAsiaTheme="minorEastAsia" w:hAnsiTheme="minorHAnsi" w:cstheme="minorBidi"/>
                <w:kern w:val="0"/>
                <w:sz w:val="22"/>
                <w:szCs w:val="22"/>
                <w:lang w:eastAsia="fr-FR"/>
              </w:rPr>
              <w:tab/>
            </w:r>
            <w:r w:rsidRPr="009D3183">
              <w:rPr>
                <w:rStyle w:val="Lienhypertexte"/>
              </w:rPr>
              <w:t>PENALITE POUR TRAVAIL DISSIMULE</w:t>
            </w:r>
            <w:r>
              <w:rPr>
                <w:webHidden/>
              </w:rPr>
              <w:tab/>
            </w:r>
            <w:r>
              <w:rPr>
                <w:webHidden/>
              </w:rPr>
              <w:fldChar w:fldCharType="begin"/>
            </w:r>
            <w:r>
              <w:rPr>
                <w:webHidden/>
              </w:rPr>
              <w:instrText xml:space="preserve"> PAGEREF _Toc208846468 \h </w:instrText>
            </w:r>
            <w:r>
              <w:rPr>
                <w:webHidden/>
              </w:rPr>
            </w:r>
            <w:r>
              <w:rPr>
                <w:webHidden/>
              </w:rPr>
              <w:fldChar w:fldCharType="separate"/>
            </w:r>
            <w:r>
              <w:rPr>
                <w:webHidden/>
              </w:rPr>
              <w:t>20</w:t>
            </w:r>
            <w:r>
              <w:rPr>
                <w:webHidden/>
              </w:rPr>
              <w:fldChar w:fldCharType="end"/>
            </w:r>
          </w:hyperlink>
        </w:p>
        <w:p w14:paraId="73CF61CD" w14:textId="59587ED1" w:rsidR="00841653" w:rsidRDefault="00841653">
          <w:pPr>
            <w:pStyle w:val="TM2"/>
            <w:rPr>
              <w:rFonts w:asciiTheme="minorHAnsi" w:eastAsiaTheme="minorEastAsia" w:hAnsiTheme="minorHAnsi" w:cstheme="minorBidi"/>
              <w:kern w:val="0"/>
              <w:sz w:val="22"/>
              <w:szCs w:val="22"/>
              <w:lang w:eastAsia="fr-FR"/>
            </w:rPr>
          </w:pPr>
          <w:hyperlink w:anchor="_Toc208846469" w:history="1">
            <w:r w:rsidRPr="009D3183">
              <w:rPr>
                <w:rStyle w:val="Lienhypertexte"/>
              </w:rPr>
              <w:t>7.8</w:t>
            </w:r>
            <w:r>
              <w:rPr>
                <w:rFonts w:asciiTheme="minorHAnsi" w:eastAsiaTheme="minorEastAsia" w:hAnsiTheme="minorHAnsi" w:cstheme="minorBidi"/>
                <w:kern w:val="0"/>
                <w:sz w:val="22"/>
                <w:szCs w:val="22"/>
                <w:lang w:eastAsia="fr-FR"/>
              </w:rPr>
              <w:tab/>
            </w:r>
            <w:r w:rsidRPr="009D3183">
              <w:rPr>
                <w:rStyle w:val="Lienhypertexte"/>
              </w:rPr>
              <w:t>PENALITES LIEES A DES OBLIGATIONS ADMINISTRATIVES</w:t>
            </w:r>
            <w:r>
              <w:rPr>
                <w:webHidden/>
              </w:rPr>
              <w:tab/>
            </w:r>
            <w:r>
              <w:rPr>
                <w:webHidden/>
              </w:rPr>
              <w:fldChar w:fldCharType="begin"/>
            </w:r>
            <w:r>
              <w:rPr>
                <w:webHidden/>
              </w:rPr>
              <w:instrText xml:space="preserve"> PAGEREF _Toc208846469 \h </w:instrText>
            </w:r>
            <w:r>
              <w:rPr>
                <w:webHidden/>
              </w:rPr>
            </w:r>
            <w:r>
              <w:rPr>
                <w:webHidden/>
              </w:rPr>
              <w:fldChar w:fldCharType="separate"/>
            </w:r>
            <w:r>
              <w:rPr>
                <w:webHidden/>
              </w:rPr>
              <w:t>20</w:t>
            </w:r>
            <w:r>
              <w:rPr>
                <w:webHidden/>
              </w:rPr>
              <w:fldChar w:fldCharType="end"/>
            </w:r>
          </w:hyperlink>
        </w:p>
        <w:p w14:paraId="75E7DA2C" w14:textId="47CBEA2D" w:rsidR="00841653" w:rsidRDefault="00841653">
          <w:pPr>
            <w:pStyle w:val="TM1"/>
            <w:rPr>
              <w:rFonts w:asciiTheme="minorHAnsi" w:eastAsiaTheme="minorEastAsia" w:hAnsiTheme="minorHAnsi" w:cstheme="minorBidi"/>
              <w:kern w:val="0"/>
              <w:sz w:val="22"/>
              <w:szCs w:val="22"/>
              <w:lang w:eastAsia="fr-FR"/>
            </w:rPr>
          </w:pPr>
          <w:hyperlink w:anchor="_Toc208846470" w:history="1">
            <w:r w:rsidRPr="009D3183">
              <w:rPr>
                <w:rStyle w:val="Lienhypertexte"/>
              </w:rPr>
              <w:t>8.</w:t>
            </w:r>
            <w:r>
              <w:rPr>
                <w:rFonts w:asciiTheme="minorHAnsi" w:eastAsiaTheme="minorEastAsia" w:hAnsiTheme="minorHAnsi" w:cstheme="minorBidi"/>
                <w:kern w:val="0"/>
                <w:sz w:val="22"/>
                <w:szCs w:val="22"/>
                <w:lang w:eastAsia="fr-FR"/>
              </w:rPr>
              <w:tab/>
            </w:r>
            <w:r w:rsidRPr="009D3183">
              <w:rPr>
                <w:rStyle w:val="Lienhypertexte"/>
              </w:rPr>
              <w:t>REGIME FINANCIER</w:t>
            </w:r>
            <w:r>
              <w:rPr>
                <w:webHidden/>
              </w:rPr>
              <w:tab/>
            </w:r>
            <w:r>
              <w:rPr>
                <w:webHidden/>
              </w:rPr>
              <w:fldChar w:fldCharType="begin"/>
            </w:r>
            <w:r>
              <w:rPr>
                <w:webHidden/>
              </w:rPr>
              <w:instrText xml:space="preserve"> PAGEREF _Toc208846470 \h </w:instrText>
            </w:r>
            <w:r>
              <w:rPr>
                <w:webHidden/>
              </w:rPr>
            </w:r>
            <w:r>
              <w:rPr>
                <w:webHidden/>
              </w:rPr>
              <w:fldChar w:fldCharType="separate"/>
            </w:r>
            <w:r>
              <w:rPr>
                <w:webHidden/>
              </w:rPr>
              <w:t>20</w:t>
            </w:r>
            <w:r>
              <w:rPr>
                <w:webHidden/>
              </w:rPr>
              <w:fldChar w:fldCharType="end"/>
            </w:r>
          </w:hyperlink>
        </w:p>
        <w:p w14:paraId="5AA9CEFB" w14:textId="4410A4FA" w:rsidR="00841653" w:rsidRDefault="00841653">
          <w:pPr>
            <w:pStyle w:val="TM2"/>
            <w:rPr>
              <w:rFonts w:asciiTheme="minorHAnsi" w:eastAsiaTheme="minorEastAsia" w:hAnsiTheme="minorHAnsi" w:cstheme="minorBidi"/>
              <w:kern w:val="0"/>
              <w:sz w:val="22"/>
              <w:szCs w:val="22"/>
              <w:lang w:eastAsia="fr-FR"/>
            </w:rPr>
          </w:pPr>
          <w:hyperlink w:anchor="_Toc208846471" w:history="1">
            <w:r w:rsidRPr="009D3183">
              <w:rPr>
                <w:rStyle w:val="Lienhypertexte"/>
              </w:rPr>
              <w:t>8.1</w:t>
            </w:r>
            <w:r>
              <w:rPr>
                <w:rFonts w:asciiTheme="minorHAnsi" w:eastAsiaTheme="minorEastAsia" w:hAnsiTheme="minorHAnsi" w:cstheme="minorBidi"/>
                <w:kern w:val="0"/>
                <w:sz w:val="22"/>
                <w:szCs w:val="22"/>
                <w:lang w:eastAsia="fr-FR"/>
              </w:rPr>
              <w:tab/>
            </w:r>
            <w:r w:rsidRPr="009D3183">
              <w:rPr>
                <w:rStyle w:val="Lienhypertexte"/>
              </w:rPr>
              <w:t>VARIATION DES PRIX</w:t>
            </w:r>
            <w:r>
              <w:rPr>
                <w:webHidden/>
              </w:rPr>
              <w:tab/>
            </w:r>
            <w:r>
              <w:rPr>
                <w:webHidden/>
              </w:rPr>
              <w:fldChar w:fldCharType="begin"/>
            </w:r>
            <w:r>
              <w:rPr>
                <w:webHidden/>
              </w:rPr>
              <w:instrText xml:space="preserve"> PAGEREF _Toc208846471 \h </w:instrText>
            </w:r>
            <w:r>
              <w:rPr>
                <w:webHidden/>
              </w:rPr>
            </w:r>
            <w:r>
              <w:rPr>
                <w:webHidden/>
              </w:rPr>
              <w:fldChar w:fldCharType="separate"/>
            </w:r>
            <w:r>
              <w:rPr>
                <w:webHidden/>
              </w:rPr>
              <w:t>20</w:t>
            </w:r>
            <w:r>
              <w:rPr>
                <w:webHidden/>
              </w:rPr>
              <w:fldChar w:fldCharType="end"/>
            </w:r>
          </w:hyperlink>
        </w:p>
        <w:p w14:paraId="3F765CE8" w14:textId="15E280CB" w:rsidR="00841653" w:rsidRDefault="00841653">
          <w:pPr>
            <w:pStyle w:val="TM2"/>
            <w:rPr>
              <w:rFonts w:asciiTheme="minorHAnsi" w:eastAsiaTheme="minorEastAsia" w:hAnsiTheme="minorHAnsi" w:cstheme="minorBidi"/>
              <w:kern w:val="0"/>
              <w:sz w:val="22"/>
              <w:szCs w:val="22"/>
              <w:lang w:eastAsia="fr-FR"/>
            </w:rPr>
          </w:pPr>
          <w:hyperlink w:anchor="_Toc208846472" w:history="1">
            <w:r w:rsidRPr="009D3183">
              <w:rPr>
                <w:rStyle w:val="Lienhypertexte"/>
              </w:rPr>
              <w:t>8.2</w:t>
            </w:r>
            <w:r>
              <w:rPr>
                <w:rFonts w:asciiTheme="minorHAnsi" w:eastAsiaTheme="minorEastAsia" w:hAnsiTheme="minorHAnsi" w:cstheme="minorBidi"/>
                <w:kern w:val="0"/>
                <w:sz w:val="22"/>
                <w:szCs w:val="22"/>
                <w:lang w:eastAsia="fr-FR"/>
              </w:rPr>
              <w:tab/>
            </w:r>
            <w:r w:rsidRPr="009D3183">
              <w:rPr>
                <w:rStyle w:val="Lienhypertexte"/>
              </w:rPr>
              <w:t>MODALITES DE PAIEMENTS</w:t>
            </w:r>
            <w:r>
              <w:rPr>
                <w:webHidden/>
              </w:rPr>
              <w:tab/>
            </w:r>
            <w:r>
              <w:rPr>
                <w:webHidden/>
              </w:rPr>
              <w:fldChar w:fldCharType="begin"/>
            </w:r>
            <w:r>
              <w:rPr>
                <w:webHidden/>
              </w:rPr>
              <w:instrText xml:space="preserve"> PAGEREF _Toc208846472 \h </w:instrText>
            </w:r>
            <w:r>
              <w:rPr>
                <w:webHidden/>
              </w:rPr>
            </w:r>
            <w:r>
              <w:rPr>
                <w:webHidden/>
              </w:rPr>
              <w:fldChar w:fldCharType="separate"/>
            </w:r>
            <w:r>
              <w:rPr>
                <w:webHidden/>
              </w:rPr>
              <w:t>21</w:t>
            </w:r>
            <w:r>
              <w:rPr>
                <w:webHidden/>
              </w:rPr>
              <w:fldChar w:fldCharType="end"/>
            </w:r>
          </w:hyperlink>
        </w:p>
        <w:p w14:paraId="3AD7156F" w14:textId="224C70D2" w:rsidR="00841653" w:rsidRDefault="00841653">
          <w:pPr>
            <w:pStyle w:val="TM3"/>
            <w:rPr>
              <w:rFonts w:asciiTheme="minorHAnsi" w:eastAsiaTheme="minorEastAsia" w:hAnsiTheme="minorHAnsi" w:cstheme="minorBidi"/>
              <w:b w:val="0"/>
              <w:kern w:val="0"/>
              <w:sz w:val="22"/>
              <w:szCs w:val="22"/>
              <w:lang w:eastAsia="fr-FR"/>
            </w:rPr>
          </w:pPr>
          <w:hyperlink w:anchor="_Toc208846473" w:history="1">
            <w:r w:rsidRPr="009D3183">
              <w:rPr>
                <w:rStyle w:val="Lienhypertexte"/>
              </w:rPr>
              <w:t>8.2.1</w:t>
            </w:r>
            <w:r>
              <w:rPr>
                <w:rFonts w:asciiTheme="minorHAnsi" w:eastAsiaTheme="minorEastAsia" w:hAnsiTheme="minorHAnsi" w:cstheme="minorBidi"/>
                <w:b w:val="0"/>
                <w:kern w:val="0"/>
                <w:sz w:val="22"/>
                <w:szCs w:val="22"/>
                <w:lang w:eastAsia="fr-FR"/>
              </w:rPr>
              <w:tab/>
            </w:r>
            <w:r w:rsidRPr="009D3183">
              <w:rPr>
                <w:rStyle w:val="Lienhypertexte"/>
              </w:rPr>
              <w:t>REPARTITION DES PAIEMENTS</w:t>
            </w:r>
            <w:r>
              <w:rPr>
                <w:webHidden/>
              </w:rPr>
              <w:tab/>
            </w:r>
            <w:r>
              <w:rPr>
                <w:webHidden/>
              </w:rPr>
              <w:fldChar w:fldCharType="begin"/>
            </w:r>
            <w:r>
              <w:rPr>
                <w:webHidden/>
              </w:rPr>
              <w:instrText xml:space="preserve"> PAGEREF _Toc208846473 \h </w:instrText>
            </w:r>
            <w:r>
              <w:rPr>
                <w:webHidden/>
              </w:rPr>
            </w:r>
            <w:r>
              <w:rPr>
                <w:webHidden/>
              </w:rPr>
              <w:fldChar w:fldCharType="separate"/>
            </w:r>
            <w:r>
              <w:rPr>
                <w:webHidden/>
              </w:rPr>
              <w:t>21</w:t>
            </w:r>
            <w:r>
              <w:rPr>
                <w:webHidden/>
              </w:rPr>
              <w:fldChar w:fldCharType="end"/>
            </w:r>
          </w:hyperlink>
        </w:p>
        <w:p w14:paraId="685E2567" w14:textId="2C8496FB" w:rsidR="00841653" w:rsidRDefault="00841653">
          <w:pPr>
            <w:pStyle w:val="TM3"/>
            <w:rPr>
              <w:rFonts w:asciiTheme="minorHAnsi" w:eastAsiaTheme="minorEastAsia" w:hAnsiTheme="minorHAnsi" w:cstheme="minorBidi"/>
              <w:b w:val="0"/>
              <w:kern w:val="0"/>
              <w:sz w:val="22"/>
              <w:szCs w:val="22"/>
              <w:lang w:eastAsia="fr-FR"/>
            </w:rPr>
          </w:pPr>
          <w:hyperlink w:anchor="_Toc208846474" w:history="1">
            <w:r w:rsidRPr="009D3183">
              <w:rPr>
                <w:rStyle w:val="Lienhypertexte"/>
              </w:rPr>
              <w:t>8.2.2</w:t>
            </w:r>
            <w:r>
              <w:rPr>
                <w:rFonts w:asciiTheme="minorHAnsi" w:eastAsiaTheme="minorEastAsia" w:hAnsiTheme="minorHAnsi" w:cstheme="minorBidi"/>
                <w:b w:val="0"/>
                <w:kern w:val="0"/>
                <w:sz w:val="22"/>
                <w:szCs w:val="22"/>
                <w:lang w:eastAsia="fr-FR"/>
              </w:rPr>
              <w:tab/>
            </w:r>
            <w:r w:rsidRPr="009D3183">
              <w:rPr>
                <w:rStyle w:val="Lienhypertexte"/>
              </w:rPr>
              <w:t>MODE DE REGLEMENT</w:t>
            </w:r>
            <w:r>
              <w:rPr>
                <w:webHidden/>
              </w:rPr>
              <w:tab/>
            </w:r>
            <w:r>
              <w:rPr>
                <w:webHidden/>
              </w:rPr>
              <w:fldChar w:fldCharType="begin"/>
            </w:r>
            <w:r>
              <w:rPr>
                <w:webHidden/>
              </w:rPr>
              <w:instrText xml:space="preserve"> PAGEREF _Toc208846474 \h </w:instrText>
            </w:r>
            <w:r>
              <w:rPr>
                <w:webHidden/>
              </w:rPr>
            </w:r>
            <w:r>
              <w:rPr>
                <w:webHidden/>
              </w:rPr>
              <w:fldChar w:fldCharType="separate"/>
            </w:r>
            <w:r>
              <w:rPr>
                <w:webHidden/>
              </w:rPr>
              <w:t>21</w:t>
            </w:r>
            <w:r>
              <w:rPr>
                <w:webHidden/>
              </w:rPr>
              <w:fldChar w:fldCharType="end"/>
            </w:r>
          </w:hyperlink>
        </w:p>
        <w:p w14:paraId="7ECDD7B3" w14:textId="47E146FA" w:rsidR="00841653" w:rsidRDefault="00841653">
          <w:pPr>
            <w:pStyle w:val="TM3"/>
            <w:rPr>
              <w:rFonts w:asciiTheme="minorHAnsi" w:eastAsiaTheme="minorEastAsia" w:hAnsiTheme="minorHAnsi" w:cstheme="minorBidi"/>
              <w:b w:val="0"/>
              <w:kern w:val="0"/>
              <w:sz w:val="22"/>
              <w:szCs w:val="22"/>
              <w:lang w:eastAsia="fr-FR"/>
            </w:rPr>
          </w:pPr>
          <w:hyperlink w:anchor="_Toc208846475" w:history="1">
            <w:r w:rsidRPr="009D3183">
              <w:rPr>
                <w:rStyle w:val="Lienhypertexte"/>
              </w:rPr>
              <w:t>8.2.3</w:t>
            </w:r>
            <w:r>
              <w:rPr>
                <w:rFonts w:asciiTheme="minorHAnsi" w:eastAsiaTheme="minorEastAsia" w:hAnsiTheme="minorHAnsi" w:cstheme="minorBidi"/>
                <w:b w:val="0"/>
                <w:kern w:val="0"/>
                <w:sz w:val="22"/>
                <w:szCs w:val="22"/>
                <w:lang w:eastAsia="fr-FR"/>
              </w:rPr>
              <w:tab/>
            </w:r>
            <w:r w:rsidRPr="009D3183">
              <w:rPr>
                <w:rStyle w:val="Lienhypertexte"/>
              </w:rPr>
              <w:t>DELAI DE PAIEMENT</w:t>
            </w:r>
            <w:r>
              <w:rPr>
                <w:webHidden/>
              </w:rPr>
              <w:tab/>
            </w:r>
            <w:r>
              <w:rPr>
                <w:webHidden/>
              </w:rPr>
              <w:fldChar w:fldCharType="begin"/>
            </w:r>
            <w:r>
              <w:rPr>
                <w:webHidden/>
              </w:rPr>
              <w:instrText xml:space="preserve"> PAGEREF _Toc208846475 \h </w:instrText>
            </w:r>
            <w:r>
              <w:rPr>
                <w:webHidden/>
              </w:rPr>
            </w:r>
            <w:r>
              <w:rPr>
                <w:webHidden/>
              </w:rPr>
              <w:fldChar w:fldCharType="separate"/>
            </w:r>
            <w:r>
              <w:rPr>
                <w:webHidden/>
              </w:rPr>
              <w:t>22</w:t>
            </w:r>
            <w:r>
              <w:rPr>
                <w:webHidden/>
              </w:rPr>
              <w:fldChar w:fldCharType="end"/>
            </w:r>
          </w:hyperlink>
        </w:p>
        <w:p w14:paraId="39D8F4D3" w14:textId="7D87679D" w:rsidR="00841653" w:rsidRDefault="00841653">
          <w:pPr>
            <w:pStyle w:val="TM2"/>
            <w:rPr>
              <w:rFonts w:asciiTheme="minorHAnsi" w:eastAsiaTheme="minorEastAsia" w:hAnsiTheme="minorHAnsi" w:cstheme="minorBidi"/>
              <w:kern w:val="0"/>
              <w:sz w:val="22"/>
              <w:szCs w:val="22"/>
              <w:lang w:eastAsia="fr-FR"/>
            </w:rPr>
          </w:pPr>
          <w:hyperlink w:anchor="_Toc208846476" w:history="1">
            <w:r w:rsidRPr="009D3183">
              <w:rPr>
                <w:rStyle w:val="Lienhypertexte"/>
              </w:rPr>
              <w:t>8.3</w:t>
            </w:r>
            <w:r>
              <w:rPr>
                <w:rFonts w:asciiTheme="minorHAnsi" w:eastAsiaTheme="minorEastAsia" w:hAnsiTheme="minorHAnsi" w:cstheme="minorBidi"/>
                <w:kern w:val="0"/>
                <w:sz w:val="22"/>
                <w:szCs w:val="22"/>
                <w:lang w:eastAsia="fr-FR"/>
              </w:rPr>
              <w:tab/>
            </w:r>
            <w:r w:rsidRPr="009D3183">
              <w:rPr>
                <w:rStyle w:val="Lienhypertexte"/>
              </w:rPr>
              <w:t>NANTISSEMENT ET CESSION DU MARCHE</w:t>
            </w:r>
            <w:r>
              <w:rPr>
                <w:webHidden/>
              </w:rPr>
              <w:tab/>
            </w:r>
            <w:r>
              <w:rPr>
                <w:webHidden/>
              </w:rPr>
              <w:fldChar w:fldCharType="begin"/>
            </w:r>
            <w:r>
              <w:rPr>
                <w:webHidden/>
              </w:rPr>
              <w:instrText xml:space="preserve"> PAGEREF _Toc208846476 \h </w:instrText>
            </w:r>
            <w:r>
              <w:rPr>
                <w:webHidden/>
              </w:rPr>
            </w:r>
            <w:r>
              <w:rPr>
                <w:webHidden/>
              </w:rPr>
              <w:fldChar w:fldCharType="separate"/>
            </w:r>
            <w:r>
              <w:rPr>
                <w:webHidden/>
              </w:rPr>
              <w:t>22</w:t>
            </w:r>
            <w:r>
              <w:rPr>
                <w:webHidden/>
              </w:rPr>
              <w:fldChar w:fldCharType="end"/>
            </w:r>
          </w:hyperlink>
        </w:p>
        <w:p w14:paraId="533513CD" w14:textId="48B4629E" w:rsidR="00841653" w:rsidRDefault="00841653">
          <w:pPr>
            <w:pStyle w:val="TM1"/>
            <w:rPr>
              <w:rFonts w:asciiTheme="minorHAnsi" w:eastAsiaTheme="minorEastAsia" w:hAnsiTheme="minorHAnsi" w:cstheme="minorBidi"/>
              <w:kern w:val="0"/>
              <w:sz w:val="22"/>
              <w:szCs w:val="22"/>
              <w:lang w:eastAsia="fr-FR"/>
            </w:rPr>
          </w:pPr>
          <w:hyperlink w:anchor="_Toc208846477" w:history="1">
            <w:r w:rsidRPr="009D3183">
              <w:rPr>
                <w:rStyle w:val="Lienhypertexte"/>
              </w:rPr>
              <w:t>9.</w:t>
            </w:r>
            <w:r>
              <w:rPr>
                <w:rFonts w:asciiTheme="minorHAnsi" w:eastAsiaTheme="minorEastAsia" w:hAnsiTheme="minorHAnsi" w:cstheme="minorBidi"/>
                <w:kern w:val="0"/>
                <w:sz w:val="22"/>
                <w:szCs w:val="22"/>
                <w:lang w:eastAsia="fr-FR"/>
              </w:rPr>
              <w:tab/>
            </w:r>
            <w:r w:rsidRPr="009D3183">
              <w:rPr>
                <w:rStyle w:val="Lienhypertexte"/>
              </w:rPr>
              <w:t>REGIME DES DROITS DE PROPRIETE INTELLECTUELLE</w:t>
            </w:r>
            <w:r>
              <w:rPr>
                <w:webHidden/>
              </w:rPr>
              <w:tab/>
            </w:r>
            <w:r>
              <w:rPr>
                <w:webHidden/>
              </w:rPr>
              <w:fldChar w:fldCharType="begin"/>
            </w:r>
            <w:r>
              <w:rPr>
                <w:webHidden/>
              </w:rPr>
              <w:instrText xml:space="preserve"> PAGEREF _Toc208846477 \h </w:instrText>
            </w:r>
            <w:r>
              <w:rPr>
                <w:webHidden/>
              </w:rPr>
            </w:r>
            <w:r>
              <w:rPr>
                <w:webHidden/>
              </w:rPr>
              <w:fldChar w:fldCharType="separate"/>
            </w:r>
            <w:r>
              <w:rPr>
                <w:webHidden/>
              </w:rPr>
              <w:t>22</w:t>
            </w:r>
            <w:r>
              <w:rPr>
                <w:webHidden/>
              </w:rPr>
              <w:fldChar w:fldCharType="end"/>
            </w:r>
          </w:hyperlink>
        </w:p>
        <w:p w14:paraId="36456E73" w14:textId="26AA3A10" w:rsidR="00841653" w:rsidRDefault="00841653">
          <w:pPr>
            <w:pStyle w:val="TM2"/>
            <w:rPr>
              <w:rFonts w:asciiTheme="minorHAnsi" w:eastAsiaTheme="minorEastAsia" w:hAnsiTheme="minorHAnsi" w:cstheme="minorBidi"/>
              <w:kern w:val="0"/>
              <w:sz w:val="22"/>
              <w:szCs w:val="22"/>
              <w:lang w:eastAsia="fr-FR"/>
            </w:rPr>
          </w:pPr>
          <w:hyperlink w:anchor="_Toc208846478" w:history="1">
            <w:r w:rsidRPr="009D3183">
              <w:rPr>
                <w:rStyle w:val="Lienhypertexte"/>
              </w:rPr>
              <w:t>9.1</w:t>
            </w:r>
            <w:r>
              <w:rPr>
                <w:rFonts w:asciiTheme="minorHAnsi" w:eastAsiaTheme="minorEastAsia" w:hAnsiTheme="minorHAnsi" w:cstheme="minorBidi"/>
                <w:kern w:val="0"/>
                <w:sz w:val="22"/>
                <w:szCs w:val="22"/>
                <w:lang w:eastAsia="fr-FR"/>
              </w:rPr>
              <w:tab/>
            </w:r>
            <w:r w:rsidRPr="009D3183">
              <w:rPr>
                <w:rStyle w:val="Lienhypertexte"/>
              </w:rPr>
              <w:t>REGIME DES DROITS DE PROPRIETE INTELLECTUELLE RELATIF AUX CONNAISSANCES ANTERIEURES</w:t>
            </w:r>
            <w:r>
              <w:rPr>
                <w:webHidden/>
              </w:rPr>
              <w:tab/>
            </w:r>
            <w:r>
              <w:rPr>
                <w:webHidden/>
              </w:rPr>
              <w:fldChar w:fldCharType="begin"/>
            </w:r>
            <w:r>
              <w:rPr>
                <w:webHidden/>
              </w:rPr>
              <w:instrText xml:space="preserve"> PAGEREF _Toc208846478 \h </w:instrText>
            </w:r>
            <w:r>
              <w:rPr>
                <w:webHidden/>
              </w:rPr>
            </w:r>
            <w:r>
              <w:rPr>
                <w:webHidden/>
              </w:rPr>
              <w:fldChar w:fldCharType="separate"/>
            </w:r>
            <w:r>
              <w:rPr>
                <w:webHidden/>
              </w:rPr>
              <w:t>22</w:t>
            </w:r>
            <w:r>
              <w:rPr>
                <w:webHidden/>
              </w:rPr>
              <w:fldChar w:fldCharType="end"/>
            </w:r>
          </w:hyperlink>
        </w:p>
        <w:p w14:paraId="20AAF67D" w14:textId="69C0183D" w:rsidR="00841653" w:rsidRDefault="00841653">
          <w:pPr>
            <w:pStyle w:val="TM2"/>
            <w:rPr>
              <w:rFonts w:asciiTheme="minorHAnsi" w:eastAsiaTheme="minorEastAsia" w:hAnsiTheme="minorHAnsi" w:cstheme="minorBidi"/>
              <w:kern w:val="0"/>
              <w:sz w:val="22"/>
              <w:szCs w:val="22"/>
              <w:lang w:eastAsia="fr-FR"/>
            </w:rPr>
          </w:pPr>
          <w:hyperlink w:anchor="_Toc208846479" w:history="1">
            <w:r w:rsidRPr="009D3183">
              <w:rPr>
                <w:rStyle w:val="Lienhypertexte"/>
              </w:rPr>
              <w:t>9.2</w:t>
            </w:r>
            <w:r>
              <w:rPr>
                <w:rFonts w:asciiTheme="minorHAnsi" w:eastAsiaTheme="minorEastAsia" w:hAnsiTheme="minorHAnsi" w:cstheme="minorBidi"/>
                <w:kern w:val="0"/>
                <w:sz w:val="22"/>
                <w:szCs w:val="22"/>
                <w:lang w:eastAsia="fr-FR"/>
              </w:rPr>
              <w:tab/>
            </w:r>
            <w:r w:rsidRPr="009D3183">
              <w:rPr>
                <w:rStyle w:val="Lienhypertexte"/>
              </w:rPr>
              <w:t>PRIX DE LA CESSION DES DROITS</w:t>
            </w:r>
            <w:r>
              <w:rPr>
                <w:webHidden/>
              </w:rPr>
              <w:tab/>
            </w:r>
            <w:r>
              <w:rPr>
                <w:webHidden/>
              </w:rPr>
              <w:fldChar w:fldCharType="begin"/>
            </w:r>
            <w:r>
              <w:rPr>
                <w:webHidden/>
              </w:rPr>
              <w:instrText xml:space="preserve"> PAGEREF _Toc208846479 \h </w:instrText>
            </w:r>
            <w:r>
              <w:rPr>
                <w:webHidden/>
              </w:rPr>
            </w:r>
            <w:r>
              <w:rPr>
                <w:webHidden/>
              </w:rPr>
              <w:fldChar w:fldCharType="separate"/>
            </w:r>
            <w:r>
              <w:rPr>
                <w:webHidden/>
              </w:rPr>
              <w:t>23</w:t>
            </w:r>
            <w:r>
              <w:rPr>
                <w:webHidden/>
              </w:rPr>
              <w:fldChar w:fldCharType="end"/>
            </w:r>
          </w:hyperlink>
        </w:p>
        <w:p w14:paraId="59BEE28A" w14:textId="31A7DD7E" w:rsidR="00841653" w:rsidRDefault="00841653">
          <w:pPr>
            <w:pStyle w:val="TM1"/>
            <w:rPr>
              <w:rFonts w:asciiTheme="minorHAnsi" w:eastAsiaTheme="minorEastAsia" w:hAnsiTheme="minorHAnsi" w:cstheme="minorBidi"/>
              <w:kern w:val="0"/>
              <w:sz w:val="22"/>
              <w:szCs w:val="22"/>
              <w:lang w:eastAsia="fr-FR"/>
            </w:rPr>
          </w:pPr>
          <w:hyperlink w:anchor="_Toc208846480" w:history="1">
            <w:r w:rsidRPr="009D3183">
              <w:rPr>
                <w:rStyle w:val="Lienhypertexte"/>
              </w:rPr>
              <w:t>10.</w:t>
            </w:r>
            <w:r>
              <w:rPr>
                <w:rFonts w:asciiTheme="minorHAnsi" w:eastAsiaTheme="minorEastAsia" w:hAnsiTheme="minorHAnsi" w:cstheme="minorBidi"/>
                <w:kern w:val="0"/>
                <w:sz w:val="22"/>
                <w:szCs w:val="22"/>
                <w:lang w:eastAsia="fr-FR"/>
              </w:rPr>
              <w:tab/>
            </w:r>
            <w:r w:rsidRPr="009D3183">
              <w:rPr>
                <w:rStyle w:val="Lienhypertexte"/>
              </w:rPr>
              <w:t>DISPOSITIONS DIVERSES</w:t>
            </w:r>
            <w:r>
              <w:rPr>
                <w:webHidden/>
              </w:rPr>
              <w:tab/>
            </w:r>
            <w:r>
              <w:rPr>
                <w:webHidden/>
              </w:rPr>
              <w:fldChar w:fldCharType="begin"/>
            </w:r>
            <w:r>
              <w:rPr>
                <w:webHidden/>
              </w:rPr>
              <w:instrText xml:space="preserve"> PAGEREF _Toc208846480 \h </w:instrText>
            </w:r>
            <w:r>
              <w:rPr>
                <w:webHidden/>
              </w:rPr>
            </w:r>
            <w:r>
              <w:rPr>
                <w:webHidden/>
              </w:rPr>
              <w:fldChar w:fldCharType="separate"/>
            </w:r>
            <w:r>
              <w:rPr>
                <w:webHidden/>
              </w:rPr>
              <w:t>23</w:t>
            </w:r>
            <w:r>
              <w:rPr>
                <w:webHidden/>
              </w:rPr>
              <w:fldChar w:fldCharType="end"/>
            </w:r>
          </w:hyperlink>
        </w:p>
        <w:p w14:paraId="0B05ACC4" w14:textId="26D10C4F" w:rsidR="00841653" w:rsidRDefault="00841653">
          <w:pPr>
            <w:pStyle w:val="TM2"/>
            <w:rPr>
              <w:rFonts w:asciiTheme="minorHAnsi" w:eastAsiaTheme="minorEastAsia" w:hAnsiTheme="minorHAnsi" w:cstheme="minorBidi"/>
              <w:kern w:val="0"/>
              <w:sz w:val="22"/>
              <w:szCs w:val="22"/>
              <w:lang w:eastAsia="fr-FR"/>
            </w:rPr>
          </w:pPr>
          <w:hyperlink w:anchor="_Toc208846481" w:history="1">
            <w:r w:rsidRPr="009D3183">
              <w:rPr>
                <w:rStyle w:val="Lienhypertexte"/>
              </w:rPr>
              <w:t>10.1</w:t>
            </w:r>
            <w:r>
              <w:rPr>
                <w:rFonts w:asciiTheme="minorHAnsi" w:eastAsiaTheme="minorEastAsia" w:hAnsiTheme="minorHAnsi" w:cstheme="minorBidi"/>
                <w:kern w:val="0"/>
                <w:sz w:val="22"/>
                <w:szCs w:val="22"/>
                <w:lang w:eastAsia="fr-FR"/>
              </w:rPr>
              <w:tab/>
            </w:r>
            <w:r w:rsidRPr="009D3183">
              <w:rPr>
                <w:rStyle w:val="Lienhypertexte"/>
              </w:rPr>
              <w:t>SOUS-TRAITANCE</w:t>
            </w:r>
            <w:r>
              <w:rPr>
                <w:webHidden/>
              </w:rPr>
              <w:tab/>
            </w:r>
            <w:r>
              <w:rPr>
                <w:webHidden/>
              </w:rPr>
              <w:fldChar w:fldCharType="begin"/>
            </w:r>
            <w:r>
              <w:rPr>
                <w:webHidden/>
              </w:rPr>
              <w:instrText xml:space="preserve"> PAGEREF _Toc208846481 \h </w:instrText>
            </w:r>
            <w:r>
              <w:rPr>
                <w:webHidden/>
              </w:rPr>
            </w:r>
            <w:r>
              <w:rPr>
                <w:webHidden/>
              </w:rPr>
              <w:fldChar w:fldCharType="separate"/>
            </w:r>
            <w:r>
              <w:rPr>
                <w:webHidden/>
              </w:rPr>
              <w:t>23</w:t>
            </w:r>
            <w:r>
              <w:rPr>
                <w:webHidden/>
              </w:rPr>
              <w:fldChar w:fldCharType="end"/>
            </w:r>
          </w:hyperlink>
        </w:p>
        <w:p w14:paraId="73C18C81" w14:textId="262D04A8" w:rsidR="00841653" w:rsidRDefault="00841653">
          <w:pPr>
            <w:pStyle w:val="TM2"/>
            <w:rPr>
              <w:rFonts w:asciiTheme="minorHAnsi" w:eastAsiaTheme="minorEastAsia" w:hAnsiTheme="minorHAnsi" w:cstheme="minorBidi"/>
              <w:kern w:val="0"/>
              <w:sz w:val="22"/>
              <w:szCs w:val="22"/>
              <w:lang w:eastAsia="fr-FR"/>
            </w:rPr>
          </w:pPr>
          <w:hyperlink w:anchor="_Toc208846482" w:history="1">
            <w:r w:rsidRPr="009D3183">
              <w:rPr>
                <w:rStyle w:val="Lienhypertexte"/>
              </w:rPr>
              <w:t>10.2</w:t>
            </w:r>
            <w:r>
              <w:rPr>
                <w:rFonts w:asciiTheme="minorHAnsi" w:eastAsiaTheme="minorEastAsia" w:hAnsiTheme="minorHAnsi" w:cstheme="minorBidi"/>
                <w:kern w:val="0"/>
                <w:sz w:val="22"/>
                <w:szCs w:val="22"/>
                <w:lang w:eastAsia="fr-FR"/>
              </w:rPr>
              <w:tab/>
            </w:r>
            <w:r w:rsidRPr="009D3183">
              <w:rPr>
                <w:rStyle w:val="Lienhypertexte"/>
              </w:rPr>
              <w:t>GARANTIE CONTRACTUELLE</w:t>
            </w:r>
            <w:r>
              <w:rPr>
                <w:webHidden/>
              </w:rPr>
              <w:tab/>
            </w:r>
            <w:r>
              <w:rPr>
                <w:webHidden/>
              </w:rPr>
              <w:fldChar w:fldCharType="begin"/>
            </w:r>
            <w:r>
              <w:rPr>
                <w:webHidden/>
              </w:rPr>
              <w:instrText xml:space="preserve"> PAGEREF _Toc208846482 \h </w:instrText>
            </w:r>
            <w:r>
              <w:rPr>
                <w:webHidden/>
              </w:rPr>
            </w:r>
            <w:r>
              <w:rPr>
                <w:webHidden/>
              </w:rPr>
              <w:fldChar w:fldCharType="separate"/>
            </w:r>
            <w:r>
              <w:rPr>
                <w:webHidden/>
              </w:rPr>
              <w:t>23</w:t>
            </w:r>
            <w:r>
              <w:rPr>
                <w:webHidden/>
              </w:rPr>
              <w:fldChar w:fldCharType="end"/>
            </w:r>
          </w:hyperlink>
        </w:p>
        <w:p w14:paraId="63381EA2" w14:textId="4638F54E" w:rsidR="00841653" w:rsidRDefault="00841653">
          <w:pPr>
            <w:pStyle w:val="TM2"/>
            <w:rPr>
              <w:rFonts w:asciiTheme="minorHAnsi" w:eastAsiaTheme="minorEastAsia" w:hAnsiTheme="minorHAnsi" w:cstheme="minorBidi"/>
              <w:kern w:val="0"/>
              <w:sz w:val="22"/>
              <w:szCs w:val="22"/>
              <w:lang w:eastAsia="fr-FR"/>
            </w:rPr>
          </w:pPr>
          <w:hyperlink w:anchor="_Toc208846483" w:history="1">
            <w:r w:rsidRPr="009D3183">
              <w:rPr>
                <w:rStyle w:val="Lienhypertexte"/>
              </w:rPr>
              <w:t>10.3</w:t>
            </w:r>
            <w:r>
              <w:rPr>
                <w:rFonts w:asciiTheme="minorHAnsi" w:eastAsiaTheme="minorEastAsia" w:hAnsiTheme="minorHAnsi" w:cstheme="minorBidi"/>
                <w:kern w:val="0"/>
                <w:sz w:val="22"/>
                <w:szCs w:val="22"/>
                <w:lang w:eastAsia="fr-FR"/>
              </w:rPr>
              <w:tab/>
            </w:r>
            <w:r w:rsidRPr="009D3183">
              <w:rPr>
                <w:rStyle w:val="Lienhypertexte"/>
              </w:rPr>
              <w:t>ASSURANCES</w:t>
            </w:r>
            <w:r>
              <w:rPr>
                <w:webHidden/>
              </w:rPr>
              <w:tab/>
            </w:r>
            <w:r>
              <w:rPr>
                <w:webHidden/>
              </w:rPr>
              <w:fldChar w:fldCharType="begin"/>
            </w:r>
            <w:r>
              <w:rPr>
                <w:webHidden/>
              </w:rPr>
              <w:instrText xml:space="preserve"> PAGEREF _Toc208846483 \h </w:instrText>
            </w:r>
            <w:r>
              <w:rPr>
                <w:webHidden/>
              </w:rPr>
            </w:r>
            <w:r>
              <w:rPr>
                <w:webHidden/>
              </w:rPr>
              <w:fldChar w:fldCharType="separate"/>
            </w:r>
            <w:r>
              <w:rPr>
                <w:webHidden/>
              </w:rPr>
              <w:t>23</w:t>
            </w:r>
            <w:r>
              <w:rPr>
                <w:webHidden/>
              </w:rPr>
              <w:fldChar w:fldCharType="end"/>
            </w:r>
          </w:hyperlink>
        </w:p>
        <w:p w14:paraId="7AFC0ABC" w14:textId="3BA11DA1" w:rsidR="00841653" w:rsidRDefault="00841653">
          <w:pPr>
            <w:pStyle w:val="TM2"/>
            <w:rPr>
              <w:rFonts w:asciiTheme="minorHAnsi" w:eastAsiaTheme="minorEastAsia" w:hAnsiTheme="minorHAnsi" w:cstheme="minorBidi"/>
              <w:kern w:val="0"/>
              <w:sz w:val="22"/>
              <w:szCs w:val="22"/>
              <w:lang w:eastAsia="fr-FR"/>
            </w:rPr>
          </w:pPr>
          <w:hyperlink w:anchor="_Toc208846484" w:history="1">
            <w:r w:rsidRPr="009D3183">
              <w:rPr>
                <w:rStyle w:val="Lienhypertexte"/>
              </w:rPr>
              <w:t>10.4</w:t>
            </w:r>
            <w:r>
              <w:rPr>
                <w:rFonts w:asciiTheme="minorHAnsi" w:eastAsiaTheme="minorEastAsia" w:hAnsiTheme="minorHAnsi" w:cstheme="minorBidi"/>
                <w:kern w:val="0"/>
                <w:sz w:val="22"/>
                <w:szCs w:val="22"/>
                <w:lang w:eastAsia="fr-FR"/>
              </w:rPr>
              <w:tab/>
            </w:r>
            <w:r w:rsidRPr="009D3183">
              <w:rPr>
                <w:rStyle w:val="Lienhypertexte"/>
              </w:rPr>
              <w:t>STIPULATIONS DIVERSES</w:t>
            </w:r>
            <w:r>
              <w:rPr>
                <w:webHidden/>
              </w:rPr>
              <w:tab/>
            </w:r>
            <w:r>
              <w:rPr>
                <w:webHidden/>
              </w:rPr>
              <w:fldChar w:fldCharType="begin"/>
            </w:r>
            <w:r>
              <w:rPr>
                <w:webHidden/>
              </w:rPr>
              <w:instrText xml:space="preserve"> PAGEREF _Toc208846484 \h </w:instrText>
            </w:r>
            <w:r>
              <w:rPr>
                <w:webHidden/>
              </w:rPr>
            </w:r>
            <w:r>
              <w:rPr>
                <w:webHidden/>
              </w:rPr>
              <w:fldChar w:fldCharType="separate"/>
            </w:r>
            <w:r>
              <w:rPr>
                <w:webHidden/>
              </w:rPr>
              <w:t>24</w:t>
            </w:r>
            <w:r>
              <w:rPr>
                <w:webHidden/>
              </w:rPr>
              <w:fldChar w:fldCharType="end"/>
            </w:r>
          </w:hyperlink>
        </w:p>
        <w:p w14:paraId="3234BEFD" w14:textId="72E649CD" w:rsidR="00841653" w:rsidRDefault="00841653">
          <w:pPr>
            <w:pStyle w:val="TM2"/>
            <w:rPr>
              <w:rFonts w:asciiTheme="minorHAnsi" w:eastAsiaTheme="minorEastAsia" w:hAnsiTheme="minorHAnsi" w:cstheme="minorBidi"/>
              <w:kern w:val="0"/>
              <w:sz w:val="22"/>
              <w:szCs w:val="22"/>
              <w:lang w:eastAsia="fr-FR"/>
            </w:rPr>
          </w:pPr>
          <w:hyperlink w:anchor="_Toc208846485" w:history="1">
            <w:r w:rsidRPr="009D3183">
              <w:rPr>
                <w:rStyle w:val="Lienhypertexte"/>
              </w:rPr>
              <w:t>10.5</w:t>
            </w:r>
            <w:r>
              <w:rPr>
                <w:rFonts w:asciiTheme="minorHAnsi" w:eastAsiaTheme="minorEastAsia" w:hAnsiTheme="minorHAnsi" w:cstheme="minorBidi"/>
                <w:kern w:val="0"/>
                <w:sz w:val="22"/>
                <w:szCs w:val="22"/>
                <w:lang w:eastAsia="fr-FR"/>
              </w:rPr>
              <w:tab/>
            </w:r>
            <w:r w:rsidRPr="009D3183">
              <w:rPr>
                <w:rStyle w:val="Lienhypertexte"/>
              </w:rPr>
              <w:t>OBLIGATION DE VIGILANCE</w:t>
            </w:r>
            <w:r>
              <w:rPr>
                <w:webHidden/>
              </w:rPr>
              <w:tab/>
            </w:r>
            <w:r>
              <w:rPr>
                <w:webHidden/>
              </w:rPr>
              <w:fldChar w:fldCharType="begin"/>
            </w:r>
            <w:r>
              <w:rPr>
                <w:webHidden/>
              </w:rPr>
              <w:instrText xml:space="preserve"> PAGEREF _Toc208846485 \h </w:instrText>
            </w:r>
            <w:r>
              <w:rPr>
                <w:webHidden/>
              </w:rPr>
            </w:r>
            <w:r>
              <w:rPr>
                <w:webHidden/>
              </w:rPr>
              <w:fldChar w:fldCharType="separate"/>
            </w:r>
            <w:r>
              <w:rPr>
                <w:webHidden/>
              </w:rPr>
              <w:t>24</w:t>
            </w:r>
            <w:r>
              <w:rPr>
                <w:webHidden/>
              </w:rPr>
              <w:fldChar w:fldCharType="end"/>
            </w:r>
          </w:hyperlink>
        </w:p>
        <w:p w14:paraId="2C8FD0F2" w14:textId="6710AB42" w:rsidR="00841653" w:rsidRDefault="00841653">
          <w:pPr>
            <w:pStyle w:val="TM2"/>
            <w:rPr>
              <w:rFonts w:asciiTheme="minorHAnsi" w:eastAsiaTheme="minorEastAsia" w:hAnsiTheme="minorHAnsi" w:cstheme="minorBidi"/>
              <w:kern w:val="0"/>
              <w:sz w:val="22"/>
              <w:szCs w:val="22"/>
              <w:lang w:eastAsia="fr-FR"/>
            </w:rPr>
          </w:pPr>
          <w:hyperlink w:anchor="_Toc208846486" w:history="1">
            <w:r w:rsidRPr="009D3183">
              <w:rPr>
                <w:rStyle w:val="Lienhypertexte"/>
              </w:rPr>
              <w:t>10.6</w:t>
            </w:r>
            <w:r>
              <w:rPr>
                <w:rFonts w:asciiTheme="minorHAnsi" w:eastAsiaTheme="minorEastAsia" w:hAnsiTheme="minorHAnsi" w:cstheme="minorBidi"/>
                <w:kern w:val="0"/>
                <w:sz w:val="22"/>
                <w:szCs w:val="22"/>
                <w:lang w:eastAsia="fr-FR"/>
              </w:rPr>
              <w:tab/>
            </w:r>
            <w:r w:rsidRPr="009D3183">
              <w:rPr>
                <w:rStyle w:val="Lienhypertexte"/>
              </w:rPr>
              <w:t>PROTECTION DE LA MAIN D’ŒUVRE</w:t>
            </w:r>
            <w:r>
              <w:rPr>
                <w:webHidden/>
              </w:rPr>
              <w:tab/>
            </w:r>
            <w:r>
              <w:rPr>
                <w:webHidden/>
              </w:rPr>
              <w:fldChar w:fldCharType="begin"/>
            </w:r>
            <w:r>
              <w:rPr>
                <w:webHidden/>
              </w:rPr>
              <w:instrText xml:space="preserve"> PAGEREF _Toc208846486 \h </w:instrText>
            </w:r>
            <w:r>
              <w:rPr>
                <w:webHidden/>
              </w:rPr>
            </w:r>
            <w:r>
              <w:rPr>
                <w:webHidden/>
              </w:rPr>
              <w:fldChar w:fldCharType="separate"/>
            </w:r>
            <w:r>
              <w:rPr>
                <w:webHidden/>
              </w:rPr>
              <w:t>25</w:t>
            </w:r>
            <w:r>
              <w:rPr>
                <w:webHidden/>
              </w:rPr>
              <w:fldChar w:fldCharType="end"/>
            </w:r>
          </w:hyperlink>
        </w:p>
        <w:p w14:paraId="244F9002" w14:textId="41B3D273" w:rsidR="00841653" w:rsidRDefault="00841653">
          <w:pPr>
            <w:pStyle w:val="TM2"/>
            <w:rPr>
              <w:rFonts w:asciiTheme="minorHAnsi" w:eastAsiaTheme="minorEastAsia" w:hAnsiTheme="minorHAnsi" w:cstheme="minorBidi"/>
              <w:kern w:val="0"/>
              <w:sz w:val="22"/>
              <w:szCs w:val="22"/>
              <w:lang w:eastAsia="fr-FR"/>
            </w:rPr>
          </w:pPr>
          <w:hyperlink w:anchor="_Toc208846487" w:history="1">
            <w:r w:rsidRPr="009D3183">
              <w:rPr>
                <w:rStyle w:val="Lienhypertexte"/>
              </w:rPr>
              <w:t>10.7</w:t>
            </w:r>
            <w:r>
              <w:rPr>
                <w:rFonts w:asciiTheme="minorHAnsi" w:eastAsiaTheme="minorEastAsia" w:hAnsiTheme="minorHAnsi" w:cstheme="minorBidi"/>
                <w:kern w:val="0"/>
                <w:sz w:val="22"/>
                <w:szCs w:val="22"/>
                <w:lang w:eastAsia="fr-FR"/>
              </w:rPr>
              <w:tab/>
            </w:r>
            <w:r w:rsidRPr="009D3183">
              <w:rPr>
                <w:rStyle w:val="Lienhypertexte"/>
              </w:rPr>
              <w:t>PROTECTION DES DONNEES PERSONNELLES</w:t>
            </w:r>
            <w:r>
              <w:rPr>
                <w:webHidden/>
              </w:rPr>
              <w:tab/>
            </w:r>
            <w:r>
              <w:rPr>
                <w:webHidden/>
              </w:rPr>
              <w:fldChar w:fldCharType="begin"/>
            </w:r>
            <w:r>
              <w:rPr>
                <w:webHidden/>
              </w:rPr>
              <w:instrText xml:space="preserve"> PAGEREF _Toc208846487 \h </w:instrText>
            </w:r>
            <w:r>
              <w:rPr>
                <w:webHidden/>
              </w:rPr>
            </w:r>
            <w:r>
              <w:rPr>
                <w:webHidden/>
              </w:rPr>
              <w:fldChar w:fldCharType="separate"/>
            </w:r>
            <w:r>
              <w:rPr>
                <w:webHidden/>
              </w:rPr>
              <w:t>26</w:t>
            </w:r>
            <w:r>
              <w:rPr>
                <w:webHidden/>
              </w:rPr>
              <w:fldChar w:fldCharType="end"/>
            </w:r>
          </w:hyperlink>
        </w:p>
        <w:p w14:paraId="1B546A21" w14:textId="0ECF8AFE" w:rsidR="00841653" w:rsidRDefault="00841653">
          <w:pPr>
            <w:pStyle w:val="TM2"/>
            <w:rPr>
              <w:rFonts w:asciiTheme="minorHAnsi" w:eastAsiaTheme="minorEastAsia" w:hAnsiTheme="minorHAnsi" w:cstheme="minorBidi"/>
              <w:kern w:val="0"/>
              <w:sz w:val="22"/>
              <w:szCs w:val="22"/>
              <w:lang w:eastAsia="fr-FR"/>
            </w:rPr>
          </w:pPr>
          <w:hyperlink w:anchor="_Toc208846488" w:history="1">
            <w:r w:rsidRPr="009D3183">
              <w:rPr>
                <w:rStyle w:val="Lienhypertexte"/>
              </w:rPr>
              <w:t>10.8</w:t>
            </w:r>
            <w:r>
              <w:rPr>
                <w:rFonts w:asciiTheme="minorHAnsi" w:eastAsiaTheme="minorEastAsia" w:hAnsiTheme="minorHAnsi" w:cstheme="minorBidi"/>
                <w:kern w:val="0"/>
                <w:sz w:val="22"/>
                <w:szCs w:val="22"/>
                <w:lang w:eastAsia="fr-FR"/>
              </w:rPr>
              <w:tab/>
            </w:r>
            <w:r w:rsidRPr="009D3183">
              <w:rPr>
                <w:rStyle w:val="Lienhypertexte"/>
              </w:rPr>
              <w:t>RESILIATION</w:t>
            </w:r>
            <w:r>
              <w:rPr>
                <w:webHidden/>
              </w:rPr>
              <w:tab/>
            </w:r>
            <w:r>
              <w:rPr>
                <w:webHidden/>
              </w:rPr>
              <w:fldChar w:fldCharType="begin"/>
            </w:r>
            <w:r>
              <w:rPr>
                <w:webHidden/>
              </w:rPr>
              <w:instrText xml:space="preserve"> PAGEREF _Toc208846488 \h </w:instrText>
            </w:r>
            <w:r>
              <w:rPr>
                <w:webHidden/>
              </w:rPr>
            </w:r>
            <w:r>
              <w:rPr>
                <w:webHidden/>
              </w:rPr>
              <w:fldChar w:fldCharType="separate"/>
            </w:r>
            <w:r>
              <w:rPr>
                <w:webHidden/>
              </w:rPr>
              <w:t>26</w:t>
            </w:r>
            <w:r>
              <w:rPr>
                <w:webHidden/>
              </w:rPr>
              <w:fldChar w:fldCharType="end"/>
            </w:r>
          </w:hyperlink>
        </w:p>
        <w:p w14:paraId="10783FD2" w14:textId="6B6159C6" w:rsidR="00841653" w:rsidRDefault="00841653">
          <w:pPr>
            <w:pStyle w:val="TM2"/>
            <w:rPr>
              <w:rFonts w:asciiTheme="minorHAnsi" w:eastAsiaTheme="minorEastAsia" w:hAnsiTheme="minorHAnsi" w:cstheme="minorBidi"/>
              <w:kern w:val="0"/>
              <w:sz w:val="22"/>
              <w:szCs w:val="22"/>
              <w:lang w:eastAsia="fr-FR"/>
            </w:rPr>
          </w:pPr>
          <w:hyperlink w:anchor="_Toc208846489" w:history="1">
            <w:r w:rsidRPr="009D3183">
              <w:rPr>
                <w:rStyle w:val="Lienhypertexte"/>
              </w:rPr>
              <w:t>10.9</w:t>
            </w:r>
            <w:r>
              <w:rPr>
                <w:rFonts w:asciiTheme="minorHAnsi" w:eastAsiaTheme="minorEastAsia" w:hAnsiTheme="minorHAnsi" w:cstheme="minorBidi"/>
                <w:kern w:val="0"/>
                <w:sz w:val="22"/>
                <w:szCs w:val="22"/>
                <w:lang w:eastAsia="fr-FR"/>
              </w:rPr>
              <w:tab/>
            </w:r>
            <w:r w:rsidRPr="009D3183">
              <w:rPr>
                <w:rStyle w:val="Lienhypertexte"/>
              </w:rPr>
              <w:t>LITIGES ET CONTENTIEUX</w:t>
            </w:r>
            <w:r>
              <w:rPr>
                <w:webHidden/>
              </w:rPr>
              <w:tab/>
            </w:r>
            <w:r>
              <w:rPr>
                <w:webHidden/>
              </w:rPr>
              <w:fldChar w:fldCharType="begin"/>
            </w:r>
            <w:r>
              <w:rPr>
                <w:webHidden/>
              </w:rPr>
              <w:instrText xml:space="preserve"> PAGEREF _Toc208846489 \h </w:instrText>
            </w:r>
            <w:r>
              <w:rPr>
                <w:webHidden/>
              </w:rPr>
            </w:r>
            <w:r>
              <w:rPr>
                <w:webHidden/>
              </w:rPr>
              <w:fldChar w:fldCharType="separate"/>
            </w:r>
            <w:r>
              <w:rPr>
                <w:webHidden/>
              </w:rPr>
              <w:t>27</w:t>
            </w:r>
            <w:r>
              <w:rPr>
                <w:webHidden/>
              </w:rPr>
              <w:fldChar w:fldCharType="end"/>
            </w:r>
          </w:hyperlink>
        </w:p>
        <w:p w14:paraId="703507DE" w14:textId="4D419914" w:rsidR="00841653" w:rsidRDefault="00841653">
          <w:pPr>
            <w:pStyle w:val="TM1"/>
            <w:rPr>
              <w:rFonts w:asciiTheme="minorHAnsi" w:eastAsiaTheme="minorEastAsia" w:hAnsiTheme="minorHAnsi" w:cstheme="minorBidi"/>
              <w:kern w:val="0"/>
              <w:sz w:val="22"/>
              <w:szCs w:val="22"/>
              <w:lang w:eastAsia="fr-FR"/>
            </w:rPr>
          </w:pPr>
          <w:hyperlink w:anchor="_Toc208846490" w:history="1">
            <w:r w:rsidRPr="009D3183">
              <w:rPr>
                <w:rStyle w:val="Lienhypertexte"/>
              </w:rPr>
              <w:t>11.</w:t>
            </w:r>
            <w:r>
              <w:rPr>
                <w:rFonts w:asciiTheme="minorHAnsi" w:eastAsiaTheme="minorEastAsia" w:hAnsiTheme="minorHAnsi" w:cstheme="minorBidi"/>
                <w:kern w:val="0"/>
                <w:sz w:val="22"/>
                <w:szCs w:val="22"/>
                <w:lang w:eastAsia="fr-FR"/>
              </w:rPr>
              <w:tab/>
            </w:r>
            <w:r w:rsidRPr="009D3183">
              <w:rPr>
                <w:rStyle w:val="Lienhypertexte"/>
              </w:rPr>
              <w:t>CLAUSES TECHNIQUES</w:t>
            </w:r>
            <w:r>
              <w:rPr>
                <w:webHidden/>
              </w:rPr>
              <w:tab/>
            </w:r>
            <w:r>
              <w:rPr>
                <w:webHidden/>
              </w:rPr>
              <w:fldChar w:fldCharType="begin"/>
            </w:r>
            <w:r>
              <w:rPr>
                <w:webHidden/>
              </w:rPr>
              <w:instrText xml:space="preserve"> PAGEREF _Toc208846490 \h </w:instrText>
            </w:r>
            <w:r>
              <w:rPr>
                <w:webHidden/>
              </w:rPr>
            </w:r>
            <w:r>
              <w:rPr>
                <w:webHidden/>
              </w:rPr>
              <w:fldChar w:fldCharType="separate"/>
            </w:r>
            <w:r>
              <w:rPr>
                <w:webHidden/>
              </w:rPr>
              <w:t>27</w:t>
            </w:r>
            <w:r>
              <w:rPr>
                <w:webHidden/>
              </w:rPr>
              <w:fldChar w:fldCharType="end"/>
            </w:r>
          </w:hyperlink>
        </w:p>
        <w:p w14:paraId="3D7BD2C6" w14:textId="35BA33E4" w:rsidR="00841653" w:rsidRDefault="00841653">
          <w:pPr>
            <w:pStyle w:val="TM2"/>
            <w:rPr>
              <w:rFonts w:asciiTheme="minorHAnsi" w:eastAsiaTheme="minorEastAsia" w:hAnsiTheme="minorHAnsi" w:cstheme="minorBidi"/>
              <w:kern w:val="0"/>
              <w:sz w:val="22"/>
              <w:szCs w:val="22"/>
              <w:lang w:eastAsia="fr-FR"/>
            </w:rPr>
          </w:pPr>
          <w:hyperlink w:anchor="_Toc208846491" w:history="1">
            <w:r w:rsidRPr="009D3183">
              <w:rPr>
                <w:rStyle w:val="Lienhypertexte"/>
              </w:rPr>
              <w:t>11.1</w:t>
            </w:r>
            <w:r>
              <w:rPr>
                <w:rFonts w:asciiTheme="minorHAnsi" w:eastAsiaTheme="minorEastAsia" w:hAnsiTheme="minorHAnsi" w:cstheme="minorBidi"/>
                <w:kern w:val="0"/>
                <w:sz w:val="22"/>
                <w:szCs w:val="22"/>
                <w:lang w:eastAsia="fr-FR"/>
              </w:rPr>
              <w:tab/>
            </w:r>
            <w:r w:rsidRPr="009D3183">
              <w:rPr>
                <w:rStyle w:val="Lienhypertexte"/>
              </w:rPr>
              <w:t>DOCUMENTS A REMETTRE AU MAITRE D’OUVRAGE</w:t>
            </w:r>
            <w:r>
              <w:rPr>
                <w:webHidden/>
              </w:rPr>
              <w:tab/>
            </w:r>
            <w:r>
              <w:rPr>
                <w:webHidden/>
              </w:rPr>
              <w:fldChar w:fldCharType="begin"/>
            </w:r>
            <w:r>
              <w:rPr>
                <w:webHidden/>
              </w:rPr>
              <w:instrText xml:space="preserve"> PAGEREF _Toc208846491 \h </w:instrText>
            </w:r>
            <w:r>
              <w:rPr>
                <w:webHidden/>
              </w:rPr>
            </w:r>
            <w:r>
              <w:rPr>
                <w:webHidden/>
              </w:rPr>
              <w:fldChar w:fldCharType="separate"/>
            </w:r>
            <w:r>
              <w:rPr>
                <w:webHidden/>
              </w:rPr>
              <w:t>27</w:t>
            </w:r>
            <w:r>
              <w:rPr>
                <w:webHidden/>
              </w:rPr>
              <w:fldChar w:fldCharType="end"/>
            </w:r>
          </w:hyperlink>
        </w:p>
        <w:p w14:paraId="5251CAF9" w14:textId="2494DC84" w:rsidR="00841653" w:rsidRDefault="00841653">
          <w:pPr>
            <w:pStyle w:val="TM2"/>
            <w:rPr>
              <w:rFonts w:asciiTheme="minorHAnsi" w:eastAsiaTheme="minorEastAsia" w:hAnsiTheme="minorHAnsi" w:cstheme="minorBidi"/>
              <w:kern w:val="0"/>
              <w:sz w:val="22"/>
              <w:szCs w:val="22"/>
              <w:lang w:eastAsia="fr-FR"/>
            </w:rPr>
          </w:pPr>
          <w:hyperlink w:anchor="_Toc208846492" w:history="1">
            <w:r w:rsidRPr="009D3183">
              <w:rPr>
                <w:rStyle w:val="Lienhypertexte"/>
              </w:rPr>
              <w:t>11.2</w:t>
            </w:r>
            <w:r>
              <w:rPr>
                <w:rFonts w:asciiTheme="minorHAnsi" w:eastAsiaTheme="minorEastAsia" w:hAnsiTheme="minorHAnsi" w:cstheme="minorBidi"/>
                <w:kern w:val="0"/>
                <w:sz w:val="22"/>
                <w:szCs w:val="22"/>
                <w:lang w:eastAsia="fr-FR"/>
              </w:rPr>
              <w:tab/>
            </w:r>
            <w:r w:rsidRPr="009D3183">
              <w:rPr>
                <w:rStyle w:val="Lienhypertexte"/>
              </w:rPr>
              <w:t>ORDRES DE SERVICE</w:t>
            </w:r>
            <w:r>
              <w:rPr>
                <w:webHidden/>
              </w:rPr>
              <w:tab/>
            </w:r>
            <w:r>
              <w:rPr>
                <w:webHidden/>
              </w:rPr>
              <w:fldChar w:fldCharType="begin"/>
            </w:r>
            <w:r>
              <w:rPr>
                <w:webHidden/>
              </w:rPr>
              <w:instrText xml:space="preserve"> PAGEREF _Toc208846492 \h </w:instrText>
            </w:r>
            <w:r>
              <w:rPr>
                <w:webHidden/>
              </w:rPr>
            </w:r>
            <w:r>
              <w:rPr>
                <w:webHidden/>
              </w:rPr>
              <w:fldChar w:fldCharType="separate"/>
            </w:r>
            <w:r>
              <w:rPr>
                <w:webHidden/>
              </w:rPr>
              <w:t>28</w:t>
            </w:r>
            <w:r>
              <w:rPr>
                <w:webHidden/>
              </w:rPr>
              <w:fldChar w:fldCharType="end"/>
            </w:r>
          </w:hyperlink>
        </w:p>
        <w:p w14:paraId="26E49284" w14:textId="5AD27D1F" w:rsidR="00841653" w:rsidRDefault="00841653">
          <w:pPr>
            <w:pStyle w:val="TM2"/>
            <w:rPr>
              <w:rFonts w:asciiTheme="minorHAnsi" w:eastAsiaTheme="minorEastAsia" w:hAnsiTheme="minorHAnsi" w:cstheme="minorBidi"/>
              <w:kern w:val="0"/>
              <w:sz w:val="22"/>
              <w:szCs w:val="22"/>
              <w:lang w:eastAsia="fr-FR"/>
            </w:rPr>
          </w:pPr>
          <w:hyperlink w:anchor="_Toc208846493" w:history="1">
            <w:r w:rsidRPr="009D3183">
              <w:rPr>
                <w:rStyle w:val="Lienhypertexte"/>
              </w:rPr>
              <w:t>11.3</w:t>
            </w:r>
            <w:r>
              <w:rPr>
                <w:rFonts w:asciiTheme="minorHAnsi" w:eastAsiaTheme="minorEastAsia" w:hAnsiTheme="minorHAnsi" w:cstheme="minorBidi"/>
                <w:kern w:val="0"/>
                <w:sz w:val="22"/>
                <w:szCs w:val="22"/>
                <w:lang w:eastAsia="fr-FR"/>
              </w:rPr>
              <w:tab/>
            </w:r>
            <w:r w:rsidRPr="009D3183">
              <w:rPr>
                <w:rStyle w:val="Lienhypertexte"/>
              </w:rPr>
              <w:t>VERIFICATION DES PROJETS DE DECOMPTE DES ENTREPRISES</w:t>
            </w:r>
            <w:r>
              <w:rPr>
                <w:webHidden/>
              </w:rPr>
              <w:tab/>
            </w:r>
            <w:r>
              <w:rPr>
                <w:webHidden/>
              </w:rPr>
              <w:fldChar w:fldCharType="begin"/>
            </w:r>
            <w:r>
              <w:rPr>
                <w:webHidden/>
              </w:rPr>
              <w:instrText xml:space="preserve"> PAGEREF _Toc208846493 \h </w:instrText>
            </w:r>
            <w:r>
              <w:rPr>
                <w:webHidden/>
              </w:rPr>
            </w:r>
            <w:r>
              <w:rPr>
                <w:webHidden/>
              </w:rPr>
              <w:fldChar w:fldCharType="separate"/>
            </w:r>
            <w:r>
              <w:rPr>
                <w:webHidden/>
              </w:rPr>
              <w:t>28</w:t>
            </w:r>
            <w:r>
              <w:rPr>
                <w:webHidden/>
              </w:rPr>
              <w:fldChar w:fldCharType="end"/>
            </w:r>
          </w:hyperlink>
        </w:p>
        <w:p w14:paraId="29D5A68D" w14:textId="5C6FFDB1" w:rsidR="00841653" w:rsidRDefault="00841653">
          <w:pPr>
            <w:pStyle w:val="TM2"/>
            <w:rPr>
              <w:rFonts w:asciiTheme="minorHAnsi" w:eastAsiaTheme="minorEastAsia" w:hAnsiTheme="minorHAnsi" w:cstheme="minorBidi"/>
              <w:kern w:val="0"/>
              <w:sz w:val="22"/>
              <w:szCs w:val="22"/>
              <w:lang w:eastAsia="fr-FR"/>
            </w:rPr>
          </w:pPr>
          <w:hyperlink w:anchor="_Toc208846494" w:history="1">
            <w:r w:rsidRPr="009D3183">
              <w:rPr>
                <w:rStyle w:val="Lienhypertexte"/>
              </w:rPr>
              <w:t>11.4</w:t>
            </w:r>
            <w:r>
              <w:rPr>
                <w:rFonts w:asciiTheme="minorHAnsi" w:eastAsiaTheme="minorEastAsia" w:hAnsiTheme="minorHAnsi" w:cstheme="minorBidi"/>
                <w:kern w:val="0"/>
                <w:sz w:val="22"/>
                <w:szCs w:val="22"/>
                <w:lang w:eastAsia="fr-FR"/>
              </w:rPr>
              <w:tab/>
            </w:r>
            <w:r w:rsidRPr="009D3183">
              <w:rPr>
                <w:rStyle w:val="Lienhypertexte"/>
              </w:rPr>
              <w:t>AGREMENT DES SOUS-TRAITANTS DES ENTREPRISES CHARGEES DE L’EXECUTION DES PRRESTATIONS</w:t>
            </w:r>
            <w:r>
              <w:rPr>
                <w:webHidden/>
              </w:rPr>
              <w:tab/>
            </w:r>
            <w:r>
              <w:rPr>
                <w:webHidden/>
              </w:rPr>
              <w:fldChar w:fldCharType="begin"/>
            </w:r>
            <w:r>
              <w:rPr>
                <w:webHidden/>
              </w:rPr>
              <w:instrText xml:space="preserve"> PAGEREF _Toc208846494 \h </w:instrText>
            </w:r>
            <w:r>
              <w:rPr>
                <w:webHidden/>
              </w:rPr>
            </w:r>
            <w:r>
              <w:rPr>
                <w:webHidden/>
              </w:rPr>
              <w:fldChar w:fldCharType="separate"/>
            </w:r>
            <w:r>
              <w:rPr>
                <w:webHidden/>
              </w:rPr>
              <w:t>28</w:t>
            </w:r>
            <w:r>
              <w:rPr>
                <w:webHidden/>
              </w:rPr>
              <w:fldChar w:fldCharType="end"/>
            </w:r>
          </w:hyperlink>
        </w:p>
        <w:p w14:paraId="0463257A" w14:textId="76C9E42E" w:rsidR="00841653" w:rsidRDefault="00841653">
          <w:pPr>
            <w:pStyle w:val="TM2"/>
            <w:rPr>
              <w:rFonts w:asciiTheme="minorHAnsi" w:eastAsiaTheme="minorEastAsia" w:hAnsiTheme="minorHAnsi" w:cstheme="minorBidi"/>
              <w:kern w:val="0"/>
              <w:sz w:val="22"/>
              <w:szCs w:val="22"/>
              <w:lang w:eastAsia="fr-FR"/>
            </w:rPr>
          </w:pPr>
          <w:hyperlink w:anchor="_Toc208846495" w:history="1">
            <w:r w:rsidRPr="009D3183">
              <w:rPr>
                <w:rStyle w:val="Lienhypertexte"/>
              </w:rPr>
              <w:t>11.5</w:t>
            </w:r>
            <w:r>
              <w:rPr>
                <w:rFonts w:asciiTheme="minorHAnsi" w:eastAsiaTheme="minorEastAsia" w:hAnsiTheme="minorHAnsi" w:cstheme="minorBidi"/>
                <w:kern w:val="0"/>
                <w:sz w:val="22"/>
                <w:szCs w:val="22"/>
                <w:lang w:eastAsia="fr-FR"/>
              </w:rPr>
              <w:tab/>
            </w:r>
            <w:r w:rsidRPr="009D3183">
              <w:rPr>
                <w:rStyle w:val="Lienhypertexte"/>
              </w:rPr>
              <w:t>INSTRUCTION DES MEMOIRES DE RECLAMATION</w:t>
            </w:r>
            <w:r>
              <w:rPr>
                <w:webHidden/>
              </w:rPr>
              <w:tab/>
            </w:r>
            <w:r>
              <w:rPr>
                <w:webHidden/>
              </w:rPr>
              <w:fldChar w:fldCharType="begin"/>
            </w:r>
            <w:r>
              <w:rPr>
                <w:webHidden/>
              </w:rPr>
              <w:instrText xml:space="preserve"> PAGEREF _Toc208846495 \h </w:instrText>
            </w:r>
            <w:r>
              <w:rPr>
                <w:webHidden/>
              </w:rPr>
            </w:r>
            <w:r>
              <w:rPr>
                <w:webHidden/>
              </w:rPr>
              <w:fldChar w:fldCharType="separate"/>
            </w:r>
            <w:r>
              <w:rPr>
                <w:webHidden/>
              </w:rPr>
              <w:t>28</w:t>
            </w:r>
            <w:r>
              <w:rPr>
                <w:webHidden/>
              </w:rPr>
              <w:fldChar w:fldCharType="end"/>
            </w:r>
          </w:hyperlink>
        </w:p>
        <w:p w14:paraId="6AA159E9" w14:textId="725A9DF8" w:rsidR="00841653" w:rsidRDefault="00841653">
          <w:pPr>
            <w:pStyle w:val="TM1"/>
            <w:rPr>
              <w:rFonts w:asciiTheme="minorHAnsi" w:eastAsiaTheme="minorEastAsia" w:hAnsiTheme="minorHAnsi" w:cstheme="minorBidi"/>
              <w:kern w:val="0"/>
              <w:sz w:val="22"/>
              <w:szCs w:val="22"/>
              <w:lang w:eastAsia="fr-FR"/>
            </w:rPr>
          </w:pPr>
          <w:hyperlink w:anchor="_Toc208846496" w:history="1">
            <w:r w:rsidRPr="009D3183">
              <w:rPr>
                <w:rStyle w:val="Lienhypertexte"/>
              </w:rPr>
              <w:t>12.</w:t>
            </w:r>
            <w:r>
              <w:rPr>
                <w:rFonts w:asciiTheme="minorHAnsi" w:eastAsiaTheme="minorEastAsia" w:hAnsiTheme="minorHAnsi" w:cstheme="minorBidi"/>
                <w:kern w:val="0"/>
                <w:sz w:val="22"/>
                <w:szCs w:val="22"/>
                <w:lang w:eastAsia="fr-FR"/>
              </w:rPr>
              <w:tab/>
            </w:r>
            <w:r w:rsidRPr="009D3183">
              <w:rPr>
                <w:rStyle w:val="Lienhypertexte"/>
              </w:rPr>
              <w:t>CONFIDENTIALITE</w:t>
            </w:r>
            <w:r>
              <w:rPr>
                <w:webHidden/>
              </w:rPr>
              <w:tab/>
            </w:r>
            <w:r>
              <w:rPr>
                <w:webHidden/>
              </w:rPr>
              <w:fldChar w:fldCharType="begin"/>
            </w:r>
            <w:r>
              <w:rPr>
                <w:webHidden/>
              </w:rPr>
              <w:instrText xml:space="preserve"> PAGEREF _Toc208846496 \h </w:instrText>
            </w:r>
            <w:r>
              <w:rPr>
                <w:webHidden/>
              </w:rPr>
            </w:r>
            <w:r>
              <w:rPr>
                <w:webHidden/>
              </w:rPr>
              <w:fldChar w:fldCharType="separate"/>
            </w:r>
            <w:r>
              <w:rPr>
                <w:webHidden/>
              </w:rPr>
              <w:t>28</w:t>
            </w:r>
            <w:r>
              <w:rPr>
                <w:webHidden/>
              </w:rPr>
              <w:fldChar w:fldCharType="end"/>
            </w:r>
          </w:hyperlink>
        </w:p>
        <w:p w14:paraId="4B03405F" w14:textId="631A371B" w:rsidR="00841653" w:rsidRDefault="00841653">
          <w:pPr>
            <w:pStyle w:val="TM2"/>
            <w:rPr>
              <w:rFonts w:asciiTheme="minorHAnsi" w:eastAsiaTheme="minorEastAsia" w:hAnsiTheme="minorHAnsi" w:cstheme="minorBidi"/>
              <w:kern w:val="0"/>
              <w:sz w:val="22"/>
              <w:szCs w:val="22"/>
              <w:lang w:eastAsia="fr-FR"/>
            </w:rPr>
          </w:pPr>
          <w:hyperlink w:anchor="_Toc208846497" w:history="1">
            <w:r w:rsidRPr="009D3183">
              <w:rPr>
                <w:rStyle w:val="Lienhypertexte"/>
              </w:rPr>
              <w:t>12.1</w:t>
            </w:r>
            <w:r>
              <w:rPr>
                <w:rFonts w:asciiTheme="minorHAnsi" w:eastAsiaTheme="minorEastAsia" w:hAnsiTheme="minorHAnsi" w:cstheme="minorBidi"/>
                <w:kern w:val="0"/>
                <w:sz w:val="22"/>
                <w:szCs w:val="22"/>
                <w:lang w:eastAsia="fr-FR"/>
              </w:rPr>
              <w:tab/>
            </w:r>
            <w:r w:rsidRPr="009D3183">
              <w:rPr>
                <w:rStyle w:val="Lienhypertexte"/>
              </w:rPr>
              <w:t>OBLIGATIONS DE CONFIDENTIALITE</w:t>
            </w:r>
            <w:r>
              <w:rPr>
                <w:webHidden/>
              </w:rPr>
              <w:tab/>
            </w:r>
            <w:r>
              <w:rPr>
                <w:webHidden/>
              </w:rPr>
              <w:fldChar w:fldCharType="begin"/>
            </w:r>
            <w:r>
              <w:rPr>
                <w:webHidden/>
              </w:rPr>
              <w:instrText xml:space="preserve"> PAGEREF _Toc208846497 \h </w:instrText>
            </w:r>
            <w:r>
              <w:rPr>
                <w:webHidden/>
              </w:rPr>
            </w:r>
            <w:r>
              <w:rPr>
                <w:webHidden/>
              </w:rPr>
              <w:fldChar w:fldCharType="separate"/>
            </w:r>
            <w:r>
              <w:rPr>
                <w:webHidden/>
              </w:rPr>
              <w:t>28</w:t>
            </w:r>
            <w:r>
              <w:rPr>
                <w:webHidden/>
              </w:rPr>
              <w:fldChar w:fldCharType="end"/>
            </w:r>
          </w:hyperlink>
        </w:p>
        <w:p w14:paraId="56C95899" w14:textId="5F01AF37" w:rsidR="00841653" w:rsidRDefault="00841653">
          <w:pPr>
            <w:pStyle w:val="TM2"/>
            <w:rPr>
              <w:rFonts w:asciiTheme="minorHAnsi" w:eastAsiaTheme="minorEastAsia" w:hAnsiTheme="minorHAnsi" w:cstheme="minorBidi"/>
              <w:kern w:val="0"/>
              <w:sz w:val="22"/>
              <w:szCs w:val="22"/>
              <w:lang w:eastAsia="fr-FR"/>
            </w:rPr>
          </w:pPr>
          <w:hyperlink w:anchor="_Toc208846498" w:history="1">
            <w:r w:rsidRPr="009D3183">
              <w:rPr>
                <w:rStyle w:val="Lienhypertexte"/>
              </w:rPr>
              <w:t>12.2</w:t>
            </w:r>
            <w:r>
              <w:rPr>
                <w:rFonts w:asciiTheme="minorHAnsi" w:eastAsiaTheme="minorEastAsia" w:hAnsiTheme="minorHAnsi" w:cstheme="minorBidi"/>
                <w:kern w:val="0"/>
                <w:sz w:val="22"/>
                <w:szCs w:val="22"/>
                <w:lang w:eastAsia="fr-FR"/>
              </w:rPr>
              <w:tab/>
            </w:r>
            <w:r w:rsidRPr="009D3183">
              <w:rPr>
                <w:rStyle w:val="Lienhypertexte"/>
              </w:rPr>
              <w:t>CONFIDENTIALITE ET PROTECTION DES DONNEES A CARACTERE PERSONNEL</w:t>
            </w:r>
            <w:r>
              <w:rPr>
                <w:webHidden/>
              </w:rPr>
              <w:tab/>
            </w:r>
            <w:r>
              <w:rPr>
                <w:webHidden/>
              </w:rPr>
              <w:fldChar w:fldCharType="begin"/>
            </w:r>
            <w:r>
              <w:rPr>
                <w:webHidden/>
              </w:rPr>
              <w:instrText xml:space="preserve"> PAGEREF _Toc208846498 \h </w:instrText>
            </w:r>
            <w:r>
              <w:rPr>
                <w:webHidden/>
              </w:rPr>
            </w:r>
            <w:r>
              <w:rPr>
                <w:webHidden/>
              </w:rPr>
              <w:fldChar w:fldCharType="separate"/>
            </w:r>
            <w:r>
              <w:rPr>
                <w:webHidden/>
              </w:rPr>
              <w:t>29</w:t>
            </w:r>
            <w:r>
              <w:rPr>
                <w:webHidden/>
              </w:rPr>
              <w:fldChar w:fldCharType="end"/>
            </w:r>
          </w:hyperlink>
        </w:p>
        <w:p w14:paraId="0558C87E" w14:textId="49764368" w:rsidR="00841653" w:rsidRDefault="00841653">
          <w:pPr>
            <w:pStyle w:val="TM1"/>
            <w:rPr>
              <w:rFonts w:asciiTheme="minorHAnsi" w:eastAsiaTheme="minorEastAsia" w:hAnsiTheme="minorHAnsi" w:cstheme="minorBidi"/>
              <w:kern w:val="0"/>
              <w:sz w:val="22"/>
              <w:szCs w:val="22"/>
              <w:lang w:eastAsia="fr-FR"/>
            </w:rPr>
          </w:pPr>
          <w:hyperlink w:anchor="_Toc208846499" w:history="1">
            <w:r w:rsidRPr="009D3183">
              <w:rPr>
                <w:rStyle w:val="Lienhypertexte"/>
              </w:rPr>
              <w:t>13.</w:t>
            </w:r>
            <w:r>
              <w:rPr>
                <w:rFonts w:asciiTheme="minorHAnsi" w:eastAsiaTheme="minorEastAsia" w:hAnsiTheme="minorHAnsi" w:cstheme="minorBidi"/>
                <w:kern w:val="0"/>
                <w:sz w:val="22"/>
                <w:szCs w:val="22"/>
                <w:lang w:eastAsia="fr-FR"/>
              </w:rPr>
              <w:tab/>
            </w:r>
            <w:r w:rsidRPr="009D3183">
              <w:rPr>
                <w:rStyle w:val="Lienhypertexte"/>
              </w:rPr>
              <w:t>MESURES DE SECURITE</w:t>
            </w:r>
            <w:r>
              <w:rPr>
                <w:webHidden/>
              </w:rPr>
              <w:tab/>
            </w:r>
            <w:r>
              <w:rPr>
                <w:webHidden/>
              </w:rPr>
              <w:fldChar w:fldCharType="begin"/>
            </w:r>
            <w:r>
              <w:rPr>
                <w:webHidden/>
              </w:rPr>
              <w:instrText xml:space="preserve"> PAGEREF _Toc208846499 \h </w:instrText>
            </w:r>
            <w:r>
              <w:rPr>
                <w:webHidden/>
              </w:rPr>
            </w:r>
            <w:r>
              <w:rPr>
                <w:webHidden/>
              </w:rPr>
              <w:fldChar w:fldCharType="separate"/>
            </w:r>
            <w:r>
              <w:rPr>
                <w:webHidden/>
              </w:rPr>
              <w:t>30</w:t>
            </w:r>
            <w:r>
              <w:rPr>
                <w:webHidden/>
              </w:rPr>
              <w:fldChar w:fldCharType="end"/>
            </w:r>
          </w:hyperlink>
        </w:p>
        <w:p w14:paraId="3A103442" w14:textId="2F02B0F7" w:rsidR="00841653" w:rsidRDefault="00841653">
          <w:pPr>
            <w:pStyle w:val="TM1"/>
            <w:rPr>
              <w:rFonts w:asciiTheme="minorHAnsi" w:eastAsiaTheme="minorEastAsia" w:hAnsiTheme="minorHAnsi" w:cstheme="minorBidi"/>
              <w:kern w:val="0"/>
              <w:sz w:val="22"/>
              <w:szCs w:val="22"/>
              <w:lang w:eastAsia="fr-FR"/>
            </w:rPr>
          </w:pPr>
          <w:hyperlink w:anchor="_Toc208846500" w:history="1">
            <w:r w:rsidRPr="009D3183">
              <w:rPr>
                <w:rStyle w:val="Lienhypertexte"/>
              </w:rPr>
              <w:t>14.</w:t>
            </w:r>
            <w:r>
              <w:rPr>
                <w:rFonts w:asciiTheme="minorHAnsi" w:eastAsiaTheme="minorEastAsia" w:hAnsiTheme="minorHAnsi" w:cstheme="minorBidi"/>
                <w:kern w:val="0"/>
                <w:sz w:val="22"/>
                <w:szCs w:val="22"/>
                <w:lang w:eastAsia="fr-FR"/>
              </w:rPr>
              <w:tab/>
            </w:r>
            <w:r w:rsidRPr="009D3183">
              <w:rPr>
                <w:rStyle w:val="Lienhypertexte"/>
              </w:rPr>
              <w:t>DEROGATIONS AU CCAG</w:t>
            </w:r>
            <w:r>
              <w:rPr>
                <w:webHidden/>
              </w:rPr>
              <w:tab/>
            </w:r>
            <w:r>
              <w:rPr>
                <w:webHidden/>
              </w:rPr>
              <w:fldChar w:fldCharType="begin"/>
            </w:r>
            <w:r>
              <w:rPr>
                <w:webHidden/>
              </w:rPr>
              <w:instrText xml:space="preserve"> PAGEREF _Toc208846500 \h </w:instrText>
            </w:r>
            <w:r>
              <w:rPr>
                <w:webHidden/>
              </w:rPr>
            </w:r>
            <w:r>
              <w:rPr>
                <w:webHidden/>
              </w:rPr>
              <w:fldChar w:fldCharType="separate"/>
            </w:r>
            <w:r>
              <w:rPr>
                <w:webHidden/>
              </w:rPr>
              <w:t>30</w:t>
            </w:r>
            <w:r>
              <w:rPr>
                <w:webHidden/>
              </w:rPr>
              <w:fldChar w:fldCharType="end"/>
            </w:r>
          </w:hyperlink>
        </w:p>
        <w:p w14:paraId="1AB1A172" w14:textId="576D30AC" w:rsidR="00841653" w:rsidRDefault="00841653">
          <w:pPr>
            <w:pStyle w:val="TM1"/>
            <w:rPr>
              <w:rFonts w:asciiTheme="minorHAnsi" w:eastAsiaTheme="minorEastAsia" w:hAnsiTheme="minorHAnsi" w:cstheme="minorBidi"/>
              <w:kern w:val="0"/>
              <w:sz w:val="22"/>
              <w:szCs w:val="22"/>
              <w:lang w:eastAsia="fr-FR"/>
            </w:rPr>
          </w:pPr>
          <w:hyperlink w:anchor="_Toc208846501" w:history="1">
            <w:r w:rsidRPr="009D3183">
              <w:rPr>
                <w:rStyle w:val="Lienhypertexte"/>
              </w:rPr>
              <w:t>15.</w:t>
            </w:r>
            <w:r>
              <w:rPr>
                <w:rFonts w:asciiTheme="minorHAnsi" w:eastAsiaTheme="minorEastAsia" w:hAnsiTheme="minorHAnsi" w:cstheme="minorBidi"/>
                <w:kern w:val="0"/>
                <w:sz w:val="22"/>
                <w:szCs w:val="22"/>
                <w:lang w:eastAsia="fr-FR"/>
              </w:rPr>
              <w:tab/>
            </w:r>
            <w:r w:rsidRPr="009D3183">
              <w:rPr>
                <w:rStyle w:val="Lienhypertexte"/>
              </w:rPr>
              <w:t>SIGNATURES</w:t>
            </w:r>
            <w:r>
              <w:rPr>
                <w:webHidden/>
              </w:rPr>
              <w:tab/>
            </w:r>
            <w:r>
              <w:rPr>
                <w:webHidden/>
              </w:rPr>
              <w:fldChar w:fldCharType="begin"/>
            </w:r>
            <w:r>
              <w:rPr>
                <w:webHidden/>
              </w:rPr>
              <w:instrText xml:space="preserve"> PAGEREF _Toc208846501 \h </w:instrText>
            </w:r>
            <w:r>
              <w:rPr>
                <w:webHidden/>
              </w:rPr>
            </w:r>
            <w:r>
              <w:rPr>
                <w:webHidden/>
              </w:rPr>
              <w:fldChar w:fldCharType="separate"/>
            </w:r>
            <w:r>
              <w:rPr>
                <w:webHidden/>
              </w:rPr>
              <w:t>31</w:t>
            </w:r>
            <w:r>
              <w:rPr>
                <w:webHidden/>
              </w:rPr>
              <w:fldChar w:fldCharType="end"/>
            </w:r>
          </w:hyperlink>
        </w:p>
        <w:p w14:paraId="2B8B413F" w14:textId="60B2E04F" w:rsidR="00841653" w:rsidRDefault="00841653">
          <w:pPr>
            <w:pStyle w:val="TM1"/>
            <w:rPr>
              <w:rFonts w:asciiTheme="minorHAnsi" w:eastAsiaTheme="minorEastAsia" w:hAnsiTheme="minorHAnsi" w:cstheme="minorBidi"/>
              <w:kern w:val="0"/>
              <w:sz w:val="22"/>
              <w:szCs w:val="22"/>
              <w:lang w:eastAsia="fr-FR"/>
            </w:rPr>
          </w:pPr>
          <w:hyperlink w:anchor="_Toc208846502" w:history="1">
            <w:r w:rsidRPr="009D3183">
              <w:rPr>
                <w:rStyle w:val="Lienhypertexte"/>
              </w:rPr>
              <w:t>16.</w:t>
            </w:r>
            <w:r>
              <w:rPr>
                <w:rFonts w:asciiTheme="minorHAnsi" w:eastAsiaTheme="minorEastAsia" w:hAnsiTheme="minorHAnsi" w:cstheme="minorBidi"/>
                <w:kern w:val="0"/>
                <w:sz w:val="22"/>
                <w:szCs w:val="22"/>
                <w:lang w:eastAsia="fr-FR"/>
              </w:rPr>
              <w:tab/>
            </w:r>
            <w:r w:rsidRPr="009D3183">
              <w:rPr>
                <w:rStyle w:val="Lienhypertexte"/>
              </w:rPr>
              <w:t>NOTIFICATION</w:t>
            </w:r>
            <w:r>
              <w:rPr>
                <w:webHidden/>
              </w:rPr>
              <w:tab/>
            </w:r>
            <w:r>
              <w:rPr>
                <w:webHidden/>
              </w:rPr>
              <w:fldChar w:fldCharType="begin"/>
            </w:r>
            <w:r>
              <w:rPr>
                <w:webHidden/>
              </w:rPr>
              <w:instrText xml:space="preserve"> PAGEREF _Toc208846502 \h </w:instrText>
            </w:r>
            <w:r>
              <w:rPr>
                <w:webHidden/>
              </w:rPr>
            </w:r>
            <w:r>
              <w:rPr>
                <w:webHidden/>
              </w:rPr>
              <w:fldChar w:fldCharType="separate"/>
            </w:r>
            <w:r>
              <w:rPr>
                <w:webHidden/>
              </w:rPr>
              <w:t>31</w:t>
            </w:r>
            <w:r>
              <w:rPr>
                <w:webHidden/>
              </w:rPr>
              <w:fldChar w:fldCharType="end"/>
            </w:r>
          </w:hyperlink>
        </w:p>
        <w:p w14:paraId="1852D585" w14:textId="12BD4D63" w:rsidR="00841653" w:rsidRDefault="00841653">
          <w:pPr>
            <w:pStyle w:val="TM1"/>
            <w:rPr>
              <w:rFonts w:asciiTheme="minorHAnsi" w:eastAsiaTheme="minorEastAsia" w:hAnsiTheme="minorHAnsi" w:cstheme="minorBidi"/>
              <w:kern w:val="0"/>
              <w:sz w:val="22"/>
              <w:szCs w:val="22"/>
              <w:lang w:eastAsia="fr-FR"/>
            </w:rPr>
          </w:pPr>
          <w:hyperlink w:anchor="_Toc208846503" w:history="1">
            <w:r w:rsidRPr="009D3183">
              <w:rPr>
                <w:rStyle w:val="Lienhypertexte"/>
              </w:rPr>
              <w:t>17.</w:t>
            </w:r>
            <w:r>
              <w:rPr>
                <w:rFonts w:asciiTheme="minorHAnsi" w:eastAsiaTheme="minorEastAsia" w:hAnsiTheme="minorHAnsi" w:cstheme="minorBidi"/>
                <w:kern w:val="0"/>
                <w:sz w:val="22"/>
                <w:szCs w:val="22"/>
                <w:lang w:eastAsia="fr-FR"/>
              </w:rPr>
              <w:tab/>
            </w:r>
            <w:r w:rsidRPr="009D3183">
              <w:rPr>
                <w:rStyle w:val="Lienhypertexte"/>
              </w:rPr>
              <w:t>NANTISSEMENT OU CESSION DE CREANCE</w:t>
            </w:r>
            <w:r>
              <w:rPr>
                <w:webHidden/>
              </w:rPr>
              <w:tab/>
            </w:r>
            <w:r>
              <w:rPr>
                <w:webHidden/>
              </w:rPr>
              <w:fldChar w:fldCharType="begin"/>
            </w:r>
            <w:r>
              <w:rPr>
                <w:webHidden/>
              </w:rPr>
              <w:instrText xml:space="preserve"> PAGEREF _Toc208846503 \h </w:instrText>
            </w:r>
            <w:r>
              <w:rPr>
                <w:webHidden/>
              </w:rPr>
            </w:r>
            <w:r>
              <w:rPr>
                <w:webHidden/>
              </w:rPr>
              <w:fldChar w:fldCharType="separate"/>
            </w:r>
            <w:r>
              <w:rPr>
                <w:webHidden/>
              </w:rPr>
              <w:t>32</w:t>
            </w:r>
            <w:r>
              <w:rPr>
                <w:webHidden/>
              </w:rPr>
              <w:fldChar w:fldCharType="end"/>
            </w:r>
          </w:hyperlink>
        </w:p>
        <w:p w14:paraId="4D2E500B" w14:textId="0A31FA18" w:rsidR="00E132CC" w:rsidRPr="00466C68" w:rsidRDefault="00E132CC" w:rsidP="00FD6165">
          <w:pPr>
            <w:pStyle w:val="TM1"/>
            <w:rPr>
              <w:rFonts w:ascii="Marianne Light" w:hAnsi="Marianne Light"/>
            </w:rPr>
          </w:pPr>
          <w:r w:rsidRPr="00466C68">
            <w:rPr>
              <w:rFonts w:ascii="Marianne Light" w:hAnsi="Marianne Light"/>
              <w:bCs/>
            </w:rPr>
            <w:fldChar w:fldCharType="end"/>
          </w:r>
        </w:p>
      </w:sdtContent>
    </w:sdt>
    <w:p w14:paraId="04C18BDE" w14:textId="46492A7D" w:rsidR="009048BA" w:rsidRPr="00FA38D1" w:rsidRDefault="009048BA">
      <w:pPr>
        <w:widowControl/>
        <w:suppressAutoHyphens w:val="0"/>
        <w:spacing w:after="200" w:line="276" w:lineRule="auto"/>
        <w:textAlignment w:val="auto"/>
        <w:rPr>
          <w:rFonts w:ascii="Marianne Light" w:hAnsi="Marianne Light"/>
          <w:szCs w:val="20"/>
        </w:rPr>
      </w:pPr>
      <w:del w:id="1" w:author="CHATELLIER Aymerique" w:date="2025-06-13T15:33:00Z">
        <w:r w:rsidRPr="00FA38D1" w:rsidDel="00703C15">
          <w:rPr>
            <w:rFonts w:ascii="Marianne Light" w:hAnsi="Marianne Light"/>
            <w:szCs w:val="20"/>
          </w:rPr>
          <w:br w:type="page"/>
        </w:r>
      </w:del>
    </w:p>
    <w:p w14:paraId="101F7D46" w14:textId="00E64756" w:rsidR="00280208" w:rsidRPr="00FA38D1" w:rsidRDefault="00E132CC" w:rsidP="00D25D93">
      <w:pPr>
        <w:pStyle w:val="Titre1"/>
        <w:rPr>
          <w:rStyle w:val="05ARTICLENiv1-TexteCarCar"/>
          <w:rFonts w:ascii="Marianne Light" w:eastAsia="Andale Sans UI" w:hAnsi="Marianne Light"/>
          <w:noProof w:val="0"/>
          <w:spacing w:val="0"/>
          <w:lang w:eastAsia="en-US"/>
        </w:rPr>
      </w:pPr>
      <w:bookmarkStart w:id="2" w:name="_Toc208846418"/>
      <w:r w:rsidRPr="00FA38D1">
        <w:rPr>
          <w:rStyle w:val="05ARTICLENiv1-TexteCarCar"/>
          <w:rFonts w:ascii="Marianne Light" w:eastAsia="Andale Sans UI" w:hAnsi="Marianne Light"/>
          <w:noProof w:val="0"/>
          <w:spacing w:val="0"/>
          <w:lang w:eastAsia="en-US"/>
        </w:rPr>
        <w:t>IDENTIFICATION DES COCONTRACTANTS</w:t>
      </w:r>
      <w:bookmarkEnd w:id="2"/>
    </w:p>
    <w:p w14:paraId="23158DB2" w14:textId="77777777" w:rsidR="00313802" w:rsidRPr="00FA38D1" w:rsidRDefault="00313802" w:rsidP="00313802">
      <w:pPr>
        <w:jc w:val="both"/>
        <w:rPr>
          <w:rFonts w:ascii="Marianne Light" w:hAnsi="Marianne Light"/>
          <w:b w:val="0"/>
          <w:szCs w:val="20"/>
        </w:rPr>
      </w:pPr>
    </w:p>
    <w:p w14:paraId="0CE9A009" w14:textId="77777777" w:rsidR="00313802" w:rsidRPr="00FA38D1" w:rsidRDefault="001867B7" w:rsidP="00D25D93">
      <w:pPr>
        <w:pStyle w:val="Titre2"/>
        <w:rPr>
          <w:szCs w:val="20"/>
        </w:rPr>
      </w:pPr>
      <w:bookmarkStart w:id="3" w:name="_Toc462734589"/>
      <w:bookmarkStart w:id="4" w:name="_Toc208846419"/>
      <w:r w:rsidRPr="00FA38D1">
        <w:rPr>
          <w:szCs w:val="20"/>
        </w:rPr>
        <w:t>ACHETEUR</w:t>
      </w:r>
      <w:bookmarkEnd w:id="3"/>
      <w:r w:rsidRPr="00FA38D1">
        <w:rPr>
          <w:szCs w:val="20"/>
        </w:rPr>
        <w:t xml:space="preserve"> – MAITRE D’OUVRAGE</w:t>
      </w:r>
      <w:bookmarkEnd w:id="4"/>
    </w:p>
    <w:p w14:paraId="79AD3FD9" w14:textId="77777777" w:rsidR="00B140E2" w:rsidRPr="00FA38D1" w:rsidRDefault="00805385" w:rsidP="00B140E2">
      <w:pPr>
        <w:jc w:val="both"/>
        <w:rPr>
          <w:rFonts w:ascii="Marianne Light" w:hAnsi="Marianne Light"/>
          <w:b w:val="0"/>
          <w:szCs w:val="20"/>
        </w:rPr>
      </w:pPr>
      <w:sdt>
        <w:sdtPr>
          <w:rPr>
            <w:rFonts w:ascii="Marianne Light" w:hAnsi="Marianne Light"/>
            <w:b w:val="0"/>
            <w:szCs w:val="20"/>
          </w:rPr>
          <w:alias w:val="Identité acheteur"/>
          <w:tag w:val="Identité acheteur"/>
          <w:id w:val="-633567350"/>
          <w:placeholder>
            <w:docPart w:val="6104D8C04E194E9C91612B9268E68AE2"/>
          </w:placeholder>
          <w15:color w:val="FF0000"/>
          <w:dropDownList>
            <w:listItem w:value="Choisissez un élément."/>
            <w:listItem w:displayText="Ville de PARIS" w:value="Ville de PARIS"/>
            <w:listItem w:displayText="ETAT - Ministère de l'Intérieur" w:value="ETAT - Ministère de l'Intérieur"/>
          </w:dropDownList>
        </w:sdtPr>
        <w:sdtContent>
          <w:r w:rsidR="000470C7">
            <w:rPr>
              <w:rFonts w:ascii="Marianne Light" w:hAnsi="Marianne Light"/>
              <w:b w:val="0"/>
              <w:szCs w:val="20"/>
            </w:rPr>
            <w:t>Ville de PARIS</w:t>
          </w:r>
        </w:sdtContent>
      </w:sdt>
    </w:p>
    <w:p w14:paraId="06776C16" w14:textId="77777777" w:rsidR="00B140E2" w:rsidRPr="00FA38D1" w:rsidRDefault="00B140E2" w:rsidP="00B140E2">
      <w:pPr>
        <w:jc w:val="both"/>
        <w:rPr>
          <w:rFonts w:ascii="Marianne Light" w:hAnsi="Marianne Light"/>
          <w:b w:val="0"/>
          <w:szCs w:val="20"/>
        </w:rPr>
      </w:pPr>
      <w:r w:rsidRPr="00FA38D1">
        <w:rPr>
          <w:rFonts w:ascii="Marianne Light" w:hAnsi="Marianne Light"/>
          <w:b w:val="0"/>
          <w:szCs w:val="20"/>
        </w:rPr>
        <w:t>Préfecture de Police</w:t>
      </w:r>
    </w:p>
    <w:p w14:paraId="2E7A2C09" w14:textId="77777777" w:rsidR="00B140E2" w:rsidRPr="00FA38D1" w:rsidRDefault="00B140E2" w:rsidP="00B140E2">
      <w:pPr>
        <w:jc w:val="both"/>
        <w:rPr>
          <w:rFonts w:ascii="Marianne Light" w:hAnsi="Marianne Light"/>
          <w:b w:val="0"/>
          <w:szCs w:val="20"/>
        </w:rPr>
      </w:pPr>
      <w:r w:rsidRPr="00FA38D1">
        <w:rPr>
          <w:rFonts w:ascii="Marianne Light" w:hAnsi="Marianne Light"/>
          <w:b w:val="0"/>
          <w:szCs w:val="20"/>
        </w:rPr>
        <w:t>Secrétariat Général pour l’Administration</w:t>
      </w:r>
    </w:p>
    <w:p w14:paraId="61EEF11F" w14:textId="77777777" w:rsidR="00FA3DCC" w:rsidRDefault="00B140E2" w:rsidP="00B140E2">
      <w:pPr>
        <w:jc w:val="both"/>
        <w:rPr>
          <w:rFonts w:ascii="Marianne Light" w:hAnsi="Marianne Light"/>
          <w:b w:val="0"/>
          <w:szCs w:val="20"/>
        </w:rPr>
      </w:pPr>
      <w:r w:rsidRPr="00FA38D1">
        <w:rPr>
          <w:rFonts w:ascii="Marianne Light" w:hAnsi="Marianne Light"/>
          <w:b w:val="0"/>
          <w:szCs w:val="20"/>
        </w:rPr>
        <w:t>Direction de l’</w:t>
      </w:r>
      <w:r w:rsidR="00FA3DCC">
        <w:rPr>
          <w:rFonts w:ascii="Marianne Light" w:hAnsi="Marianne Light"/>
          <w:b w:val="0"/>
          <w:szCs w:val="20"/>
        </w:rPr>
        <w:t>Immobilier et de l’E</w:t>
      </w:r>
      <w:r w:rsidRPr="00FA38D1">
        <w:rPr>
          <w:rFonts w:ascii="Marianne Light" w:hAnsi="Marianne Light"/>
          <w:b w:val="0"/>
          <w:szCs w:val="20"/>
        </w:rPr>
        <w:t xml:space="preserve">nvironnement </w:t>
      </w:r>
      <w:r w:rsidR="00FA3DCC">
        <w:rPr>
          <w:rFonts w:ascii="Marianne Light" w:hAnsi="Marianne Light"/>
          <w:b w:val="0"/>
          <w:szCs w:val="20"/>
        </w:rPr>
        <w:t>(DIE)</w:t>
      </w:r>
    </w:p>
    <w:p w14:paraId="193F3C5B" w14:textId="77777777" w:rsidR="00FA3DCC" w:rsidRDefault="009B64E8" w:rsidP="00B140E2">
      <w:pPr>
        <w:jc w:val="both"/>
        <w:rPr>
          <w:rFonts w:ascii="Marianne Light" w:hAnsi="Marianne Light"/>
          <w:b w:val="0"/>
          <w:szCs w:val="20"/>
        </w:rPr>
      </w:pPr>
      <w:r>
        <w:rPr>
          <w:rFonts w:ascii="Marianne Light" w:hAnsi="Marianne Light"/>
          <w:b w:val="0"/>
          <w:szCs w:val="20"/>
        </w:rPr>
        <w:t>Sous-Direction de la</w:t>
      </w:r>
      <w:r w:rsidR="00B140E2" w:rsidRPr="00FA38D1">
        <w:rPr>
          <w:rFonts w:ascii="Marianne Light" w:hAnsi="Marianne Light"/>
          <w:b w:val="0"/>
          <w:szCs w:val="20"/>
        </w:rPr>
        <w:t xml:space="preserve"> </w:t>
      </w:r>
      <w:r>
        <w:rPr>
          <w:rFonts w:ascii="Marianne Light" w:hAnsi="Marianne Light"/>
          <w:b w:val="0"/>
          <w:szCs w:val="20"/>
        </w:rPr>
        <w:t>C</w:t>
      </w:r>
      <w:r w:rsidR="00B140E2" w:rsidRPr="00FA38D1">
        <w:rPr>
          <w:rFonts w:ascii="Marianne Light" w:hAnsi="Marianne Light"/>
          <w:b w:val="0"/>
          <w:szCs w:val="20"/>
        </w:rPr>
        <w:t xml:space="preserve">onstruction </w:t>
      </w:r>
      <w:r w:rsidR="00FA3DCC">
        <w:rPr>
          <w:rFonts w:ascii="Marianne Light" w:hAnsi="Marianne Light"/>
          <w:b w:val="0"/>
          <w:szCs w:val="20"/>
        </w:rPr>
        <w:t>(SDC)</w:t>
      </w:r>
    </w:p>
    <w:p w14:paraId="1FF816E9" w14:textId="4A312CC3" w:rsidR="005E6B68" w:rsidRPr="00FA38D1" w:rsidRDefault="00FA3DCC" w:rsidP="00B140E2">
      <w:pPr>
        <w:jc w:val="both"/>
        <w:rPr>
          <w:rFonts w:ascii="Marianne Light" w:hAnsi="Marianne Light"/>
          <w:b w:val="0"/>
          <w:szCs w:val="20"/>
        </w:rPr>
      </w:pPr>
      <w:r>
        <w:rPr>
          <w:rFonts w:ascii="Marianne Light" w:hAnsi="Marianne Light"/>
          <w:b w:val="0"/>
          <w:szCs w:val="20"/>
        </w:rPr>
        <w:t>Bureau de la maîtrise d’ouvrage 1 (</w:t>
      </w:r>
      <w:r w:rsidR="009B64E8">
        <w:rPr>
          <w:rFonts w:ascii="Marianne Light" w:hAnsi="Marianne Light"/>
          <w:b w:val="0"/>
          <w:szCs w:val="20"/>
        </w:rPr>
        <w:t>BMO</w:t>
      </w:r>
      <w:r w:rsidR="00B140E2" w:rsidRPr="00FA38D1">
        <w:rPr>
          <w:rFonts w:ascii="Marianne Light" w:hAnsi="Marianne Light"/>
          <w:b w:val="0"/>
          <w:szCs w:val="20"/>
        </w:rPr>
        <w:t xml:space="preserve"> 1</w:t>
      </w:r>
      <w:r>
        <w:rPr>
          <w:rFonts w:ascii="Marianne Light" w:hAnsi="Marianne Light"/>
          <w:b w:val="0"/>
          <w:szCs w:val="20"/>
        </w:rPr>
        <w:t>)</w:t>
      </w:r>
    </w:p>
    <w:p w14:paraId="0B93A09F" w14:textId="77777777" w:rsidR="00B140E2" w:rsidRPr="00FA38D1" w:rsidRDefault="00B140E2" w:rsidP="00B140E2">
      <w:pPr>
        <w:jc w:val="both"/>
        <w:rPr>
          <w:rFonts w:ascii="Marianne Light" w:hAnsi="Marianne Light"/>
          <w:b w:val="0"/>
          <w:szCs w:val="20"/>
        </w:rPr>
      </w:pPr>
    </w:p>
    <w:p w14:paraId="39859B2D" w14:textId="77777777" w:rsidR="005E6B68" w:rsidRPr="00FA38D1" w:rsidRDefault="00B140E2" w:rsidP="000A2402">
      <w:pPr>
        <w:jc w:val="both"/>
        <w:rPr>
          <w:rFonts w:ascii="Marianne Light" w:hAnsi="Marianne Light"/>
          <w:szCs w:val="20"/>
          <w:u w:val="single"/>
        </w:rPr>
      </w:pPr>
      <w:r w:rsidRPr="00FA38D1">
        <w:rPr>
          <w:rFonts w:ascii="Marianne Light" w:hAnsi="Marianne Light"/>
          <w:szCs w:val="20"/>
          <w:u w:val="single"/>
        </w:rPr>
        <w:t>Chargé</w:t>
      </w:r>
      <w:r w:rsidR="00096574">
        <w:rPr>
          <w:rFonts w:ascii="Marianne Light" w:hAnsi="Marianne Light"/>
          <w:szCs w:val="20"/>
          <w:u w:val="single"/>
        </w:rPr>
        <w:t>s</w:t>
      </w:r>
      <w:r w:rsidRPr="00FA38D1">
        <w:rPr>
          <w:rFonts w:ascii="Marianne Light" w:hAnsi="Marianne Light"/>
          <w:szCs w:val="20"/>
          <w:u w:val="single"/>
        </w:rPr>
        <w:t xml:space="preserve"> d’affaire</w:t>
      </w:r>
      <w:r w:rsidR="005E6B68" w:rsidRPr="00FA38D1">
        <w:rPr>
          <w:rFonts w:ascii="Calibri" w:hAnsi="Calibri" w:cs="Calibri"/>
          <w:szCs w:val="20"/>
          <w:u w:val="single"/>
        </w:rPr>
        <w:t> </w:t>
      </w:r>
      <w:r w:rsidR="005E6B68" w:rsidRPr="00FA38D1">
        <w:rPr>
          <w:rFonts w:ascii="Marianne Light" w:hAnsi="Marianne Light"/>
          <w:szCs w:val="20"/>
          <w:u w:val="single"/>
        </w:rPr>
        <w:t>:</w:t>
      </w:r>
      <w:r w:rsidRPr="00FA38D1">
        <w:rPr>
          <w:rFonts w:ascii="Marianne Light" w:hAnsi="Marianne Light"/>
          <w:szCs w:val="20"/>
        </w:rPr>
        <w:t xml:space="preserve"> </w:t>
      </w:r>
    </w:p>
    <w:p w14:paraId="559ED5A7" w14:textId="77777777" w:rsidR="005E6B68" w:rsidRPr="00096574" w:rsidRDefault="005E6B68" w:rsidP="00B140E2">
      <w:pPr>
        <w:jc w:val="both"/>
        <w:rPr>
          <w:rFonts w:ascii="Marianne Light" w:hAnsi="Marianne Light"/>
          <w:b w:val="0"/>
          <w:szCs w:val="20"/>
        </w:rPr>
      </w:pPr>
      <w:r w:rsidRPr="00096574">
        <w:rPr>
          <w:rFonts w:ascii="Marianne Light" w:hAnsi="Marianne Light"/>
          <w:b w:val="0"/>
          <w:szCs w:val="20"/>
        </w:rPr>
        <w:tab/>
      </w:r>
      <w:r w:rsidR="000470C7" w:rsidRPr="00096574">
        <w:rPr>
          <w:rFonts w:ascii="Marianne Light" w:hAnsi="Marianne Light"/>
          <w:b w:val="0"/>
          <w:szCs w:val="20"/>
        </w:rPr>
        <w:t>CHATELLIER Aymerique</w:t>
      </w:r>
    </w:p>
    <w:p w14:paraId="49774C5F" w14:textId="77777777" w:rsidR="00B140E2" w:rsidRPr="00096574" w:rsidRDefault="000470C7" w:rsidP="00B140E2">
      <w:pPr>
        <w:jc w:val="both"/>
        <w:rPr>
          <w:rFonts w:ascii="Marianne Light" w:hAnsi="Marianne Light"/>
          <w:b w:val="0"/>
          <w:szCs w:val="20"/>
        </w:rPr>
      </w:pPr>
      <w:r w:rsidRPr="00096574">
        <w:rPr>
          <w:rFonts w:ascii="Marianne Light" w:hAnsi="Marianne Light"/>
          <w:b w:val="0"/>
          <w:szCs w:val="20"/>
        </w:rPr>
        <w:tab/>
        <w:t>aymerique.chatellier@interieur.gouv.fr</w:t>
      </w:r>
    </w:p>
    <w:p w14:paraId="00B9B726" w14:textId="09996B70" w:rsidR="00B140E2" w:rsidRPr="00096574" w:rsidRDefault="00B140E2" w:rsidP="00B140E2">
      <w:pPr>
        <w:jc w:val="both"/>
        <w:rPr>
          <w:rFonts w:ascii="Marianne Light" w:hAnsi="Marianne Light"/>
          <w:b w:val="0"/>
          <w:szCs w:val="20"/>
        </w:rPr>
      </w:pPr>
      <w:r w:rsidRPr="00096574">
        <w:rPr>
          <w:rFonts w:ascii="Marianne Light" w:hAnsi="Marianne Light"/>
          <w:b w:val="0"/>
          <w:szCs w:val="20"/>
        </w:rPr>
        <w:tab/>
      </w:r>
      <w:r w:rsidR="000470C7" w:rsidRPr="00096574">
        <w:rPr>
          <w:rFonts w:ascii="Marianne Light" w:hAnsi="Marianne Light"/>
          <w:b w:val="0"/>
          <w:szCs w:val="20"/>
        </w:rPr>
        <w:t>06</w:t>
      </w:r>
      <w:r w:rsidR="00841C5D">
        <w:rPr>
          <w:rFonts w:ascii="Marianne Light" w:hAnsi="Marianne Light"/>
          <w:b w:val="0"/>
          <w:szCs w:val="20"/>
        </w:rPr>
        <w:t>.</w:t>
      </w:r>
      <w:r w:rsidR="000470C7" w:rsidRPr="00096574">
        <w:rPr>
          <w:rFonts w:ascii="Marianne Light" w:hAnsi="Marianne Light"/>
          <w:b w:val="0"/>
          <w:szCs w:val="20"/>
        </w:rPr>
        <w:t>37</w:t>
      </w:r>
      <w:r w:rsidR="00841C5D">
        <w:rPr>
          <w:rFonts w:ascii="Marianne Light" w:hAnsi="Marianne Light"/>
          <w:b w:val="0"/>
          <w:szCs w:val="20"/>
        </w:rPr>
        <w:t>.</w:t>
      </w:r>
      <w:r w:rsidR="000470C7" w:rsidRPr="00096574">
        <w:rPr>
          <w:rFonts w:ascii="Marianne Light" w:hAnsi="Marianne Light"/>
          <w:b w:val="0"/>
          <w:szCs w:val="20"/>
        </w:rPr>
        <w:t>76</w:t>
      </w:r>
      <w:r w:rsidR="00841C5D">
        <w:rPr>
          <w:rFonts w:ascii="Marianne Light" w:hAnsi="Marianne Light"/>
          <w:b w:val="0"/>
          <w:szCs w:val="20"/>
        </w:rPr>
        <w:t>.</w:t>
      </w:r>
      <w:r w:rsidR="000470C7" w:rsidRPr="00096574">
        <w:rPr>
          <w:rFonts w:ascii="Marianne Light" w:hAnsi="Marianne Light"/>
          <w:b w:val="0"/>
          <w:szCs w:val="20"/>
        </w:rPr>
        <w:t>81</w:t>
      </w:r>
      <w:r w:rsidR="00841C5D">
        <w:rPr>
          <w:rFonts w:ascii="Marianne Light" w:hAnsi="Marianne Light"/>
          <w:b w:val="0"/>
          <w:szCs w:val="20"/>
        </w:rPr>
        <w:t>.</w:t>
      </w:r>
      <w:r w:rsidR="000470C7" w:rsidRPr="00096574">
        <w:rPr>
          <w:rFonts w:ascii="Marianne Light" w:hAnsi="Marianne Light"/>
          <w:b w:val="0"/>
          <w:szCs w:val="20"/>
        </w:rPr>
        <w:t>47</w:t>
      </w:r>
    </w:p>
    <w:p w14:paraId="6FB3F016" w14:textId="77777777" w:rsidR="000470C7" w:rsidRPr="00096574" w:rsidRDefault="000470C7" w:rsidP="00B140E2">
      <w:pPr>
        <w:jc w:val="both"/>
        <w:rPr>
          <w:rFonts w:ascii="Marianne Light" w:hAnsi="Marianne Light"/>
          <w:b w:val="0"/>
          <w:szCs w:val="20"/>
        </w:rPr>
      </w:pPr>
    </w:p>
    <w:p w14:paraId="650E808A" w14:textId="77777777" w:rsidR="000470C7" w:rsidRPr="00096574" w:rsidRDefault="000470C7" w:rsidP="000470C7">
      <w:pPr>
        <w:ind w:firstLine="708"/>
        <w:jc w:val="both"/>
        <w:rPr>
          <w:rFonts w:ascii="Marianne Light" w:hAnsi="Marianne Light"/>
          <w:b w:val="0"/>
          <w:szCs w:val="20"/>
        </w:rPr>
      </w:pPr>
      <w:r w:rsidRPr="00096574">
        <w:rPr>
          <w:rFonts w:ascii="Marianne Light" w:hAnsi="Marianne Light"/>
          <w:b w:val="0"/>
          <w:szCs w:val="20"/>
        </w:rPr>
        <w:t>REUTHER Romain</w:t>
      </w:r>
    </w:p>
    <w:p w14:paraId="78661FF2" w14:textId="77777777" w:rsidR="000470C7" w:rsidRPr="00F87BF6" w:rsidRDefault="00805385" w:rsidP="000470C7">
      <w:pPr>
        <w:ind w:firstLine="708"/>
        <w:jc w:val="both"/>
        <w:rPr>
          <w:rFonts w:ascii="Marianne Light" w:hAnsi="Marianne Light"/>
          <w:b w:val="0"/>
          <w:szCs w:val="20"/>
        </w:rPr>
      </w:pPr>
      <w:hyperlink r:id="rId10" w:history="1">
        <w:r w:rsidR="000470C7" w:rsidRPr="00F87BF6">
          <w:rPr>
            <w:rStyle w:val="Lienhypertexte"/>
            <w:rFonts w:ascii="Marianne Light" w:hAnsi="Marianne Light"/>
            <w:b w:val="0"/>
            <w:color w:val="auto"/>
            <w:szCs w:val="20"/>
            <w:u w:val="none"/>
          </w:rPr>
          <w:t>romain.reuther@interieur.gouv.fr</w:t>
        </w:r>
      </w:hyperlink>
    </w:p>
    <w:p w14:paraId="00E483C0" w14:textId="37AAC424" w:rsidR="00841C5D" w:rsidRDefault="00096574" w:rsidP="000470C7">
      <w:pPr>
        <w:ind w:firstLine="708"/>
        <w:jc w:val="both"/>
        <w:rPr>
          <w:rFonts w:ascii="Marianne Light" w:hAnsi="Marianne Light"/>
          <w:b w:val="0"/>
          <w:szCs w:val="20"/>
        </w:rPr>
      </w:pPr>
      <w:r w:rsidRPr="00096574">
        <w:rPr>
          <w:rFonts w:ascii="Marianne Light" w:hAnsi="Marianne Light"/>
          <w:b w:val="0"/>
          <w:szCs w:val="20"/>
        </w:rPr>
        <w:t>06</w:t>
      </w:r>
      <w:r w:rsidR="00841C5D">
        <w:rPr>
          <w:rFonts w:ascii="Marianne Light" w:hAnsi="Marianne Light"/>
          <w:b w:val="0"/>
          <w:szCs w:val="20"/>
        </w:rPr>
        <w:t>.</w:t>
      </w:r>
      <w:r w:rsidRPr="00096574">
        <w:rPr>
          <w:rFonts w:ascii="Marianne Light" w:hAnsi="Marianne Light"/>
          <w:b w:val="0"/>
          <w:szCs w:val="20"/>
        </w:rPr>
        <w:t>34</w:t>
      </w:r>
      <w:r w:rsidR="00841C5D">
        <w:rPr>
          <w:rFonts w:ascii="Marianne Light" w:hAnsi="Marianne Light"/>
          <w:b w:val="0"/>
          <w:szCs w:val="20"/>
        </w:rPr>
        <w:t>.</w:t>
      </w:r>
      <w:r w:rsidRPr="00096574">
        <w:rPr>
          <w:rFonts w:ascii="Marianne Light" w:hAnsi="Marianne Light"/>
          <w:b w:val="0"/>
          <w:szCs w:val="20"/>
        </w:rPr>
        <w:t>40</w:t>
      </w:r>
      <w:r w:rsidR="00841C5D">
        <w:rPr>
          <w:rFonts w:ascii="Marianne Light" w:hAnsi="Marianne Light"/>
          <w:b w:val="0"/>
          <w:szCs w:val="20"/>
        </w:rPr>
        <w:t>.</w:t>
      </w:r>
      <w:r w:rsidRPr="00096574">
        <w:rPr>
          <w:rFonts w:ascii="Marianne Light" w:hAnsi="Marianne Light"/>
          <w:b w:val="0"/>
          <w:szCs w:val="20"/>
        </w:rPr>
        <w:t>21</w:t>
      </w:r>
      <w:r w:rsidR="00841C5D">
        <w:rPr>
          <w:rFonts w:ascii="Marianne Light" w:hAnsi="Marianne Light"/>
          <w:b w:val="0"/>
          <w:szCs w:val="20"/>
        </w:rPr>
        <w:t>.</w:t>
      </w:r>
      <w:r w:rsidRPr="00096574">
        <w:rPr>
          <w:rFonts w:ascii="Marianne Light" w:hAnsi="Marianne Light"/>
          <w:b w:val="0"/>
          <w:szCs w:val="20"/>
        </w:rPr>
        <w:t>49</w:t>
      </w:r>
    </w:p>
    <w:p w14:paraId="2D337158" w14:textId="77777777" w:rsidR="00841C5D" w:rsidRDefault="00841C5D">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7210154E" w14:textId="77777777" w:rsidR="000A2402" w:rsidRPr="00FA38D1" w:rsidRDefault="00DC14F8" w:rsidP="00D25D93">
      <w:pPr>
        <w:pStyle w:val="Titre2"/>
        <w:rPr>
          <w:szCs w:val="20"/>
        </w:rPr>
      </w:pPr>
      <w:bookmarkStart w:id="5" w:name="_Toc463270776"/>
      <w:bookmarkStart w:id="6" w:name="_Toc499907536"/>
      <w:bookmarkStart w:id="7" w:name="_Toc208846420"/>
      <w:r w:rsidRPr="00FA38D1">
        <w:rPr>
          <w:szCs w:val="20"/>
        </w:rPr>
        <w:t>TITULAIRE</w:t>
      </w:r>
      <w:bookmarkEnd w:id="5"/>
      <w:bookmarkEnd w:id="6"/>
      <w:bookmarkEnd w:id="7"/>
    </w:p>
    <w:p w14:paraId="6E0E4134" w14:textId="484ABB91" w:rsidR="00DC14F8" w:rsidRPr="00FA38D1" w:rsidRDefault="00DC14F8" w:rsidP="00DC14F8">
      <w:pPr>
        <w:rPr>
          <w:rFonts w:ascii="Marianne Light" w:hAnsi="Marianne Light" w:cs="Courier New"/>
          <w:b w:val="0"/>
          <w:i/>
          <w:szCs w:val="20"/>
        </w:rPr>
      </w:pPr>
      <w:r w:rsidRPr="00FA38D1">
        <w:rPr>
          <w:rFonts w:ascii="Marianne Light" w:hAnsi="Marianne Light"/>
          <w:b w:val="0"/>
          <w:i/>
          <w:szCs w:val="20"/>
        </w:rPr>
        <w:t>Compléter un tableau par cocontractant</w:t>
      </w:r>
      <w:r w:rsidRPr="00FA38D1">
        <w:rPr>
          <w:rFonts w:ascii="Calibri" w:hAnsi="Calibri" w:cs="Calibri"/>
          <w:b w:val="0"/>
          <w:i/>
          <w:szCs w:val="20"/>
        </w:rPr>
        <w:t> </w:t>
      </w:r>
      <w:r w:rsidRPr="00FA38D1">
        <w:rPr>
          <w:rFonts w:ascii="Marianne Light" w:hAnsi="Marianne Light"/>
          <w:b w:val="0"/>
          <w:i/>
          <w:szCs w:val="20"/>
        </w:rPr>
        <w:t>: copier cette page, joindre les copies et indiquer le nombre de pages supplémentaires</w:t>
      </w:r>
      <w:r w:rsidRPr="00FA38D1">
        <w:rPr>
          <w:rFonts w:ascii="Calibri" w:hAnsi="Calibri" w:cs="Calibri"/>
          <w:b w:val="0"/>
          <w:i/>
          <w:szCs w:val="20"/>
        </w:rPr>
        <w:t> </w:t>
      </w:r>
      <w:r w:rsidRPr="00FA38D1">
        <w:rPr>
          <w:rFonts w:ascii="Marianne Light" w:hAnsi="Marianne Light"/>
          <w:b w:val="0"/>
          <w:i/>
          <w:szCs w:val="20"/>
        </w:rPr>
        <w:t>: _</w:t>
      </w:r>
      <w:r w:rsidR="00805385" w:rsidRPr="00FA38D1">
        <w:rPr>
          <w:rFonts w:ascii="Marianne Light" w:hAnsi="Marianne Light"/>
          <w:b w:val="0"/>
          <w:i/>
          <w:szCs w:val="20"/>
        </w:rPr>
        <w:t>_.</w:t>
      </w:r>
    </w:p>
    <w:p w14:paraId="33E84913" w14:textId="77777777" w:rsidR="00DC14F8" w:rsidRPr="00FA38D1" w:rsidRDefault="00DC14F8" w:rsidP="000A2402">
      <w:pPr>
        <w:jc w:val="both"/>
        <w:rPr>
          <w:rFonts w:ascii="Marianne Light" w:hAnsi="Marianne Light"/>
          <w:b w:val="0"/>
          <w:szCs w:val="20"/>
        </w:rPr>
      </w:pPr>
    </w:p>
    <w:p w14:paraId="71482801" w14:textId="77777777" w:rsidR="000A2402" w:rsidRPr="00FA38D1" w:rsidRDefault="000A2402" w:rsidP="00DC14F8">
      <w:pPr>
        <w:spacing w:after="40"/>
        <w:jc w:val="both"/>
        <w:rPr>
          <w:rFonts w:ascii="Marianne Light" w:hAnsi="Marianne Light"/>
          <w:b w:val="0"/>
          <w:szCs w:val="20"/>
          <w:u w:val="single"/>
        </w:rPr>
      </w:pPr>
      <w:r w:rsidRPr="00FA38D1">
        <w:rPr>
          <w:rFonts w:ascii="Marianne Light" w:hAnsi="Marianne Light"/>
          <w:b w:val="0"/>
          <w:szCs w:val="20"/>
          <w:u w:val="single"/>
        </w:rPr>
        <w:t>Le signataire, le mandataire</w:t>
      </w:r>
      <w:r w:rsidRPr="00FA38D1">
        <w:rPr>
          <w:rFonts w:ascii="Calibri" w:hAnsi="Calibri" w:cs="Calibri"/>
          <w:b w:val="0"/>
          <w:szCs w:val="20"/>
          <w:u w:val="single"/>
        </w:rPr>
        <w:t> </w:t>
      </w:r>
      <w:r w:rsidRPr="00FA38D1">
        <w:rPr>
          <w:rFonts w:ascii="Marianne Light" w:hAnsi="Marianne Light"/>
          <w:b w:val="0"/>
          <w:szCs w:val="2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03"/>
        <w:gridCol w:w="5069"/>
      </w:tblGrid>
      <w:tr w:rsidR="000A2402" w:rsidRPr="00FA38D1" w14:paraId="1D22F7CF" w14:textId="77777777" w:rsidTr="00FA38D1">
        <w:trPr>
          <w:jc w:val="center"/>
        </w:trPr>
        <w:tc>
          <w:tcPr>
            <w:tcW w:w="4864" w:type="dxa"/>
            <w:tcBorders>
              <w:top w:val="nil"/>
              <w:left w:val="nil"/>
              <w:bottom w:val="nil"/>
              <w:right w:val="nil"/>
            </w:tcBorders>
          </w:tcPr>
          <w:p w14:paraId="7833A0DA" w14:textId="77777777"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6FAEBA03" w14:textId="77777777" w:rsidR="000A2402" w:rsidRPr="00FA38D1" w:rsidRDefault="000A2402" w:rsidP="000A2402">
            <w:pPr>
              <w:spacing w:before="30" w:after="30"/>
              <w:jc w:val="both"/>
              <w:rPr>
                <w:rFonts w:ascii="Marianne Light" w:hAnsi="Marianne Light"/>
                <w:b w:val="0"/>
                <w:szCs w:val="20"/>
              </w:rPr>
            </w:pPr>
          </w:p>
        </w:tc>
      </w:tr>
      <w:tr w:rsidR="000A2402" w:rsidRPr="00FA38D1" w14:paraId="416DF375" w14:textId="77777777" w:rsidTr="00FA38D1">
        <w:trPr>
          <w:jc w:val="center"/>
        </w:trPr>
        <w:tc>
          <w:tcPr>
            <w:tcW w:w="4864" w:type="dxa"/>
            <w:tcBorders>
              <w:top w:val="nil"/>
              <w:left w:val="nil"/>
              <w:bottom w:val="nil"/>
              <w:right w:val="nil"/>
            </w:tcBorders>
          </w:tcPr>
          <w:p w14:paraId="61897745"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Qualité du signataire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1B17F4F" w14:textId="77777777" w:rsidR="000A2402" w:rsidRPr="00FA38D1" w:rsidRDefault="000A2402" w:rsidP="000A2402">
            <w:pPr>
              <w:spacing w:before="40" w:after="40"/>
              <w:jc w:val="both"/>
              <w:rPr>
                <w:rFonts w:ascii="Marianne Light" w:hAnsi="Marianne Light"/>
                <w:b w:val="0"/>
                <w:szCs w:val="20"/>
              </w:rPr>
            </w:pPr>
          </w:p>
        </w:tc>
      </w:tr>
      <w:tr w:rsidR="000A2402" w:rsidRPr="00FA38D1" w14:paraId="28980D91" w14:textId="77777777" w:rsidTr="00FA38D1">
        <w:trPr>
          <w:jc w:val="center"/>
        </w:trPr>
        <w:tc>
          <w:tcPr>
            <w:tcW w:w="4864" w:type="dxa"/>
            <w:tcBorders>
              <w:top w:val="nil"/>
              <w:left w:val="nil"/>
              <w:bottom w:val="nil"/>
              <w:right w:val="nil"/>
            </w:tcBorders>
          </w:tcPr>
          <w:p w14:paraId="3221AFC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51619B85" w14:textId="77777777" w:rsidR="000A2402" w:rsidRPr="00FA38D1" w:rsidRDefault="000A2402" w:rsidP="000A2402">
            <w:pPr>
              <w:spacing w:before="40" w:after="40"/>
              <w:jc w:val="both"/>
              <w:rPr>
                <w:rFonts w:ascii="Marianne Light" w:hAnsi="Marianne Light"/>
                <w:b w:val="0"/>
                <w:szCs w:val="20"/>
              </w:rPr>
            </w:pPr>
          </w:p>
        </w:tc>
      </w:tr>
      <w:tr w:rsidR="000A2402" w:rsidRPr="00FA38D1" w14:paraId="430CD581" w14:textId="77777777" w:rsidTr="00FA38D1">
        <w:trPr>
          <w:jc w:val="center"/>
        </w:trPr>
        <w:tc>
          <w:tcPr>
            <w:tcW w:w="4864" w:type="dxa"/>
            <w:tcBorders>
              <w:top w:val="nil"/>
              <w:left w:val="nil"/>
              <w:bottom w:val="nil"/>
              <w:right w:val="nil"/>
            </w:tcBorders>
          </w:tcPr>
          <w:p w14:paraId="6C4D3BC1"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69FA5146"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16320796" w14:textId="77777777" w:rsidTr="00FA38D1">
        <w:trPr>
          <w:jc w:val="center"/>
        </w:trPr>
        <w:tc>
          <w:tcPr>
            <w:tcW w:w="4864" w:type="dxa"/>
            <w:tcBorders>
              <w:top w:val="nil"/>
              <w:left w:val="nil"/>
              <w:bottom w:val="nil"/>
              <w:right w:val="nil"/>
            </w:tcBorders>
          </w:tcPr>
          <w:p w14:paraId="5E677EFE"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Télécopie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437FBAE7"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2007E683" w14:textId="77777777" w:rsidTr="00FA38D1">
        <w:trPr>
          <w:jc w:val="center"/>
        </w:trPr>
        <w:tc>
          <w:tcPr>
            <w:tcW w:w="4864" w:type="dxa"/>
            <w:tcBorders>
              <w:top w:val="nil"/>
              <w:left w:val="nil"/>
              <w:bottom w:val="nil"/>
              <w:right w:val="nil"/>
            </w:tcBorders>
          </w:tcPr>
          <w:p w14:paraId="1859CCE7"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4816715D" w14:textId="77777777" w:rsidR="000A2402" w:rsidRPr="00FA38D1" w:rsidRDefault="000A2402" w:rsidP="000A2402">
            <w:pPr>
              <w:spacing w:before="40" w:after="40"/>
              <w:jc w:val="both"/>
              <w:rPr>
                <w:rFonts w:ascii="Marianne Light" w:hAnsi="Marianne Light"/>
                <w:b w:val="0"/>
                <w:szCs w:val="20"/>
              </w:rPr>
            </w:pPr>
          </w:p>
        </w:tc>
      </w:tr>
      <w:tr w:rsidR="000A2402" w:rsidRPr="00FA38D1" w14:paraId="3713D7B6" w14:textId="77777777" w:rsidTr="00FA38D1">
        <w:trPr>
          <w:jc w:val="center"/>
        </w:trPr>
        <w:tc>
          <w:tcPr>
            <w:tcW w:w="4864" w:type="dxa"/>
            <w:tcBorders>
              <w:top w:val="nil"/>
              <w:left w:val="nil"/>
              <w:bottom w:val="nil"/>
              <w:right w:val="nil"/>
            </w:tcBorders>
          </w:tcPr>
          <w:p w14:paraId="6A22EE61"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591FE151" w14:textId="77777777" w:rsidR="000A2402" w:rsidRPr="00FA38D1" w:rsidRDefault="000A2402" w:rsidP="000A2402">
            <w:pPr>
              <w:spacing w:before="40" w:after="40"/>
              <w:jc w:val="both"/>
              <w:rPr>
                <w:rFonts w:ascii="Marianne Light" w:hAnsi="Marianne Light"/>
                <w:b w:val="0"/>
                <w:szCs w:val="20"/>
              </w:rPr>
            </w:pPr>
          </w:p>
        </w:tc>
      </w:tr>
      <w:tr w:rsidR="000A2402" w:rsidRPr="00FA38D1" w14:paraId="7ECB5C3A" w14:textId="77777777" w:rsidTr="00FA38D1">
        <w:trPr>
          <w:jc w:val="center"/>
        </w:trPr>
        <w:tc>
          <w:tcPr>
            <w:tcW w:w="4864" w:type="dxa"/>
            <w:tcBorders>
              <w:top w:val="nil"/>
              <w:left w:val="nil"/>
              <w:bottom w:val="nil"/>
              <w:right w:val="nil"/>
            </w:tcBorders>
          </w:tcPr>
          <w:p w14:paraId="0F47418E"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14:paraId="3BAA8F4C" w14:textId="77777777"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14:paraId="19481E9E" w14:textId="77777777" w:rsidR="000A2402" w:rsidRPr="00FA38D1" w:rsidRDefault="000A2402" w:rsidP="000A2402">
            <w:pPr>
              <w:spacing w:before="40" w:after="40"/>
              <w:jc w:val="both"/>
              <w:rPr>
                <w:rFonts w:ascii="Marianne Light" w:hAnsi="Marianne Light"/>
                <w:b w:val="0"/>
                <w:szCs w:val="20"/>
              </w:rPr>
            </w:pPr>
          </w:p>
        </w:tc>
      </w:tr>
      <w:tr w:rsidR="000A2402" w:rsidRPr="00FA38D1" w14:paraId="361CC7A3" w14:textId="77777777" w:rsidTr="00FA38D1">
        <w:trPr>
          <w:jc w:val="center"/>
        </w:trPr>
        <w:tc>
          <w:tcPr>
            <w:tcW w:w="4864" w:type="dxa"/>
            <w:tcBorders>
              <w:top w:val="nil"/>
              <w:left w:val="nil"/>
              <w:bottom w:val="nil"/>
              <w:right w:val="nil"/>
            </w:tcBorders>
          </w:tcPr>
          <w:p w14:paraId="5A9E0C30"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C4675A9" w14:textId="77777777" w:rsidR="000A2402" w:rsidRPr="00FA38D1" w:rsidRDefault="000A2402" w:rsidP="000A2402">
            <w:pPr>
              <w:spacing w:before="40" w:after="40"/>
              <w:jc w:val="both"/>
              <w:rPr>
                <w:rFonts w:ascii="Marianne Light" w:hAnsi="Marianne Light"/>
                <w:b w:val="0"/>
                <w:szCs w:val="20"/>
              </w:rPr>
            </w:pPr>
          </w:p>
        </w:tc>
      </w:tr>
      <w:tr w:rsidR="000A2402" w:rsidRPr="00FA38D1" w14:paraId="72EA8B4A" w14:textId="77777777" w:rsidTr="00FA38D1">
        <w:trPr>
          <w:jc w:val="center"/>
        </w:trPr>
        <w:tc>
          <w:tcPr>
            <w:tcW w:w="4864" w:type="dxa"/>
            <w:tcBorders>
              <w:top w:val="nil"/>
              <w:left w:val="nil"/>
              <w:bottom w:val="nil"/>
              <w:right w:val="nil"/>
            </w:tcBorders>
          </w:tcPr>
          <w:p w14:paraId="092379C8"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31039EA9" w14:textId="77777777" w:rsidR="000A2402" w:rsidRPr="00FA38D1" w:rsidRDefault="000A2402" w:rsidP="000A2402">
            <w:pPr>
              <w:spacing w:before="40" w:after="40"/>
              <w:jc w:val="both"/>
              <w:rPr>
                <w:rFonts w:ascii="Marianne Light" w:hAnsi="Marianne Light"/>
                <w:b w:val="0"/>
                <w:szCs w:val="20"/>
              </w:rPr>
            </w:pPr>
          </w:p>
        </w:tc>
      </w:tr>
      <w:tr w:rsidR="000A2402" w:rsidRPr="00FA38D1" w14:paraId="24A3C648" w14:textId="77777777" w:rsidTr="00FA38D1">
        <w:trPr>
          <w:jc w:val="center"/>
        </w:trPr>
        <w:tc>
          <w:tcPr>
            <w:tcW w:w="4864" w:type="dxa"/>
            <w:tcBorders>
              <w:top w:val="nil"/>
              <w:left w:val="nil"/>
              <w:bottom w:val="nil"/>
              <w:right w:val="nil"/>
            </w:tcBorders>
          </w:tcPr>
          <w:p w14:paraId="2AEE842E"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lastRenderedPageBreak/>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1B519A93"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53F098BB" w14:textId="77777777" w:rsidTr="00FA38D1">
        <w:trPr>
          <w:jc w:val="center"/>
        </w:trPr>
        <w:tc>
          <w:tcPr>
            <w:tcW w:w="4864" w:type="dxa"/>
            <w:tcBorders>
              <w:top w:val="nil"/>
              <w:left w:val="nil"/>
              <w:bottom w:val="nil"/>
              <w:right w:val="nil"/>
            </w:tcBorders>
          </w:tcPr>
          <w:p w14:paraId="39FA7992"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59169F78" w14:textId="77777777" w:rsidR="000A2402" w:rsidRPr="00FA38D1" w:rsidRDefault="000A2402" w:rsidP="000A2402">
            <w:pPr>
              <w:spacing w:before="40" w:after="40"/>
              <w:jc w:val="both"/>
              <w:rPr>
                <w:rFonts w:ascii="Marianne Light" w:hAnsi="Marianne Light"/>
                <w:b w:val="0"/>
                <w:szCs w:val="20"/>
              </w:rPr>
            </w:pPr>
          </w:p>
        </w:tc>
      </w:tr>
      <w:tr w:rsidR="000A2402" w:rsidRPr="00FA38D1" w14:paraId="55A52E94" w14:textId="77777777" w:rsidTr="00FA38D1">
        <w:trPr>
          <w:jc w:val="center"/>
        </w:trPr>
        <w:tc>
          <w:tcPr>
            <w:tcW w:w="4864" w:type="dxa"/>
            <w:tcBorders>
              <w:top w:val="nil"/>
              <w:left w:val="nil"/>
              <w:bottom w:val="nil"/>
              <w:right w:val="nil"/>
            </w:tcBorders>
          </w:tcPr>
          <w:p w14:paraId="50202B7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D30D696" w14:textId="77777777" w:rsidR="000A2402" w:rsidRPr="00FA38D1" w:rsidRDefault="000A2402" w:rsidP="000A2402">
            <w:pPr>
              <w:spacing w:before="40" w:after="40"/>
              <w:jc w:val="both"/>
              <w:rPr>
                <w:rFonts w:ascii="Marianne Light" w:hAnsi="Marianne Light"/>
                <w:b w:val="0"/>
                <w:szCs w:val="20"/>
              </w:rPr>
            </w:pPr>
          </w:p>
        </w:tc>
      </w:tr>
      <w:tr w:rsidR="000A2402" w:rsidRPr="00FA38D1" w14:paraId="6C2A1BB3" w14:textId="77777777" w:rsidTr="00FA38D1">
        <w:trPr>
          <w:jc w:val="center"/>
        </w:trPr>
        <w:tc>
          <w:tcPr>
            <w:tcW w:w="4864" w:type="dxa"/>
            <w:tcBorders>
              <w:top w:val="nil"/>
              <w:left w:val="nil"/>
              <w:bottom w:val="nil"/>
              <w:right w:val="nil"/>
            </w:tcBorders>
          </w:tcPr>
          <w:p w14:paraId="3CF8C7CC"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2F15A365"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2B8EDCC7" w14:textId="77777777" w:rsidTr="00FA38D1">
        <w:trPr>
          <w:jc w:val="center"/>
        </w:trPr>
        <w:tc>
          <w:tcPr>
            <w:tcW w:w="4864" w:type="dxa"/>
            <w:tcBorders>
              <w:top w:val="nil"/>
              <w:left w:val="nil"/>
              <w:bottom w:val="nil"/>
              <w:right w:val="nil"/>
            </w:tcBorders>
          </w:tcPr>
          <w:p w14:paraId="2675A335"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0A02E16E"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14:paraId="47B1DF69" w14:textId="77777777" w:rsidTr="00FA38D1">
        <w:trPr>
          <w:jc w:val="center"/>
        </w:trPr>
        <w:tc>
          <w:tcPr>
            <w:tcW w:w="4864" w:type="dxa"/>
            <w:tcBorders>
              <w:top w:val="nil"/>
              <w:left w:val="nil"/>
              <w:bottom w:val="nil"/>
              <w:right w:val="nil"/>
            </w:tcBorders>
          </w:tcPr>
          <w:p w14:paraId="22B89164"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1DAE6DAA"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14:paraId="0DD49205" w14:textId="77777777" w:rsidR="000A2402" w:rsidRPr="00FA38D1" w:rsidRDefault="000A2402" w:rsidP="000A2402">
      <w:pPr>
        <w:jc w:val="both"/>
        <w:rPr>
          <w:rFonts w:ascii="Marianne Light" w:hAnsi="Marianne Light"/>
          <w:b w:val="0"/>
          <w:szCs w:val="20"/>
        </w:rPr>
      </w:pPr>
    </w:p>
    <w:p w14:paraId="2EF2793F" w14:textId="77777777"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Compte ouvert au nom de</w:t>
      </w:r>
      <w:r w:rsidRPr="00FA38D1">
        <w:rPr>
          <w:rFonts w:ascii="Calibri" w:hAnsi="Calibri" w:cs="Calibri"/>
          <w:b w:val="0"/>
          <w:szCs w:val="20"/>
        </w:rPr>
        <w:t> </w:t>
      </w:r>
      <w:r w:rsidRPr="00FA38D1">
        <w:rPr>
          <w:rFonts w:ascii="Marianne Light" w:hAnsi="Marianne Light"/>
          <w:b w:val="0"/>
          <w:szCs w:val="20"/>
        </w:rPr>
        <w:t xml:space="preserve">: </w:t>
      </w:r>
      <w:r w:rsidR="005E6B68" w:rsidRPr="00FA38D1">
        <w:rPr>
          <w:rFonts w:ascii="Marianne Light" w:hAnsi="Marianne Light"/>
          <w:b w:val="0"/>
          <w:color w:val="D9D9D9" w:themeColor="background1" w:themeShade="D9"/>
          <w:szCs w:val="20"/>
        </w:rPr>
        <w:t>_______________________________________________</w:t>
      </w:r>
    </w:p>
    <w:p w14:paraId="27223EE7" w14:textId="77777777"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Domiciliation</w:t>
      </w:r>
      <w:r w:rsidRPr="00FA38D1">
        <w:rPr>
          <w:rFonts w:ascii="Calibri" w:hAnsi="Calibri" w:cs="Calibri"/>
          <w:b w:val="0"/>
          <w:szCs w:val="20"/>
        </w:rPr>
        <w:t> </w:t>
      </w:r>
      <w:r w:rsidRPr="00FA38D1">
        <w:rPr>
          <w:rFonts w:ascii="Marianne Light" w:hAnsi="Marianne Light"/>
          <w:b w:val="0"/>
          <w:szCs w:val="20"/>
        </w:rPr>
        <w:t xml:space="preserve">: </w:t>
      </w:r>
      <w:r w:rsidR="000C4E83" w:rsidRPr="00FA38D1">
        <w:rPr>
          <w:rFonts w:ascii="Marianne Light" w:hAnsi="Marianne Light"/>
          <w:b w:val="0"/>
          <w:color w:val="D9D9D9" w:themeColor="background1" w:themeShade="D9"/>
          <w:szCs w:val="20"/>
        </w:rPr>
        <w:tab/>
      </w:r>
      <w:r w:rsidRPr="00FA38D1">
        <w:rPr>
          <w:rFonts w:ascii="Marianne Light" w:hAnsi="Marianne Light"/>
          <w:b w:val="0"/>
          <w:color w:val="D9D9D9" w:themeColor="background1" w:themeShade="D9"/>
          <w:szCs w:val="20"/>
        </w:rPr>
        <w:t>___________________________________________________________</w:t>
      </w:r>
    </w:p>
    <w:p w14:paraId="67D3F5AA" w14:textId="77777777" w:rsidR="000A2402" w:rsidRPr="00FA38D1" w:rsidRDefault="000A2402" w:rsidP="000A2402">
      <w:pPr>
        <w:spacing w:after="40"/>
        <w:jc w:val="both"/>
        <w:rPr>
          <w:rFonts w:ascii="Marianne Light" w:hAnsi="Marianne Light"/>
          <w:b w:val="0"/>
          <w:color w:val="D9D9D9" w:themeColor="background1" w:themeShade="D9"/>
          <w:szCs w:val="20"/>
        </w:rPr>
      </w:pPr>
      <w:r w:rsidRPr="00FA38D1">
        <w:rPr>
          <w:rFonts w:ascii="Marianne Light" w:hAnsi="Marianne Light"/>
          <w:b w:val="0"/>
          <w:szCs w:val="20"/>
        </w:rPr>
        <w:t>Code banque</w:t>
      </w:r>
      <w:r w:rsidRPr="00FA38D1">
        <w:rPr>
          <w:rFonts w:ascii="Calibri" w:hAnsi="Calibri" w:cs="Calibri"/>
          <w:b w:val="0"/>
          <w:szCs w:val="20"/>
        </w:rPr>
        <w:t> </w:t>
      </w:r>
      <w:r w:rsidRPr="00FA38D1">
        <w:rPr>
          <w:rFonts w:ascii="Marianne Light" w:hAnsi="Marianne Light"/>
          <w:b w:val="0"/>
          <w:szCs w:val="20"/>
        </w:rPr>
        <w:t>:</w:t>
      </w:r>
      <w:r w:rsidRPr="00FA38D1">
        <w:rPr>
          <w:rFonts w:ascii="Marianne Light" w:hAnsi="Marianne Light"/>
          <w:b w:val="0"/>
          <w:szCs w:val="20"/>
        </w:rPr>
        <w:tab/>
      </w:r>
      <w:r w:rsidRPr="00FA38D1">
        <w:rPr>
          <w:rFonts w:ascii="Marianne Light" w:hAnsi="Marianne Light"/>
          <w:b w:val="0"/>
          <w:color w:val="D9D9D9" w:themeColor="background1" w:themeShade="D9"/>
          <w:szCs w:val="20"/>
        </w:rPr>
        <w:t>|__|__|__|__|__|</w:t>
      </w:r>
    </w:p>
    <w:p w14:paraId="49845B1E" w14:textId="5DC0E8A6" w:rsidR="000A2402" w:rsidRPr="00FA38D1" w:rsidRDefault="000A2402" w:rsidP="000A2402">
      <w:pPr>
        <w:spacing w:after="40"/>
        <w:jc w:val="both"/>
        <w:rPr>
          <w:rFonts w:ascii="Marianne Light" w:hAnsi="Marianne Light"/>
          <w:b w:val="0"/>
          <w:color w:val="D9D9D9" w:themeColor="background1" w:themeShade="D9"/>
          <w:szCs w:val="20"/>
        </w:rPr>
      </w:pPr>
      <w:r w:rsidRPr="00FA38D1">
        <w:rPr>
          <w:rFonts w:ascii="Marianne Light" w:hAnsi="Marianne Light"/>
          <w:b w:val="0"/>
          <w:szCs w:val="20"/>
        </w:rPr>
        <w:t>Code guichet</w:t>
      </w:r>
      <w:r w:rsidRPr="00FA38D1">
        <w:rPr>
          <w:rFonts w:ascii="Calibri" w:hAnsi="Calibri" w:cs="Calibri"/>
          <w:b w:val="0"/>
          <w:szCs w:val="20"/>
        </w:rPr>
        <w:t> </w:t>
      </w:r>
      <w:r w:rsidRPr="00FA38D1">
        <w:rPr>
          <w:rFonts w:ascii="Marianne Light" w:hAnsi="Marianne Light"/>
          <w:b w:val="0"/>
          <w:szCs w:val="20"/>
        </w:rPr>
        <w:t>:</w:t>
      </w:r>
      <w:r w:rsidR="00805385">
        <w:rPr>
          <w:rFonts w:ascii="Marianne Light" w:hAnsi="Marianne Light"/>
          <w:b w:val="0"/>
          <w:szCs w:val="20"/>
        </w:rPr>
        <w:tab/>
      </w:r>
      <w:r w:rsidRPr="00FA38D1">
        <w:rPr>
          <w:rFonts w:ascii="Marianne Light" w:hAnsi="Marianne Light"/>
          <w:b w:val="0"/>
          <w:szCs w:val="20"/>
        </w:rPr>
        <w:tab/>
      </w:r>
      <w:r w:rsidRPr="00FA38D1">
        <w:rPr>
          <w:rFonts w:ascii="Marianne Light" w:hAnsi="Marianne Light"/>
          <w:b w:val="0"/>
          <w:color w:val="D9D9D9" w:themeColor="background1" w:themeShade="D9"/>
          <w:szCs w:val="20"/>
        </w:rPr>
        <w:t>|__|__|__|__|__|</w:t>
      </w:r>
    </w:p>
    <w:p w14:paraId="75A85800" w14:textId="77777777"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N° de compte</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ab/>
        <w:t>|__|__|__|__|__|__|__|__|__|__|__|__|__|</w:t>
      </w:r>
    </w:p>
    <w:p w14:paraId="5644EA7D" w14:textId="77777777" w:rsidR="000A2402" w:rsidRPr="00FA38D1" w:rsidRDefault="000A2402" w:rsidP="000A2402">
      <w:pPr>
        <w:jc w:val="both"/>
        <w:rPr>
          <w:rFonts w:ascii="Marianne Light" w:hAnsi="Marianne Light"/>
          <w:b w:val="0"/>
          <w:szCs w:val="20"/>
        </w:rPr>
      </w:pPr>
      <w:r w:rsidRPr="00FA38D1">
        <w:rPr>
          <w:rFonts w:ascii="Marianne Light" w:hAnsi="Marianne Light"/>
          <w:b w:val="0"/>
          <w:szCs w:val="20"/>
        </w:rPr>
        <w:t>Clé RIB</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ab/>
      </w:r>
      <w:r w:rsidRPr="00FA38D1">
        <w:rPr>
          <w:rFonts w:ascii="Marianne Light" w:hAnsi="Marianne Light"/>
          <w:b w:val="0"/>
          <w:color w:val="D9D9D9" w:themeColor="background1" w:themeShade="D9"/>
          <w:szCs w:val="20"/>
        </w:rPr>
        <w:tab/>
        <w:t>|__|__|</w:t>
      </w:r>
    </w:p>
    <w:p w14:paraId="2CE4AC3B" w14:textId="77777777" w:rsidR="000A2402" w:rsidRPr="00FA38D1" w:rsidRDefault="000A2402" w:rsidP="000A2402">
      <w:pPr>
        <w:jc w:val="both"/>
        <w:rPr>
          <w:rFonts w:ascii="Marianne Light" w:hAnsi="Marianne Light"/>
          <w:b w:val="0"/>
          <w:i/>
          <w:szCs w:val="20"/>
        </w:rPr>
      </w:pPr>
      <w:r w:rsidRPr="00FA38D1">
        <w:rPr>
          <w:rFonts w:ascii="Marianne Light" w:hAnsi="Marianne Light"/>
          <w:b w:val="0"/>
          <w:i/>
          <w:szCs w:val="20"/>
        </w:rPr>
        <w:t>Joindre autant de RIB (relevé d’identité bancaire) ou équivalent, que de comptes à créditer.</w:t>
      </w:r>
    </w:p>
    <w:p w14:paraId="5BB01FB6" w14:textId="480E5AAE" w:rsidR="00841C5D" w:rsidRDefault="00841C5D">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0EBD5F83" w14:textId="77777777" w:rsidR="000A2402" w:rsidRPr="00FA38D1" w:rsidRDefault="00DC14F8" w:rsidP="00D25D93">
      <w:pPr>
        <w:pStyle w:val="Titre2"/>
        <w:rPr>
          <w:szCs w:val="20"/>
        </w:rPr>
      </w:pPr>
      <w:bookmarkStart w:id="8" w:name="_Toc499907537"/>
      <w:bookmarkStart w:id="9" w:name="_Toc208846421"/>
      <w:r w:rsidRPr="00FA38D1">
        <w:rPr>
          <w:szCs w:val="20"/>
        </w:rPr>
        <w:t>COTRAITANT</w:t>
      </w:r>
      <w:bookmarkEnd w:id="8"/>
      <w:bookmarkEnd w:id="9"/>
    </w:p>
    <w:p w14:paraId="1205E8A1" w14:textId="77777777" w:rsidR="00DC14F8" w:rsidRPr="00FA38D1" w:rsidRDefault="00DC14F8" w:rsidP="00DC14F8">
      <w:pPr>
        <w:rPr>
          <w:rFonts w:ascii="Marianne Light" w:hAnsi="Marianne Light"/>
          <w:b w:val="0"/>
          <w:i/>
          <w:szCs w:val="20"/>
        </w:rPr>
      </w:pPr>
      <w:bookmarkStart w:id="10" w:name="_Toc499907538"/>
      <w:r w:rsidRPr="00FA38D1">
        <w:rPr>
          <w:rFonts w:ascii="Marianne Light" w:hAnsi="Marianne Light"/>
          <w:b w:val="0"/>
          <w:i/>
          <w:szCs w:val="20"/>
        </w:rPr>
        <w:t>Compléter un tableau par cocontractant</w:t>
      </w:r>
      <w:r w:rsidRPr="00FA38D1">
        <w:rPr>
          <w:rFonts w:ascii="Calibri" w:hAnsi="Calibri" w:cs="Calibri"/>
          <w:b w:val="0"/>
          <w:i/>
          <w:szCs w:val="20"/>
        </w:rPr>
        <w:t> </w:t>
      </w:r>
      <w:r w:rsidRPr="00FA38D1">
        <w:rPr>
          <w:rFonts w:ascii="Marianne Light" w:hAnsi="Marianne Light"/>
          <w:b w:val="0"/>
          <w:i/>
          <w:szCs w:val="20"/>
        </w:rPr>
        <w:t>: copier cette page, joindre les copies et indiquer le nombre de pages supplémentaires</w:t>
      </w:r>
      <w:r w:rsidRPr="00FA38D1">
        <w:rPr>
          <w:rFonts w:ascii="Calibri" w:hAnsi="Calibri" w:cs="Calibri"/>
          <w:b w:val="0"/>
          <w:i/>
          <w:szCs w:val="20"/>
        </w:rPr>
        <w:t> </w:t>
      </w:r>
      <w:r w:rsidRPr="00FA38D1">
        <w:rPr>
          <w:rFonts w:ascii="Marianne Light" w:hAnsi="Marianne Light"/>
          <w:b w:val="0"/>
          <w:i/>
          <w:szCs w:val="20"/>
        </w:rPr>
        <w:t>: ___.</w:t>
      </w:r>
    </w:p>
    <w:p w14:paraId="07BA1945" w14:textId="77777777" w:rsidR="00DC14F8" w:rsidRPr="00FA38D1" w:rsidRDefault="00DC14F8" w:rsidP="00DC14F8">
      <w:pPr>
        <w:rPr>
          <w:rFonts w:ascii="Marianne Light" w:hAnsi="Marianne Light"/>
          <w:b w:val="0"/>
          <w:szCs w:val="20"/>
        </w:rPr>
      </w:pPr>
    </w:p>
    <w:p w14:paraId="09682910" w14:textId="77777777" w:rsidR="000A2402" w:rsidRPr="00FA38D1" w:rsidRDefault="00D51A4A" w:rsidP="00D25D93">
      <w:pPr>
        <w:pStyle w:val="Titre3"/>
        <w:rPr>
          <w:szCs w:val="20"/>
        </w:rPr>
      </w:pPr>
      <w:bookmarkStart w:id="11" w:name="_Toc208846422"/>
      <w:r w:rsidRPr="00FA38D1">
        <w:rPr>
          <w:szCs w:val="20"/>
        </w:rPr>
        <w:t>COTRAITANT N°1</w:t>
      </w:r>
      <w:bookmarkEnd w:id="10"/>
      <w:bookmarkEnd w:id="11"/>
    </w:p>
    <w:tbl>
      <w:tblPr>
        <w:tblW w:w="0" w:type="auto"/>
        <w:tblInd w:w="-5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13"/>
        <w:gridCol w:w="5626"/>
      </w:tblGrid>
      <w:tr w:rsidR="000A2402" w:rsidRPr="00FA38D1" w14:paraId="04473B12" w14:textId="77777777" w:rsidTr="00FA38D1">
        <w:tc>
          <w:tcPr>
            <w:tcW w:w="4013" w:type="dxa"/>
            <w:tcBorders>
              <w:top w:val="nil"/>
              <w:left w:val="nil"/>
              <w:bottom w:val="nil"/>
              <w:right w:val="nil"/>
            </w:tcBorders>
          </w:tcPr>
          <w:p w14:paraId="7BFBF8BD" w14:textId="77777777"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0C827821" w14:textId="77777777" w:rsidR="000A2402" w:rsidRPr="00FA38D1" w:rsidRDefault="000A2402" w:rsidP="000A2402">
            <w:pPr>
              <w:spacing w:before="30" w:after="30"/>
              <w:jc w:val="both"/>
              <w:rPr>
                <w:rFonts w:ascii="Marianne Light" w:hAnsi="Marianne Light"/>
                <w:b w:val="0"/>
                <w:szCs w:val="20"/>
              </w:rPr>
            </w:pPr>
          </w:p>
        </w:tc>
      </w:tr>
      <w:tr w:rsidR="000A2402" w:rsidRPr="00FA38D1" w14:paraId="6721606F" w14:textId="77777777" w:rsidTr="00FA38D1">
        <w:tc>
          <w:tcPr>
            <w:tcW w:w="4013" w:type="dxa"/>
            <w:tcBorders>
              <w:top w:val="nil"/>
              <w:left w:val="nil"/>
              <w:bottom w:val="nil"/>
              <w:right w:val="nil"/>
            </w:tcBorders>
          </w:tcPr>
          <w:p w14:paraId="3BB1D40B"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Qualité</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30206DCF" w14:textId="77777777" w:rsidR="000A2402" w:rsidRPr="00FA38D1" w:rsidRDefault="000A2402" w:rsidP="000A2402">
            <w:pPr>
              <w:spacing w:before="40" w:after="40"/>
              <w:jc w:val="both"/>
              <w:rPr>
                <w:rFonts w:ascii="Marianne Light" w:hAnsi="Marianne Light"/>
                <w:b w:val="0"/>
                <w:szCs w:val="20"/>
              </w:rPr>
            </w:pPr>
          </w:p>
        </w:tc>
      </w:tr>
      <w:tr w:rsidR="000A2402" w:rsidRPr="00FA38D1" w14:paraId="58F3B3EC" w14:textId="77777777" w:rsidTr="00FA38D1">
        <w:tc>
          <w:tcPr>
            <w:tcW w:w="4013" w:type="dxa"/>
            <w:tcBorders>
              <w:top w:val="nil"/>
              <w:left w:val="nil"/>
              <w:bottom w:val="nil"/>
              <w:right w:val="nil"/>
            </w:tcBorders>
          </w:tcPr>
          <w:p w14:paraId="067D720C"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158CE32B" w14:textId="77777777" w:rsidR="000A2402" w:rsidRPr="00FA38D1" w:rsidRDefault="000A2402" w:rsidP="000A2402">
            <w:pPr>
              <w:spacing w:before="40" w:after="40"/>
              <w:jc w:val="both"/>
              <w:rPr>
                <w:rFonts w:ascii="Marianne Light" w:hAnsi="Marianne Light"/>
                <w:b w:val="0"/>
                <w:szCs w:val="20"/>
              </w:rPr>
            </w:pPr>
          </w:p>
        </w:tc>
      </w:tr>
      <w:tr w:rsidR="000A2402" w:rsidRPr="00FA38D1" w14:paraId="52497091" w14:textId="77777777" w:rsidTr="00FA38D1">
        <w:tc>
          <w:tcPr>
            <w:tcW w:w="4013" w:type="dxa"/>
            <w:tcBorders>
              <w:top w:val="nil"/>
              <w:left w:val="nil"/>
              <w:bottom w:val="nil"/>
              <w:right w:val="nil"/>
            </w:tcBorders>
          </w:tcPr>
          <w:p w14:paraId="184A53A2"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76771ABB"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0FC21B97" w14:textId="77777777" w:rsidTr="00FA38D1">
        <w:tc>
          <w:tcPr>
            <w:tcW w:w="4013" w:type="dxa"/>
            <w:tcBorders>
              <w:top w:val="nil"/>
              <w:left w:val="nil"/>
              <w:bottom w:val="nil"/>
              <w:right w:val="nil"/>
            </w:tcBorders>
          </w:tcPr>
          <w:p w14:paraId="66705599"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7E90B023" w14:textId="77777777" w:rsidR="000A2402" w:rsidRPr="00FA38D1" w:rsidRDefault="000A2402" w:rsidP="000A2402">
            <w:pPr>
              <w:spacing w:before="40" w:after="40"/>
              <w:jc w:val="both"/>
              <w:rPr>
                <w:rFonts w:ascii="Marianne Light" w:hAnsi="Marianne Light"/>
                <w:b w:val="0"/>
                <w:szCs w:val="20"/>
              </w:rPr>
            </w:pPr>
          </w:p>
        </w:tc>
      </w:tr>
      <w:tr w:rsidR="000A2402" w:rsidRPr="00FA38D1" w14:paraId="24AE53C5" w14:textId="77777777" w:rsidTr="00FA38D1">
        <w:tc>
          <w:tcPr>
            <w:tcW w:w="4013" w:type="dxa"/>
            <w:tcBorders>
              <w:top w:val="nil"/>
              <w:left w:val="nil"/>
              <w:bottom w:val="nil"/>
              <w:right w:val="nil"/>
            </w:tcBorders>
          </w:tcPr>
          <w:p w14:paraId="24A9207C"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07500A78" w14:textId="77777777" w:rsidR="000A2402" w:rsidRPr="00FA38D1" w:rsidRDefault="000A2402" w:rsidP="000A2402">
            <w:pPr>
              <w:spacing w:before="40" w:after="40"/>
              <w:jc w:val="both"/>
              <w:rPr>
                <w:rFonts w:ascii="Marianne Light" w:hAnsi="Marianne Light"/>
                <w:b w:val="0"/>
                <w:szCs w:val="20"/>
              </w:rPr>
            </w:pPr>
          </w:p>
        </w:tc>
      </w:tr>
      <w:tr w:rsidR="000A2402" w:rsidRPr="00FA38D1" w14:paraId="7F2105AC" w14:textId="77777777" w:rsidTr="00FA38D1">
        <w:tc>
          <w:tcPr>
            <w:tcW w:w="4013" w:type="dxa"/>
            <w:tcBorders>
              <w:top w:val="nil"/>
              <w:left w:val="nil"/>
              <w:bottom w:val="nil"/>
              <w:right w:val="nil"/>
            </w:tcBorders>
          </w:tcPr>
          <w:p w14:paraId="4ED06C8E"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14:paraId="2CE16212" w14:textId="77777777"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14:paraId="5D7C2840" w14:textId="77777777" w:rsidR="000A2402" w:rsidRPr="00FA38D1" w:rsidRDefault="000A2402" w:rsidP="000A2402">
            <w:pPr>
              <w:spacing w:before="40" w:after="40"/>
              <w:jc w:val="both"/>
              <w:rPr>
                <w:rFonts w:ascii="Marianne Light" w:hAnsi="Marianne Light"/>
                <w:b w:val="0"/>
                <w:szCs w:val="20"/>
              </w:rPr>
            </w:pPr>
          </w:p>
        </w:tc>
      </w:tr>
      <w:tr w:rsidR="000A2402" w:rsidRPr="00FA38D1" w14:paraId="207B72DC" w14:textId="77777777" w:rsidTr="00FA38D1">
        <w:tc>
          <w:tcPr>
            <w:tcW w:w="4013" w:type="dxa"/>
            <w:tcBorders>
              <w:top w:val="nil"/>
              <w:left w:val="nil"/>
              <w:bottom w:val="nil"/>
              <w:right w:val="nil"/>
            </w:tcBorders>
          </w:tcPr>
          <w:p w14:paraId="30E3A34D"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27FC98B7" w14:textId="77777777" w:rsidR="000A2402" w:rsidRPr="00FA38D1" w:rsidRDefault="000A2402" w:rsidP="000A2402">
            <w:pPr>
              <w:spacing w:before="40" w:after="40"/>
              <w:jc w:val="both"/>
              <w:rPr>
                <w:rFonts w:ascii="Marianne Light" w:hAnsi="Marianne Light"/>
                <w:b w:val="0"/>
                <w:szCs w:val="20"/>
              </w:rPr>
            </w:pPr>
          </w:p>
        </w:tc>
      </w:tr>
      <w:tr w:rsidR="000A2402" w:rsidRPr="00FA38D1" w14:paraId="7040D42D" w14:textId="77777777" w:rsidTr="00FA38D1">
        <w:tc>
          <w:tcPr>
            <w:tcW w:w="4013" w:type="dxa"/>
            <w:tcBorders>
              <w:top w:val="nil"/>
              <w:left w:val="nil"/>
              <w:bottom w:val="nil"/>
              <w:right w:val="nil"/>
            </w:tcBorders>
          </w:tcPr>
          <w:p w14:paraId="3AF21540"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425FBFB" w14:textId="77777777" w:rsidR="000A2402" w:rsidRPr="00FA38D1" w:rsidRDefault="000A2402" w:rsidP="000A2402">
            <w:pPr>
              <w:spacing w:before="40" w:after="40"/>
              <w:jc w:val="both"/>
              <w:rPr>
                <w:rFonts w:ascii="Marianne Light" w:hAnsi="Marianne Light"/>
                <w:b w:val="0"/>
                <w:szCs w:val="20"/>
              </w:rPr>
            </w:pPr>
          </w:p>
        </w:tc>
      </w:tr>
      <w:tr w:rsidR="000A2402" w:rsidRPr="00FA38D1" w14:paraId="06017064" w14:textId="77777777" w:rsidTr="00FA38D1">
        <w:tc>
          <w:tcPr>
            <w:tcW w:w="4013" w:type="dxa"/>
            <w:tcBorders>
              <w:top w:val="nil"/>
              <w:left w:val="nil"/>
              <w:bottom w:val="nil"/>
              <w:right w:val="nil"/>
            </w:tcBorders>
          </w:tcPr>
          <w:p w14:paraId="0218B644"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0915022F"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5BC3C773" w14:textId="77777777" w:rsidTr="00FA38D1">
        <w:tc>
          <w:tcPr>
            <w:tcW w:w="4013" w:type="dxa"/>
            <w:tcBorders>
              <w:top w:val="nil"/>
              <w:left w:val="nil"/>
              <w:bottom w:val="nil"/>
              <w:right w:val="nil"/>
            </w:tcBorders>
          </w:tcPr>
          <w:p w14:paraId="00414FFD"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64A652CF" w14:textId="77777777" w:rsidR="000A2402" w:rsidRPr="00FA38D1" w:rsidRDefault="000A2402" w:rsidP="000A2402">
            <w:pPr>
              <w:spacing w:before="40" w:after="40"/>
              <w:jc w:val="both"/>
              <w:rPr>
                <w:rFonts w:ascii="Marianne Light" w:hAnsi="Marianne Light"/>
                <w:b w:val="0"/>
                <w:szCs w:val="20"/>
              </w:rPr>
            </w:pPr>
          </w:p>
        </w:tc>
      </w:tr>
      <w:tr w:rsidR="000A2402" w:rsidRPr="00FA38D1" w14:paraId="3E600465" w14:textId="77777777" w:rsidTr="00FA38D1">
        <w:tc>
          <w:tcPr>
            <w:tcW w:w="4013" w:type="dxa"/>
            <w:tcBorders>
              <w:top w:val="nil"/>
              <w:left w:val="nil"/>
              <w:bottom w:val="nil"/>
              <w:right w:val="nil"/>
            </w:tcBorders>
          </w:tcPr>
          <w:p w14:paraId="00C7742D"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EC09D50" w14:textId="77777777" w:rsidR="000A2402" w:rsidRPr="00FA38D1" w:rsidRDefault="000A2402" w:rsidP="000A2402">
            <w:pPr>
              <w:spacing w:before="40" w:after="40"/>
              <w:jc w:val="both"/>
              <w:rPr>
                <w:rFonts w:ascii="Marianne Light" w:hAnsi="Marianne Light"/>
                <w:b w:val="0"/>
                <w:szCs w:val="20"/>
              </w:rPr>
            </w:pPr>
          </w:p>
        </w:tc>
      </w:tr>
      <w:tr w:rsidR="000A2402" w:rsidRPr="00FA38D1" w14:paraId="70E65905" w14:textId="77777777" w:rsidTr="00FA38D1">
        <w:tc>
          <w:tcPr>
            <w:tcW w:w="4013" w:type="dxa"/>
            <w:tcBorders>
              <w:top w:val="nil"/>
              <w:left w:val="nil"/>
              <w:bottom w:val="nil"/>
              <w:right w:val="nil"/>
            </w:tcBorders>
          </w:tcPr>
          <w:p w14:paraId="04955F27"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71700114"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3065AA61" w14:textId="77777777" w:rsidTr="00FA38D1">
        <w:tc>
          <w:tcPr>
            <w:tcW w:w="4013" w:type="dxa"/>
            <w:tcBorders>
              <w:top w:val="nil"/>
              <w:left w:val="nil"/>
              <w:bottom w:val="nil"/>
              <w:right w:val="nil"/>
            </w:tcBorders>
          </w:tcPr>
          <w:p w14:paraId="4FF1FF4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11DB9812"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14:paraId="39182323" w14:textId="77777777" w:rsidTr="00FA38D1">
        <w:tc>
          <w:tcPr>
            <w:tcW w:w="4013" w:type="dxa"/>
            <w:tcBorders>
              <w:top w:val="nil"/>
              <w:left w:val="nil"/>
              <w:bottom w:val="nil"/>
              <w:right w:val="nil"/>
            </w:tcBorders>
          </w:tcPr>
          <w:p w14:paraId="47461BC9"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67A4D1F9"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14:paraId="601B4E45" w14:textId="77777777" w:rsidR="000A2402" w:rsidRPr="00FA38D1" w:rsidRDefault="00D51A4A" w:rsidP="00D25D93">
      <w:pPr>
        <w:pStyle w:val="Titre3"/>
        <w:rPr>
          <w:szCs w:val="20"/>
        </w:rPr>
      </w:pPr>
      <w:bookmarkStart w:id="12" w:name="_Toc499907539"/>
      <w:bookmarkStart w:id="13" w:name="_Toc208846423"/>
      <w:r w:rsidRPr="00FA38D1">
        <w:rPr>
          <w:szCs w:val="20"/>
        </w:rPr>
        <w:t>COTRAITANT N°2</w:t>
      </w:r>
      <w:bookmarkEnd w:id="12"/>
      <w:bookmarkEnd w:id="13"/>
    </w:p>
    <w:tbl>
      <w:tblPr>
        <w:tblW w:w="0" w:type="auto"/>
        <w:tblInd w:w="-5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13"/>
        <w:gridCol w:w="5626"/>
      </w:tblGrid>
      <w:tr w:rsidR="000A2402" w:rsidRPr="00FA38D1" w14:paraId="28D10B79" w14:textId="77777777" w:rsidTr="00FA38D1">
        <w:tc>
          <w:tcPr>
            <w:tcW w:w="4013" w:type="dxa"/>
            <w:tcBorders>
              <w:top w:val="nil"/>
              <w:left w:val="nil"/>
              <w:bottom w:val="nil"/>
              <w:right w:val="nil"/>
            </w:tcBorders>
          </w:tcPr>
          <w:p w14:paraId="12969033" w14:textId="77777777"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3526B3EB" w14:textId="77777777" w:rsidR="000A2402" w:rsidRPr="00FA38D1" w:rsidRDefault="000A2402" w:rsidP="000A2402">
            <w:pPr>
              <w:spacing w:before="30" w:after="30"/>
              <w:jc w:val="both"/>
              <w:rPr>
                <w:rFonts w:ascii="Marianne Light" w:hAnsi="Marianne Light"/>
                <w:b w:val="0"/>
                <w:szCs w:val="20"/>
              </w:rPr>
            </w:pPr>
          </w:p>
        </w:tc>
      </w:tr>
      <w:tr w:rsidR="000A2402" w:rsidRPr="00FA38D1" w14:paraId="4901A242" w14:textId="77777777" w:rsidTr="00FA38D1">
        <w:tc>
          <w:tcPr>
            <w:tcW w:w="4013" w:type="dxa"/>
            <w:tcBorders>
              <w:top w:val="nil"/>
              <w:left w:val="nil"/>
              <w:bottom w:val="nil"/>
              <w:right w:val="nil"/>
            </w:tcBorders>
          </w:tcPr>
          <w:p w14:paraId="76B1F745"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lastRenderedPageBreak/>
              <w:t>Qualité</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24681BDD" w14:textId="77777777" w:rsidR="000A2402" w:rsidRPr="00FA38D1" w:rsidRDefault="000A2402" w:rsidP="000A2402">
            <w:pPr>
              <w:spacing w:before="40" w:after="40"/>
              <w:jc w:val="both"/>
              <w:rPr>
                <w:rFonts w:ascii="Marianne Light" w:hAnsi="Marianne Light"/>
                <w:b w:val="0"/>
                <w:szCs w:val="20"/>
              </w:rPr>
            </w:pPr>
          </w:p>
        </w:tc>
      </w:tr>
      <w:tr w:rsidR="000A2402" w:rsidRPr="00FA38D1" w14:paraId="6F7CFB76" w14:textId="77777777" w:rsidTr="00FA38D1">
        <w:tc>
          <w:tcPr>
            <w:tcW w:w="4013" w:type="dxa"/>
            <w:tcBorders>
              <w:top w:val="nil"/>
              <w:left w:val="nil"/>
              <w:bottom w:val="nil"/>
              <w:right w:val="nil"/>
            </w:tcBorders>
          </w:tcPr>
          <w:p w14:paraId="5EBAA7EC"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39C902CB" w14:textId="77777777" w:rsidR="000A2402" w:rsidRPr="00FA38D1" w:rsidRDefault="000A2402" w:rsidP="000A2402">
            <w:pPr>
              <w:spacing w:before="40" w:after="40"/>
              <w:jc w:val="both"/>
              <w:rPr>
                <w:rFonts w:ascii="Marianne Light" w:hAnsi="Marianne Light"/>
                <w:b w:val="0"/>
                <w:szCs w:val="20"/>
              </w:rPr>
            </w:pPr>
          </w:p>
        </w:tc>
      </w:tr>
      <w:tr w:rsidR="000A2402" w:rsidRPr="00FA38D1" w14:paraId="268B0E40" w14:textId="77777777" w:rsidTr="00FA38D1">
        <w:tc>
          <w:tcPr>
            <w:tcW w:w="4013" w:type="dxa"/>
            <w:tcBorders>
              <w:top w:val="nil"/>
              <w:left w:val="nil"/>
              <w:bottom w:val="nil"/>
              <w:right w:val="nil"/>
            </w:tcBorders>
          </w:tcPr>
          <w:p w14:paraId="28C7D647"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157437BD"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04CB6CC6" w14:textId="77777777" w:rsidTr="00FA38D1">
        <w:tc>
          <w:tcPr>
            <w:tcW w:w="4013" w:type="dxa"/>
            <w:tcBorders>
              <w:top w:val="nil"/>
              <w:left w:val="nil"/>
              <w:bottom w:val="nil"/>
              <w:right w:val="nil"/>
            </w:tcBorders>
          </w:tcPr>
          <w:p w14:paraId="3FAE76C1"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230EAB39" w14:textId="77777777" w:rsidR="000A2402" w:rsidRPr="00FA38D1" w:rsidRDefault="000A2402" w:rsidP="000A2402">
            <w:pPr>
              <w:spacing w:before="40" w:after="40"/>
              <w:jc w:val="both"/>
              <w:rPr>
                <w:rFonts w:ascii="Marianne Light" w:hAnsi="Marianne Light"/>
                <w:b w:val="0"/>
                <w:szCs w:val="20"/>
              </w:rPr>
            </w:pPr>
          </w:p>
        </w:tc>
      </w:tr>
      <w:tr w:rsidR="000A2402" w:rsidRPr="00FA38D1" w14:paraId="7EB0EFB1" w14:textId="77777777" w:rsidTr="00FA38D1">
        <w:tc>
          <w:tcPr>
            <w:tcW w:w="4013" w:type="dxa"/>
            <w:tcBorders>
              <w:top w:val="nil"/>
              <w:left w:val="nil"/>
              <w:bottom w:val="nil"/>
              <w:right w:val="nil"/>
            </w:tcBorders>
          </w:tcPr>
          <w:p w14:paraId="0B188AD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47937309" w14:textId="77777777" w:rsidR="000A2402" w:rsidRPr="00FA38D1" w:rsidRDefault="000A2402" w:rsidP="000A2402">
            <w:pPr>
              <w:spacing w:before="40" w:after="40"/>
              <w:jc w:val="both"/>
              <w:rPr>
                <w:rFonts w:ascii="Marianne Light" w:hAnsi="Marianne Light"/>
                <w:b w:val="0"/>
                <w:szCs w:val="20"/>
              </w:rPr>
            </w:pPr>
          </w:p>
        </w:tc>
      </w:tr>
      <w:tr w:rsidR="000A2402" w:rsidRPr="00FA38D1" w14:paraId="09E33D29" w14:textId="77777777" w:rsidTr="00FA38D1">
        <w:tc>
          <w:tcPr>
            <w:tcW w:w="4013" w:type="dxa"/>
            <w:tcBorders>
              <w:top w:val="nil"/>
              <w:left w:val="nil"/>
              <w:bottom w:val="nil"/>
              <w:right w:val="nil"/>
            </w:tcBorders>
          </w:tcPr>
          <w:p w14:paraId="64E847D1"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14:paraId="3E181A22" w14:textId="77777777"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14:paraId="3DAF51D5" w14:textId="77777777" w:rsidR="000A2402" w:rsidRPr="00FA38D1" w:rsidRDefault="000A2402" w:rsidP="000A2402">
            <w:pPr>
              <w:spacing w:before="40" w:after="40"/>
              <w:jc w:val="both"/>
              <w:rPr>
                <w:rFonts w:ascii="Marianne Light" w:hAnsi="Marianne Light"/>
                <w:b w:val="0"/>
                <w:szCs w:val="20"/>
              </w:rPr>
            </w:pPr>
          </w:p>
        </w:tc>
      </w:tr>
      <w:tr w:rsidR="000A2402" w:rsidRPr="00FA38D1" w14:paraId="6C86B45F" w14:textId="77777777" w:rsidTr="00FA38D1">
        <w:tc>
          <w:tcPr>
            <w:tcW w:w="4013" w:type="dxa"/>
            <w:tcBorders>
              <w:top w:val="nil"/>
              <w:left w:val="nil"/>
              <w:bottom w:val="nil"/>
              <w:right w:val="nil"/>
            </w:tcBorders>
          </w:tcPr>
          <w:p w14:paraId="6DAE0D22"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493AB6E1" w14:textId="77777777" w:rsidR="000A2402" w:rsidRPr="00FA38D1" w:rsidRDefault="000A2402" w:rsidP="000A2402">
            <w:pPr>
              <w:spacing w:before="40" w:after="40"/>
              <w:jc w:val="both"/>
              <w:rPr>
                <w:rFonts w:ascii="Marianne Light" w:hAnsi="Marianne Light"/>
                <w:b w:val="0"/>
                <w:szCs w:val="20"/>
              </w:rPr>
            </w:pPr>
          </w:p>
        </w:tc>
      </w:tr>
      <w:tr w:rsidR="000A2402" w:rsidRPr="00FA38D1" w14:paraId="28101636" w14:textId="77777777" w:rsidTr="00FA38D1">
        <w:tc>
          <w:tcPr>
            <w:tcW w:w="4013" w:type="dxa"/>
            <w:tcBorders>
              <w:top w:val="nil"/>
              <w:left w:val="nil"/>
              <w:bottom w:val="nil"/>
              <w:right w:val="nil"/>
            </w:tcBorders>
          </w:tcPr>
          <w:p w14:paraId="06C28A2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703B253A" w14:textId="77777777" w:rsidR="000A2402" w:rsidRPr="00FA38D1" w:rsidRDefault="000A2402" w:rsidP="000A2402">
            <w:pPr>
              <w:spacing w:before="40" w:after="40"/>
              <w:jc w:val="both"/>
              <w:rPr>
                <w:rFonts w:ascii="Marianne Light" w:hAnsi="Marianne Light"/>
                <w:b w:val="0"/>
                <w:szCs w:val="20"/>
              </w:rPr>
            </w:pPr>
          </w:p>
        </w:tc>
      </w:tr>
      <w:tr w:rsidR="000A2402" w:rsidRPr="00FA38D1" w14:paraId="0A84FA1B" w14:textId="77777777" w:rsidTr="00FA38D1">
        <w:tc>
          <w:tcPr>
            <w:tcW w:w="4013" w:type="dxa"/>
            <w:tcBorders>
              <w:top w:val="nil"/>
              <w:left w:val="nil"/>
              <w:bottom w:val="nil"/>
              <w:right w:val="nil"/>
            </w:tcBorders>
          </w:tcPr>
          <w:p w14:paraId="0C30DE14"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49C44B2E"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705CEE06" w14:textId="77777777" w:rsidTr="00FA38D1">
        <w:tc>
          <w:tcPr>
            <w:tcW w:w="4013" w:type="dxa"/>
            <w:tcBorders>
              <w:top w:val="nil"/>
              <w:left w:val="nil"/>
              <w:bottom w:val="nil"/>
              <w:right w:val="nil"/>
            </w:tcBorders>
          </w:tcPr>
          <w:p w14:paraId="2A7BA1D8"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14:paraId="63FCB29C" w14:textId="77777777" w:rsidR="000A2402" w:rsidRPr="00FA38D1" w:rsidRDefault="000A2402" w:rsidP="000A2402">
            <w:pPr>
              <w:spacing w:before="40" w:after="40"/>
              <w:jc w:val="both"/>
              <w:rPr>
                <w:rFonts w:ascii="Marianne Light" w:hAnsi="Marianne Light"/>
                <w:b w:val="0"/>
                <w:szCs w:val="20"/>
              </w:rPr>
            </w:pPr>
          </w:p>
        </w:tc>
      </w:tr>
      <w:tr w:rsidR="000A2402" w:rsidRPr="00FA38D1" w14:paraId="395BB3C8" w14:textId="77777777" w:rsidTr="00FA38D1">
        <w:tc>
          <w:tcPr>
            <w:tcW w:w="4013" w:type="dxa"/>
            <w:tcBorders>
              <w:top w:val="nil"/>
              <w:left w:val="nil"/>
              <w:bottom w:val="nil"/>
              <w:right w:val="nil"/>
            </w:tcBorders>
          </w:tcPr>
          <w:p w14:paraId="382456D7"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14:paraId="652436EB" w14:textId="77777777" w:rsidR="000A2402" w:rsidRPr="00FA38D1" w:rsidRDefault="000A2402" w:rsidP="000A2402">
            <w:pPr>
              <w:spacing w:before="40" w:after="40"/>
              <w:jc w:val="both"/>
              <w:rPr>
                <w:rFonts w:ascii="Marianne Light" w:hAnsi="Marianne Light"/>
                <w:b w:val="0"/>
                <w:szCs w:val="20"/>
              </w:rPr>
            </w:pPr>
          </w:p>
        </w:tc>
      </w:tr>
      <w:tr w:rsidR="000A2402" w:rsidRPr="00FA38D1" w14:paraId="508AF406" w14:textId="77777777" w:rsidTr="00FA38D1">
        <w:tc>
          <w:tcPr>
            <w:tcW w:w="4013" w:type="dxa"/>
            <w:tcBorders>
              <w:top w:val="nil"/>
              <w:left w:val="nil"/>
              <w:bottom w:val="nil"/>
              <w:right w:val="nil"/>
            </w:tcBorders>
          </w:tcPr>
          <w:p w14:paraId="0E0CD467"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14:paraId="1D3D379B"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14:paraId="2722CE05" w14:textId="77777777" w:rsidTr="00FA38D1">
        <w:tc>
          <w:tcPr>
            <w:tcW w:w="4013" w:type="dxa"/>
            <w:tcBorders>
              <w:top w:val="nil"/>
              <w:left w:val="nil"/>
              <w:bottom w:val="nil"/>
              <w:right w:val="nil"/>
            </w:tcBorders>
          </w:tcPr>
          <w:p w14:paraId="7DC0654A"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58FAC34A"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14:paraId="2468FB53" w14:textId="77777777" w:rsidTr="00FA38D1">
        <w:tc>
          <w:tcPr>
            <w:tcW w:w="4013" w:type="dxa"/>
            <w:tcBorders>
              <w:top w:val="nil"/>
              <w:left w:val="nil"/>
              <w:bottom w:val="nil"/>
              <w:right w:val="nil"/>
            </w:tcBorders>
          </w:tcPr>
          <w:p w14:paraId="7D464B03" w14:textId="77777777"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14:paraId="0CB8B0F2" w14:textId="77777777"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14:paraId="0BCD154F" w14:textId="77777777" w:rsidR="00215ACF" w:rsidRPr="00FA38D1" w:rsidRDefault="00673479" w:rsidP="00D25D93">
      <w:pPr>
        <w:pStyle w:val="Titre1"/>
        <w:rPr>
          <w:szCs w:val="20"/>
        </w:rPr>
      </w:pPr>
      <w:bookmarkStart w:id="14" w:name="_Toc208846424"/>
      <w:r w:rsidRPr="00FA38D1">
        <w:rPr>
          <w:szCs w:val="20"/>
        </w:rPr>
        <w:t>OBJET DU MARCHE ET</w:t>
      </w:r>
      <w:r w:rsidR="00AB5628" w:rsidRPr="00FA38D1">
        <w:rPr>
          <w:szCs w:val="20"/>
        </w:rPr>
        <w:t xml:space="preserve"> DOCUMENTS CONTRACTUELS</w:t>
      </w:r>
      <w:bookmarkEnd w:id="14"/>
    </w:p>
    <w:p w14:paraId="55B7367D" w14:textId="77777777" w:rsidR="00AB5628" w:rsidRPr="00FA38D1" w:rsidRDefault="00AB5628" w:rsidP="00215ACF">
      <w:pPr>
        <w:jc w:val="both"/>
        <w:rPr>
          <w:rFonts w:ascii="Marianne Light" w:hAnsi="Marianne Light"/>
          <w:b w:val="0"/>
          <w:szCs w:val="20"/>
        </w:rPr>
      </w:pPr>
    </w:p>
    <w:p w14:paraId="70B23B7D" w14:textId="77777777" w:rsidR="00AB5628" w:rsidRPr="00FA38D1" w:rsidRDefault="00DC14F8" w:rsidP="00D25D93">
      <w:pPr>
        <w:pStyle w:val="Titre2"/>
        <w:rPr>
          <w:szCs w:val="20"/>
        </w:rPr>
      </w:pPr>
      <w:bookmarkStart w:id="15" w:name="_Toc208846425"/>
      <w:r w:rsidRPr="00FA38D1">
        <w:rPr>
          <w:szCs w:val="20"/>
        </w:rPr>
        <w:t>OBJET DU MARCHE</w:t>
      </w:r>
      <w:bookmarkEnd w:id="15"/>
    </w:p>
    <w:p w14:paraId="3DE744A2" w14:textId="2DC03313" w:rsidR="00FA3DCC" w:rsidRDefault="001867B7" w:rsidP="009B7474">
      <w:pPr>
        <w:spacing w:after="96"/>
        <w:jc w:val="both"/>
        <w:rPr>
          <w:rFonts w:ascii="Marianne Light" w:hAnsi="Marianne Light"/>
          <w:b w:val="0"/>
          <w:szCs w:val="20"/>
        </w:rPr>
      </w:pPr>
      <w:r w:rsidRPr="00FA38D1">
        <w:rPr>
          <w:rFonts w:ascii="Marianne Light" w:hAnsi="Marianne Light"/>
          <w:b w:val="0"/>
          <w:szCs w:val="20"/>
        </w:rPr>
        <w:t>Le présent marché, régi par le présent AE-CCP, est un marché public de prestation intellectuelle relatif à la mission</w:t>
      </w:r>
      <w:r w:rsidR="00C92831" w:rsidRPr="00FA38D1">
        <w:rPr>
          <w:rFonts w:ascii="Marianne Light" w:hAnsi="Marianne Light"/>
          <w:b w:val="0"/>
          <w:szCs w:val="20"/>
        </w:rPr>
        <w:t xml:space="preserve"> </w:t>
      </w:r>
      <w:r w:rsidR="00C427CE">
        <w:rPr>
          <w:rFonts w:ascii="Marianne Light" w:hAnsi="Marianne Light"/>
          <w:b w:val="0"/>
          <w:szCs w:val="20"/>
        </w:rPr>
        <w:t xml:space="preserve">d’assistance </w:t>
      </w:r>
      <w:r w:rsidR="00F409C5">
        <w:rPr>
          <w:rFonts w:ascii="Marianne Light" w:hAnsi="Marianne Light"/>
          <w:b w:val="0"/>
          <w:szCs w:val="20"/>
        </w:rPr>
        <w:t xml:space="preserve">technique </w:t>
      </w:r>
      <w:r w:rsidR="00C427CE">
        <w:rPr>
          <w:rFonts w:ascii="Marianne Light" w:hAnsi="Marianne Light"/>
          <w:b w:val="0"/>
          <w:szCs w:val="20"/>
        </w:rPr>
        <w:t xml:space="preserve">à maîtrise d’ouvrage </w:t>
      </w:r>
      <w:r w:rsidRPr="00FA38D1">
        <w:rPr>
          <w:rFonts w:ascii="Marianne Light" w:hAnsi="Marianne Light"/>
          <w:b w:val="0"/>
          <w:szCs w:val="20"/>
        </w:rPr>
        <w:t xml:space="preserve">pour </w:t>
      </w:r>
      <w:sdt>
        <w:sdtPr>
          <w:rPr>
            <w:rFonts w:ascii="Marianne Light" w:hAnsi="Marianne Light"/>
            <w:b w:val="0"/>
            <w:szCs w:val="20"/>
          </w:rPr>
          <w:alias w:val="phases techniques"/>
          <w:tag w:val="phases techniques"/>
          <w:id w:val="-1258903316"/>
          <w:placeholder>
            <w:docPart w:val="DC584226ACF24CD7BD9E361848B395EA"/>
          </w:placeholder>
          <w15:color w:val="FF0000"/>
          <w:dropDownList>
            <w:listItem w:value="Choisissez un élément"/>
            <w:listItem w:displayText="les phases de conception et de réalisation" w:value="les phases de conception et de réalisation"/>
            <w:listItem w:displayText="la phase de conception" w:value="la phase de conception"/>
            <w:listItem w:displayText="la phase de réalisation" w:value="la phase de réalisation"/>
          </w:dropDownList>
        </w:sdtPr>
        <w:sdtContent>
          <w:r w:rsidR="00FA33BA">
            <w:rPr>
              <w:rFonts w:ascii="Marianne Light" w:hAnsi="Marianne Light"/>
              <w:b w:val="0"/>
              <w:szCs w:val="20"/>
            </w:rPr>
            <w:t>les phases de conception et de réalisation</w:t>
          </w:r>
        </w:sdtContent>
      </w:sdt>
      <w:r w:rsidR="000039B4" w:rsidRPr="00FA38D1">
        <w:rPr>
          <w:rFonts w:ascii="Marianne Light" w:hAnsi="Marianne Light"/>
          <w:b w:val="0"/>
          <w:szCs w:val="20"/>
        </w:rPr>
        <w:t xml:space="preserve"> </w:t>
      </w:r>
      <w:r w:rsidR="00FA3DCC">
        <w:rPr>
          <w:rFonts w:ascii="Marianne Light" w:hAnsi="Marianne Light"/>
          <w:b w:val="0"/>
          <w:szCs w:val="20"/>
        </w:rPr>
        <w:t>visant des travaux de ventilation et de traitement des nuisances sonores du dispositif de ventilation existant dans le bâtiment annexe de l’Hôtel de Police du 14</w:t>
      </w:r>
      <w:r w:rsidR="00FA3DCC" w:rsidRPr="00FA3DCC">
        <w:rPr>
          <w:rFonts w:ascii="Marianne Light" w:hAnsi="Marianne Light"/>
          <w:b w:val="0"/>
          <w:szCs w:val="20"/>
          <w:vertAlign w:val="superscript"/>
        </w:rPr>
        <w:t>ème</w:t>
      </w:r>
      <w:r w:rsidR="00FA3DCC">
        <w:rPr>
          <w:rFonts w:ascii="Marianne Light" w:hAnsi="Marianne Light"/>
          <w:b w:val="0"/>
          <w:szCs w:val="20"/>
        </w:rPr>
        <w:t xml:space="preserve"> arrondissement de Paris, sis 112, 114, 116 avenue du Maine.</w:t>
      </w:r>
    </w:p>
    <w:p w14:paraId="6A3CB227" w14:textId="77777777" w:rsidR="001867B7" w:rsidRPr="00FA38D1" w:rsidRDefault="001867B7" w:rsidP="00313F65">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Il est conclu entre</w:t>
      </w:r>
      <w:r w:rsidRPr="00FA38D1">
        <w:rPr>
          <w:rFonts w:ascii="Calibri" w:hAnsi="Calibri" w:cs="Calibri"/>
          <w:b w:val="0"/>
          <w:szCs w:val="20"/>
        </w:rPr>
        <w:t> </w:t>
      </w:r>
      <w:r w:rsidRPr="00FA38D1">
        <w:rPr>
          <w:rFonts w:ascii="Marianne Light" w:hAnsi="Marianne Light"/>
          <w:b w:val="0"/>
          <w:szCs w:val="20"/>
        </w:rPr>
        <w:t>:</w:t>
      </w:r>
    </w:p>
    <w:p w14:paraId="358B7C01" w14:textId="77777777" w:rsidR="001867B7" w:rsidRPr="00FA38D1"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La personne publique désignée à l’article 1.1 du présent document, dénommée «</w:t>
      </w:r>
      <w:r w:rsidRPr="00FA38D1">
        <w:rPr>
          <w:rFonts w:ascii="Calibri" w:hAnsi="Calibri" w:cs="Calibri"/>
          <w:b w:val="0"/>
          <w:szCs w:val="20"/>
        </w:rPr>
        <w:t> </w:t>
      </w:r>
      <w:r w:rsidRPr="00FA38D1">
        <w:rPr>
          <w:rFonts w:ascii="Marianne Light" w:hAnsi="Marianne Light"/>
          <w:b w:val="0"/>
          <w:szCs w:val="20"/>
        </w:rPr>
        <w:t>acheteur – maître d’ouvrage</w:t>
      </w:r>
      <w:r w:rsidRPr="00FA38D1">
        <w:rPr>
          <w:rFonts w:ascii="Calibri" w:hAnsi="Calibri" w:cs="Calibri"/>
          <w:b w:val="0"/>
          <w:szCs w:val="20"/>
        </w:rPr>
        <w:t> </w:t>
      </w:r>
      <w:r w:rsidRPr="00FA38D1">
        <w:rPr>
          <w:rFonts w:ascii="Marianne Light" w:hAnsi="Marianne Light" w:cs="Marianne Light"/>
          <w:b w:val="0"/>
          <w:szCs w:val="20"/>
        </w:rPr>
        <w:t>»</w:t>
      </w:r>
      <w:r w:rsidRPr="00FA38D1">
        <w:rPr>
          <w:rFonts w:ascii="Marianne Light" w:hAnsi="Marianne Light"/>
          <w:b w:val="0"/>
          <w:szCs w:val="20"/>
        </w:rPr>
        <w:t>,</w:t>
      </w:r>
    </w:p>
    <w:p w14:paraId="621DE3C1" w14:textId="5E3D12F8" w:rsidR="00805385" w:rsidRPr="00841C5D" w:rsidRDefault="001867B7" w:rsidP="00AC3829">
      <w:pPr>
        <w:pStyle w:val="Paragraphedeliste"/>
        <w:widowControl/>
        <w:numPr>
          <w:ilvl w:val="0"/>
          <w:numId w:val="13"/>
        </w:numPr>
        <w:suppressAutoHyphens w:val="0"/>
        <w:spacing w:after="200" w:line="276" w:lineRule="auto"/>
        <w:textAlignment w:val="auto"/>
        <w:rPr>
          <w:rFonts w:ascii="Marianne Light" w:hAnsi="Marianne Light"/>
          <w:b w:val="0"/>
          <w:szCs w:val="20"/>
        </w:rPr>
      </w:pPr>
      <w:r w:rsidRPr="00841C5D">
        <w:rPr>
          <w:rFonts w:ascii="Marianne Light" w:hAnsi="Marianne Light"/>
          <w:b w:val="0"/>
          <w:szCs w:val="20"/>
        </w:rPr>
        <w:t>Et le titulaire du marché désigné à l’article 1.2 du présent document, dénommé «</w:t>
      </w:r>
      <w:r w:rsidRPr="00841C5D">
        <w:rPr>
          <w:rFonts w:ascii="Calibri" w:hAnsi="Calibri" w:cs="Calibri"/>
          <w:b w:val="0"/>
          <w:szCs w:val="20"/>
        </w:rPr>
        <w:t> </w:t>
      </w:r>
      <w:r w:rsidRPr="00841C5D">
        <w:rPr>
          <w:rFonts w:ascii="Marianne Light" w:hAnsi="Marianne Light"/>
          <w:b w:val="0"/>
          <w:szCs w:val="20"/>
        </w:rPr>
        <w:t>titulaire</w:t>
      </w:r>
      <w:r w:rsidRPr="00841C5D">
        <w:rPr>
          <w:rFonts w:ascii="Calibri" w:hAnsi="Calibri" w:cs="Calibri"/>
          <w:b w:val="0"/>
          <w:szCs w:val="20"/>
        </w:rPr>
        <w:t> </w:t>
      </w:r>
      <w:r w:rsidRPr="00841C5D">
        <w:rPr>
          <w:rFonts w:ascii="Marianne Light" w:hAnsi="Marianne Light" w:cs="Marianne Light"/>
          <w:b w:val="0"/>
          <w:szCs w:val="20"/>
        </w:rPr>
        <w:t>»</w:t>
      </w:r>
      <w:r w:rsidRPr="00841C5D">
        <w:rPr>
          <w:rFonts w:ascii="Marianne Light" w:hAnsi="Marianne Light"/>
          <w:b w:val="0"/>
          <w:szCs w:val="20"/>
        </w:rPr>
        <w:t>.</w:t>
      </w:r>
    </w:p>
    <w:p w14:paraId="2FB75E39" w14:textId="77777777" w:rsidR="000A2402" w:rsidRPr="00FA38D1" w:rsidRDefault="00DC14F8" w:rsidP="00D25D93">
      <w:pPr>
        <w:pStyle w:val="Titre2"/>
        <w:rPr>
          <w:szCs w:val="20"/>
        </w:rPr>
      </w:pPr>
      <w:bookmarkStart w:id="16" w:name="_Toc208846426"/>
      <w:r w:rsidRPr="00FA38D1">
        <w:rPr>
          <w:szCs w:val="20"/>
        </w:rPr>
        <w:t>CONTEXTE DE LA MISSION</w:t>
      </w:r>
      <w:bookmarkEnd w:id="16"/>
    </w:p>
    <w:p w14:paraId="61049A25" w14:textId="1946E9BA" w:rsidR="00767C5D" w:rsidRDefault="00767C5D" w:rsidP="009B7474">
      <w:pPr>
        <w:spacing w:after="96"/>
        <w:jc w:val="both"/>
        <w:rPr>
          <w:rFonts w:ascii="Marianne Light" w:hAnsi="Marianne Light"/>
          <w:b w:val="0"/>
          <w:szCs w:val="20"/>
        </w:rPr>
      </w:pPr>
      <w:r>
        <w:rPr>
          <w:rFonts w:ascii="Marianne Light" w:hAnsi="Marianne Light"/>
          <w:b w:val="0"/>
          <w:szCs w:val="20"/>
        </w:rPr>
        <w:t>L’hôtel de Police du 14</w:t>
      </w:r>
      <w:r w:rsidRPr="00767C5D">
        <w:rPr>
          <w:rFonts w:ascii="Marianne Light" w:hAnsi="Marianne Light"/>
          <w:b w:val="0"/>
          <w:szCs w:val="20"/>
          <w:vertAlign w:val="superscript"/>
        </w:rPr>
        <w:t>ème</w:t>
      </w:r>
      <w:r>
        <w:rPr>
          <w:rFonts w:ascii="Marianne Light" w:hAnsi="Marianne Light"/>
          <w:b w:val="0"/>
          <w:szCs w:val="20"/>
        </w:rPr>
        <w:t xml:space="preserve"> arrondissement de Paris a fait l’objet d’une réhabilitation </w:t>
      </w:r>
      <w:r w:rsidR="00182806">
        <w:rPr>
          <w:rFonts w:ascii="Marianne Light" w:hAnsi="Marianne Light"/>
          <w:b w:val="0"/>
          <w:szCs w:val="20"/>
        </w:rPr>
        <w:t>lourde dont la réception a été prononcée en novembre 2022. Des réserves et parachèvements ont eu cours jusqu’à présent et touchent à leur fin.</w:t>
      </w:r>
    </w:p>
    <w:p w14:paraId="251D0FE9" w14:textId="585BFBD9" w:rsidR="00182806" w:rsidRDefault="00182806" w:rsidP="009B7474">
      <w:pPr>
        <w:spacing w:after="96"/>
        <w:jc w:val="both"/>
        <w:rPr>
          <w:rFonts w:ascii="Marianne Light" w:hAnsi="Marianne Light"/>
          <w:b w:val="0"/>
          <w:szCs w:val="20"/>
        </w:rPr>
      </w:pPr>
      <w:r>
        <w:rPr>
          <w:rFonts w:ascii="Marianne Light" w:hAnsi="Marianne Light"/>
          <w:b w:val="0"/>
          <w:szCs w:val="20"/>
        </w:rPr>
        <w:t xml:space="preserve">L’hôtel de Police est constitué d’un bâtiment principal sur 8 étages et 4 niveaux de sous-sol, et </w:t>
      </w:r>
      <w:r w:rsidR="000129CA">
        <w:rPr>
          <w:rFonts w:ascii="Marianne Light" w:hAnsi="Marianne Light"/>
          <w:b w:val="0"/>
          <w:szCs w:val="20"/>
        </w:rPr>
        <w:t>d’</w:t>
      </w:r>
      <w:r>
        <w:rPr>
          <w:rFonts w:ascii="Marianne Light" w:hAnsi="Marianne Light"/>
          <w:b w:val="0"/>
          <w:szCs w:val="20"/>
        </w:rPr>
        <w:t>un bâtiment annexe sur 1 étage et 1 niveau de sous-sol qui le relie au bâtiment principal.</w:t>
      </w:r>
    </w:p>
    <w:p w14:paraId="7D08B318" w14:textId="77777777" w:rsidR="00182806" w:rsidRDefault="00182806" w:rsidP="009B7474">
      <w:pPr>
        <w:spacing w:after="96"/>
        <w:jc w:val="both"/>
        <w:rPr>
          <w:rFonts w:ascii="Marianne Light" w:hAnsi="Marianne Light"/>
          <w:b w:val="0"/>
          <w:szCs w:val="20"/>
        </w:rPr>
      </w:pPr>
      <w:r>
        <w:rPr>
          <w:rFonts w:ascii="Marianne Light" w:hAnsi="Marianne Light"/>
          <w:b w:val="0"/>
          <w:szCs w:val="20"/>
        </w:rPr>
        <w:t>Le présent marché concerne le bâtiment annexe.</w:t>
      </w:r>
    </w:p>
    <w:p w14:paraId="369F63C5" w14:textId="55198182" w:rsidR="00182806" w:rsidRDefault="00182806" w:rsidP="009B7474">
      <w:pPr>
        <w:spacing w:after="96"/>
        <w:jc w:val="both"/>
        <w:rPr>
          <w:rFonts w:ascii="Marianne Light" w:hAnsi="Marianne Light"/>
          <w:b w:val="0"/>
          <w:szCs w:val="20"/>
        </w:rPr>
      </w:pPr>
      <w:r>
        <w:rPr>
          <w:rFonts w:ascii="Marianne Light" w:hAnsi="Marianne Light"/>
          <w:b w:val="0"/>
          <w:szCs w:val="20"/>
        </w:rPr>
        <w:lastRenderedPageBreak/>
        <w:t xml:space="preserve">Celui-ci abrite un bureau et des vestiaires </w:t>
      </w:r>
      <w:r w:rsidR="000129CA">
        <w:rPr>
          <w:rFonts w:ascii="Marianne Light" w:hAnsi="Marianne Light"/>
          <w:b w:val="0"/>
          <w:szCs w:val="20"/>
        </w:rPr>
        <w:t>/</w:t>
      </w:r>
      <w:r>
        <w:rPr>
          <w:rFonts w:ascii="Marianne Light" w:hAnsi="Marianne Light"/>
          <w:b w:val="0"/>
          <w:szCs w:val="20"/>
        </w:rPr>
        <w:t xml:space="preserve"> sanitaires pour les moniteurs de tir au R-1 (le stand de tir se situe en prolongement du bâtiment annexe au R-1 du bâtiment principal), une salle de sport au RDC, et une autre salle de sport au R+1.</w:t>
      </w:r>
    </w:p>
    <w:p w14:paraId="21B1D2D4" w14:textId="11E345B0" w:rsidR="00182806" w:rsidRDefault="00182806" w:rsidP="009B7474">
      <w:pPr>
        <w:spacing w:after="96"/>
        <w:jc w:val="both"/>
        <w:rPr>
          <w:rFonts w:ascii="Marianne Light" w:hAnsi="Marianne Light"/>
          <w:b w:val="0"/>
          <w:szCs w:val="20"/>
        </w:rPr>
      </w:pPr>
      <w:r>
        <w:rPr>
          <w:rFonts w:ascii="Marianne Light" w:hAnsi="Marianne Light"/>
          <w:b w:val="0"/>
          <w:szCs w:val="20"/>
        </w:rPr>
        <w:t xml:space="preserve">Il est à noter que la salle de sport au RDC est </w:t>
      </w:r>
      <w:r w:rsidR="000129CA">
        <w:rPr>
          <w:rFonts w:ascii="Marianne Light" w:hAnsi="Marianne Light"/>
          <w:b w:val="0"/>
          <w:szCs w:val="20"/>
        </w:rPr>
        <w:t xml:space="preserve">due à </w:t>
      </w:r>
      <w:r>
        <w:rPr>
          <w:rFonts w:ascii="Marianne Light" w:hAnsi="Marianne Light"/>
          <w:b w:val="0"/>
          <w:szCs w:val="20"/>
        </w:rPr>
        <w:t>un changement d’affectation opéré par les utilisateurs après la livraison du bâtiment et qu’elle ne dispose pas de ventilation.</w:t>
      </w:r>
    </w:p>
    <w:p w14:paraId="1313EE87" w14:textId="3D34ED9B" w:rsidR="000129CA" w:rsidRDefault="00182806" w:rsidP="009B7474">
      <w:pPr>
        <w:spacing w:after="96"/>
        <w:jc w:val="both"/>
        <w:rPr>
          <w:rFonts w:ascii="Marianne Light" w:hAnsi="Marianne Light"/>
          <w:b w:val="0"/>
          <w:szCs w:val="20"/>
        </w:rPr>
      </w:pPr>
      <w:r>
        <w:rPr>
          <w:rFonts w:ascii="Marianne Light" w:hAnsi="Marianne Light"/>
          <w:b w:val="0"/>
          <w:szCs w:val="20"/>
        </w:rPr>
        <w:t xml:space="preserve">Il est à noter </w:t>
      </w:r>
      <w:r w:rsidR="000129CA">
        <w:rPr>
          <w:rFonts w:ascii="Marianne Light" w:hAnsi="Marianne Light"/>
          <w:b w:val="0"/>
          <w:szCs w:val="20"/>
        </w:rPr>
        <w:t xml:space="preserve">également </w:t>
      </w:r>
      <w:r>
        <w:rPr>
          <w:rFonts w:ascii="Marianne Light" w:hAnsi="Marianne Light"/>
          <w:b w:val="0"/>
          <w:szCs w:val="20"/>
        </w:rPr>
        <w:t xml:space="preserve">que </w:t>
      </w:r>
      <w:r w:rsidR="00FB5D42">
        <w:rPr>
          <w:rFonts w:ascii="Marianne Light" w:hAnsi="Marianne Light"/>
          <w:b w:val="0"/>
          <w:szCs w:val="20"/>
        </w:rPr>
        <w:t>la CTA</w:t>
      </w:r>
      <w:r>
        <w:rPr>
          <w:rFonts w:ascii="Marianne Light" w:hAnsi="Marianne Light"/>
          <w:b w:val="0"/>
          <w:szCs w:val="20"/>
        </w:rPr>
        <w:t xml:space="preserve"> mis</w:t>
      </w:r>
      <w:r w:rsidR="00FB5D42">
        <w:rPr>
          <w:rFonts w:ascii="Marianne Light" w:hAnsi="Marianne Light"/>
          <w:b w:val="0"/>
          <w:szCs w:val="20"/>
        </w:rPr>
        <w:t>e</w:t>
      </w:r>
      <w:r>
        <w:rPr>
          <w:rFonts w:ascii="Marianne Light" w:hAnsi="Marianne Light"/>
          <w:b w:val="0"/>
          <w:szCs w:val="20"/>
        </w:rPr>
        <w:t xml:space="preserve"> en place </w:t>
      </w:r>
      <w:r w:rsidR="000129CA">
        <w:rPr>
          <w:rFonts w:ascii="Marianne Light" w:hAnsi="Marianne Light"/>
          <w:b w:val="0"/>
          <w:szCs w:val="20"/>
        </w:rPr>
        <w:t>traite</w:t>
      </w:r>
      <w:r>
        <w:rPr>
          <w:rFonts w:ascii="Marianne Light" w:hAnsi="Marianne Light"/>
          <w:b w:val="0"/>
          <w:szCs w:val="20"/>
        </w:rPr>
        <w:t xml:space="preserve"> les </w:t>
      </w:r>
      <w:r w:rsidR="000129CA">
        <w:rPr>
          <w:rFonts w:ascii="Marianne Light" w:hAnsi="Marianne Light"/>
          <w:b w:val="0"/>
          <w:szCs w:val="20"/>
        </w:rPr>
        <w:t>locaux</w:t>
      </w:r>
      <w:r>
        <w:rPr>
          <w:rFonts w:ascii="Marianne Light" w:hAnsi="Marianne Light"/>
          <w:b w:val="0"/>
          <w:szCs w:val="20"/>
        </w:rPr>
        <w:t xml:space="preserve"> indiqués au R-1 à disposi</w:t>
      </w:r>
      <w:r w:rsidR="000129CA">
        <w:rPr>
          <w:rFonts w:ascii="Marianne Light" w:hAnsi="Marianne Light"/>
          <w:b w:val="0"/>
          <w:szCs w:val="20"/>
        </w:rPr>
        <w:t>tion des moniteurs de tirs, et la salle de sport du R+1.</w:t>
      </w:r>
    </w:p>
    <w:p w14:paraId="50814FB9" w14:textId="62E91011" w:rsidR="00182806" w:rsidRDefault="000129CA" w:rsidP="009B7474">
      <w:pPr>
        <w:spacing w:after="96"/>
        <w:jc w:val="both"/>
        <w:rPr>
          <w:rFonts w:ascii="Marianne Light" w:hAnsi="Marianne Light"/>
          <w:b w:val="0"/>
          <w:szCs w:val="20"/>
        </w:rPr>
      </w:pPr>
      <w:r>
        <w:rPr>
          <w:rFonts w:ascii="Marianne Light" w:hAnsi="Marianne Light"/>
          <w:b w:val="0"/>
          <w:szCs w:val="20"/>
        </w:rPr>
        <w:t>Enfin, les caissons présents dans la salle du sport du R+1 réduisent considérablement la hauteur disponible dans le local d’une part, et génèrent une nuisance sonore conséquente pour les occupants d’autre part.</w:t>
      </w:r>
      <w:r w:rsidR="00182806">
        <w:rPr>
          <w:rFonts w:ascii="Marianne Light" w:hAnsi="Marianne Light"/>
          <w:b w:val="0"/>
          <w:szCs w:val="20"/>
        </w:rPr>
        <w:t xml:space="preserve"> </w:t>
      </w:r>
    </w:p>
    <w:p w14:paraId="628F5161" w14:textId="77777777" w:rsidR="002445BD" w:rsidRDefault="000129CA" w:rsidP="009B7474">
      <w:pPr>
        <w:spacing w:after="96"/>
        <w:jc w:val="both"/>
        <w:rPr>
          <w:rFonts w:ascii="Marianne Light" w:hAnsi="Marianne Light"/>
          <w:b w:val="0"/>
          <w:szCs w:val="20"/>
        </w:rPr>
      </w:pPr>
      <w:r>
        <w:rPr>
          <w:rFonts w:ascii="Marianne Light" w:hAnsi="Marianne Light"/>
          <w:b w:val="0"/>
          <w:szCs w:val="20"/>
        </w:rPr>
        <w:t xml:space="preserve">L’objet de la présente mission est </w:t>
      </w:r>
      <w:r w:rsidR="002445BD">
        <w:rPr>
          <w:rFonts w:ascii="Marianne Light" w:hAnsi="Marianne Light"/>
          <w:b w:val="0"/>
          <w:szCs w:val="20"/>
        </w:rPr>
        <w:t>donc</w:t>
      </w:r>
      <w:r w:rsidR="002445BD">
        <w:rPr>
          <w:rFonts w:ascii="Calibri" w:hAnsi="Calibri" w:cs="Calibri"/>
          <w:b w:val="0"/>
          <w:szCs w:val="20"/>
        </w:rPr>
        <w:t> </w:t>
      </w:r>
      <w:r w:rsidR="002445BD">
        <w:rPr>
          <w:rFonts w:ascii="Marianne Light" w:hAnsi="Marianne Light"/>
          <w:b w:val="0"/>
          <w:szCs w:val="20"/>
        </w:rPr>
        <w:t>:</w:t>
      </w:r>
    </w:p>
    <w:p w14:paraId="7EF54FB0" w14:textId="0D6D2907" w:rsidR="002445BD" w:rsidRDefault="002445BD" w:rsidP="002445BD">
      <w:pPr>
        <w:pStyle w:val="Paragraphedeliste"/>
        <w:numPr>
          <w:ilvl w:val="0"/>
          <w:numId w:val="13"/>
        </w:numPr>
        <w:spacing w:after="96"/>
        <w:ind w:left="714" w:hanging="357"/>
        <w:contextualSpacing w:val="0"/>
        <w:jc w:val="both"/>
        <w:rPr>
          <w:rFonts w:ascii="Marianne Light" w:hAnsi="Marianne Light"/>
          <w:b w:val="0"/>
          <w:szCs w:val="20"/>
        </w:rPr>
      </w:pPr>
      <w:r>
        <w:rPr>
          <w:rFonts w:ascii="Marianne Light" w:hAnsi="Marianne Light"/>
          <w:b w:val="0"/>
          <w:szCs w:val="20"/>
        </w:rPr>
        <w:t>De ventiler la salle de sport nouvellement créée au RDC, en se repiquant autant que faire se peut sur la CTA existante, et tout en conservant des débits suffisants pour les en préservant la surface d’autres locaux desservis du bâtiment annexe</w:t>
      </w:r>
      <w:r>
        <w:rPr>
          <w:rFonts w:ascii="Calibri" w:hAnsi="Calibri" w:cs="Calibri"/>
          <w:b w:val="0"/>
          <w:szCs w:val="20"/>
        </w:rPr>
        <w:t> </w:t>
      </w:r>
      <w:r>
        <w:rPr>
          <w:rFonts w:ascii="Marianne Light" w:hAnsi="Marianne Light"/>
          <w:b w:val="0"/>
          <w:szCs w:val="20"/>
        </w:rPr>
        <w:t>;</w:t>
      </w:r>
    </w:p>
    <w:p w14:paraId="60F9A2C7" w14:textId="24CDE6DF" w:rsidR="002445BD" w:rsidRDefault="002445BD" w:rsidP="002445BD">
      <w:pPr>
        <w:pStyle w:val="Paragraphedeliste"/>
        <w:numPr>
          <w:ilvl w:val="0"/>
          <w:numId w:val="13"/>
        </w:numPr>
        <w:spacing w:before="120" w:after="96"/>
        <w:ind w:left="714" w:hanging="357"/>
        <w:jc w:val="both"/>
        <w:rPr>
          <w:rFonts w:ascii="Marianne Light" w:hAnsi="Marianne Light"/>
          <w:b w:val="0"/>
          <w:szCs w:val="20"/>
        </w:rPr>
      </w:pPr>
      <w:r>
        <w:rPr>
          <w:rFonts w:ascii="Marianne Light" w:hAnsi="Marianne Light"/>
          <w:b w:val="0"/>
          <w:szCs w:val="20"/>
        </w:rPr>
        <w:t>De réduire le niveau sonore des caissons présents dans la salle de sport du R+1 à un niveau acceptable pour les occupants, tout en préservant la surface et la hauteur sous dalle disponibles. Pour ce faire une étude acoustique devra être réalisée avant et après travaux.</w:t>
      </w:r>
    </w:p>
    <w:p w14:paraId="6EF1B9D2" w14:textId="7450DF3E" w:rsidR="00767C5D" w:rsidRPr="002445BD" w:rsidRDefault="002445BD" w:rsidP="002445BD">
      <w:pPr>
        <w:spacing w:after="96"/>
        <w:jc w:val="both"/>
        <w:rPr>
          <w:rFonts w:ascii="Marianne Light" w:hAnsi="Marianne Light"/>
          <w:b w:val="0"/>
          <w:szCs w:val="20"/>
        </w:rPr>
      </w:pPr>
      <w:r>
        <w:rPr>
          <w:rFonts w:ascii="Marianne Light" w:hAnsi="Marianne Light"/>
          <w:b w:val="0"/>
          <w:szCs w:val="20"/>
        </w:rPr>
        <w:t>Le détail des prestations de la mission sont définis</w:t>
      </w:r>
      <w:r w:rsidR="000129CA" w:rsidRPr="002445BD">
        <w:rPr>
          <w:rFonts w:ascii="Marianne Light" w:hAnsi="Marianne Light"/>
          <w:b w:val="0"/>
          <w:szCs w:val="20"/>
        </w:rPr>
        <w:t xml:space="preserve"> à l’article 5.1. du présent AE valant CCP.</w:t>
      </w:r>
    </w:p>
    <w:p w14:paraId="3FB38E12" w14:textId="1322DB64" w:rsidR="00011224" w:rsidRDefault="00011224" w:rsidP="007A1096">
      <w:pPr>
        <w:spacing w:after="96"/>
        <w:jc w:val="both"/>
        <w:rPr>
          <w:rFonts w:ascii="Marianne Light" w:hAnsi="Marianne Light"/>
          <w:b w:val="0"/>
          <w:szCs w:val="20"/>
        </w:rPr>
      </w:pPr>
    </w:p>
    <w:p w14:paraId="3B4745D9" w14:textId="77777777" w:rsidR="00841C5D" w:rsidRPr="00FA38D1" w:rsidRDefault="00841C5D" w:rsidP="007A1096">
      <w:pPr>
        <w:spacing w:after="96"/>
        <w:jc w:val="both"/>
        <w:rPr>
          <w:rFonts w:ascii="Marianne Light" w:hAnsi="Marianne Light"/>
          <w:b w:val="0"/>
          <w:szCs w:val="20"/>
        </w:rPr>
      </w:pPr>
    </w:p>
    <w:p w14:paraId="0C13119E" w14:textId="77777777" w:rsidR="009052F0" w:rsidRPr="00FA38D1" w:rsidRDefault="00D51A4A" w:rsidP="00D25D93">
      <w:pPr>
        <w:pStyle w:val="Titre2"/>
        <w:rPr>
          <w:szCs w:val="20"/>
        </w:rPr>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20884642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A38D1">
        <w:rPr>
          <w:szCs w:val="20"/>
        </w:rPr>
        <w:t>DESIGNATION DES INTERVENANTS</w:t>
      </w:r>
      <w:bookmarkEnd w:id="37"/>
    </w:p>
    <w:p w14:paraId="52978D46" w14:textId="77777777" w:rsidR="009052F0" w:rsidRPr="00FA38D1" w:rsidRDefault="00D51A4A" w:rsidP="00D25D93">
      <w:pPr>
        <w:pStyle w:val="Titre3"/>
        <w:rPr>
          <w:szCs w:val="20"/>
        </w:rPr>
      </w:pPr>
      <w:bookmarkStart w:id="38" w:name="_Toc208846428"/>
      <w:r w:rsidRPr="00FA38D1">
        <w:rPr>
          <w:szCs w:val="20"/>
        </w:rPr>
        <w:t>MAITRE DE L’OUVRAGE (MOA) ET CONDUITE DE L’OPERATION</w:t>
      </w:r>
      <w:bookmarkEnd w:id="38"/>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A38D1" w14:paraId="48DA4FC0" w14:textId="77777777" w:rsidTr="00ED1193">
        <w:tc>
          <w:tcPr>
            <w:tcW w:w="4967" w:type="dxa"/>
          </w:tcPr>
          <w:p w14:paraId="1B139D16" w14:textId="77777777" w:rsidR="001E6ED7" w:rsidRPr="00FA38D1" w:rsidRDefault="001E6ED7" w:rsidP="001E6ED7">
            <w:pPr>
              <w:spacing w:after="96"/>
              <w:jc w:val="both"/>
              <w:rPr>
                <w:rFonts w:ascii="Marianne Light" w:hAnsi="Marianne Light"/>
                <w:szCs w:val="20"/>
              </w:rPr>
            </w:pPr>
            <w:r w:rsidRPr="00FA38D1">
              <w:rPr>
                <w:rFonts w:ascii="Marianne Light" w:hAnsi="Marianne Light"/>
                <w:szCs w:val="20"/>
              </w:rPr>
              <w:t>PREFECTURE DE POLICE</w:t>
            </w:r>
          </w:p>
          <w:p w14:paraId="5A7E029F" w14:textId="77777777" w:rsidR="001E6ED7" w:rsidRPr="00FA38D1" w:rsidRDefault="001E6ED7" w:rsidP="008B46D5">
            <w:pPr>
              <w:spacing w:after="40"/>
              <w:jc w:val="both"/>
              <w:rPr>
                <w:rFonts w:ascii="Marianne Light" w:hAnsi="Marianne Light"/>
                <w:b w:val="0"/>
                <w:szCs w:val="20"/>
              </w:rPr>
            </w:pPr>
            <w:r w:rsidRPr="00FA38D1">
              <w:rPr>
                <w:rFonts w:ascii="Marianne Light" w:hAnsi="Marianne Light"/>
                <w:b w:val="0"/>
                <w:szCs w:val="20"/>
              </w:rPr>
              <w:t>Direction de l’immobilier et de l’environnement</w:t>
            </w:r>
          </w:p>
          <w:p w14:paraId="2F377F5B" w14:textId="7026E30D" w:rsidR="001E6ED7" w:rsidRPr="00FA38D1" w:rsidRDefault="00F87BF6" w:rsidP="008B46D5">
            <w:pPr>
              <w:spacing w:after="40"/>
              <w:jc w:val="both"/>
              <w:rPr>
                <w:rFonts w:ascii="Marianne Light" w:hAnsi="Marianne Light"/>
                <w:b w:val="0"/>
                <w:szCs w:val="20"/>
              </w:rPr>
            </w:pPr>
            <w:r>
              <w:rPr>
                <w:rFonts w:ascii="Marianne Light" w:hAnsi="Marianne Light"/>
                <w:b w:val="0"/>
                <w:szCs w:val="20"/>
              </w:rPr>
              <w:t>Sous-direction de la construction</w:t>
            </w:r>
          </w:p>
          <w:p w14:paraId="7F1D879E" w14:textId="77777777" w:rsidR="001E6ED7" w:rsidRPr="00FA38D1" w:rsidRDefault="002649C9" w:rsidP="008B46D5">
            <w:pPr>
              <w:spacing w:after="40"/>
              <w:jc w:val="both"/>
              <w:rPr>
                <w:rFonts w:ascii="Marianne Light" w:hAnsi="Marianne Light"/>
                <w:b w:val="0"/>
                <w:szCs w:val="20"/>
              </w:rPr>
            </w:pPr>
            <w:r>
              <w:rPr>
                <w:rFonts w:ascii="Marianne Light" w:hAnsi="Marianne Light"/>
                <w:b w:val="0"/>
                <w:szCs w:val="20"/>
              </w:rPr>
              <w:t>BMOA1</w:t>
            </w:r>
          </w:p>
          <w:p w14:paraId="2AE8B621" w14:textId="77777777" w:rsidR="001E6ED7" w:rsidRPr="00FA38D1" w:rsidRDefault="001E6ED7" w:rsidP="001E6ED7">
            <w:pPr>
              <w:spacing w:after="96"/>
              <w:jc w:val="both"/>
              <w:rPr>
                <w:rFonts w:ascii="Marianne Light" w:hAnsi="Marianne Light"/>
                <w:b w:val="0"/>
                <w:szCs w:val="20"/>
              </w:rPr>
            </w:pPr>
            <w:r w:rsidRPr="00FA38D1">
              <w:rPr>
                <w:rFonts w:ascii="Marianne Light" w:hAnsi="Marianne Light"/>
                <w:b w:val="0"/>
                <w:szCs w:val="20"/>
              </w:rPr>
              <w:t>1bis rue de Lutèce 75</w:t>
            </w:r>
            <w:r w:rsidRPr="00FA38D1">
              <w:rPr>
                <w:rFonts w:ascii="Calibri" w:hAnsi="Calibri" w:cs="Calibri"/>
                <w:b w:val="0"/>
                <w:szCs w:val="20"/>
              </w:rPr>
              <w:t> </w:t>
            </w:r>
            <w:r w:rsidRPr="00FA38D1">
              <w:rPr>
                <w:rFonts w:ascii="Marianne Light" w:hAnsi="Marianne Light"/>
                <w:b w:val="0"/>
                <w:szCs w:val="20"/>
              </w:rPr>
              <w:t>195 Paris Cedex 04</w:t>
            </w:r>
          </w:p>
        </w:tc>
        <w:tc>
          <w:tcPr>
            <w:tcW w:w="4814" w:type="dxa"/>
          </w:tcPr>
          <w:p w14:paraId="3C9FE209" w14:textId="77777777" w:rsidR="001E6ED7" w:rsidRPr="00FA38D1" w:rsidRDefault="001E6ED7" w:rsidP="001E6ED7">
            <w:pPr>
              <w:spacing w:after="96"/>
              <w:jc w:val="both"/>
              <w:rPr>
                <w:rFonts w:ascii="Marianne Light" w:hAnsi="Marianne Light"/>
                <w:szCs w:val="20"/>
              </w:rPr>
            </w:pPr>
            <w:r w:rsidRPr="00FA38D1">
              <w:rPr>
                <w:rFonts w:ascii="Marianne Light" w:hAnsi="Marianne Light"/>
                <w:szCs w:val="20"/>
              </w:rPr>
              <w:t>Conducteur</w:t>
            </w:r>
            <w:r w:rsidR="002649C9">
              <w:rPr>
                <w:rFonts w:ascii="Marianne Light" w:hAnsi="Marianne Light"/>
                <w:szCs w:val="20"/>
              </w:rPr>
              <w:t>s</w:t>
            </w:r>
            <w:r w:rsidRPr="00FA38D1">
              <w:rPr>
                <w:rFonts w:ascii="Marianne Light" w:hAnsi="Marianne Light"/>
                <w:szCs w:val="20"/>
              </w:rPr>
              <w:t xml:space="preserve"> d’opérations</w:t>
            </w:r>
            <w:r w:rsidRPr="00FA38D1">
              <w:rPr>
                <w:rFonts w:ascii="Calibri" w:hAnsi="Calibri" w:cs="Calibri"/>
                <w:szCs w:val="20"/>
              </w:rPr>
              <w:t> </w:t>
            </w:r>
            <w:r w:rsidRPr="00FA38D1">
              <w:rPr>
                <w:rFonts w:ascii="Marianne Light" w:hAnsi="Marianne Light"/>
                <w:szCs w:val="20"/>
              </w:rPr>
              <w:t>:</w:t>
            </w:r>
          </w:p>
          <w:p w14:paraId="5CAF4923" w14:textId="77777777" w:rsidR="002649C9" w:rsidRPr="00096574" w:rsidRDefault="002649C9" w:rsidP="002649C9">
            <w:pPr>
              <w:jc w:val="both"/>
              <w:rPr>
                <w:rFonts w:ascii="Marianne Light" w:hAnsi="Marianne Light"/>
                <w:b w:val="0"/>
                <w:szCs w:val="20"/>
              </w:rPr>
            </w:pPr>
            <w:r w:rsidRPr="00096574">
              <w:rPr>
                <w:rFonts w:ascii="Marianne Light" w:hAnsi="Marianne Light"/>
                <w:b w:val="0"/>
                <w:szCs w:val="20"/>
              </w:rPr>
              <w:t>CHATELLIER Aymerique</w:t>
            </w:r>
          </w:p>
          <w:p w14:paraId="4B95A3B3" w14:textId="77777777" w:rsidR="002649C9" w:rsidRPr="00096574" w:rsidRDefault="002649C9" w:rsidP="002649C9">
            <w:pPr>
              <w:jc w:val="both"/>
              <w:rPr>
                <w:rFonts w:ascii="Marianne Light" w:hAnsi="Marianne Light"/>
                <w:b w:val="0"/>
                <w:szCs w:val="20"/>
              </w:rPr>
            </w:pPr>
            <w:r w:rsidRPr="00096574">
              <w:rPr>
                <w:rFonts w:ascii="Marianne Light" w:hAnsi="Marianne Light"/>
                <w:b w:val="0"/>
                <w:szCs w:val="20"/>
              </w:rPr>
              <w:t>aymerique.chatellier@interieur.gouv.fr</w:t>
            </w:r>
          </w:p>
          <w:p w14:paraId="46B5D7A7" w14:textId="77777777" w:rsidR="002649C9" w:rsidRPr="00096574" w:rsidRDefault="002649C9" w:rsidP="002649C9">
            <w:pPr>
              <w:jc w:val="both"/>
              <w:rPr>
                <w:rFonts w:ascii="Marianne Light" w:hAnsi="Marianne Light"/>
                <w:b w:val="0"/>
                <w:szCs w:val="20"/>
              </w:rPr>
            </w:pPr>
            <w:r w:rsidRPr="00096574">
              <w:rPr>
                <w:rFonts w:ascii="Marianne Light" w:hAnsi="Marianne Light"/>
                <w:b w:val="0"/>
                <w:szCs w:val="20"/>
              </w:rPr>
              <w:t>0637768147</w:t>
            </w:r>
          </w:p>
          <w:p w14:paraId="491F0266" w14:textId="77777777" w:rsidR="002649C9" w:rsidRPr="00096574" w:rsidRDefault="002649C9" w:rsidP="002649C9">
            <w:pPr>
              <w:jc w:val="both"/>
              <w:rPr>
                <w:rFonts w:ascii="Marianne Light" w:hAnsi="Marianne Light"/>
                <w:b w:val="0"/>
                <w:szCs w:val="20"/>
              </w:rPr>
            </w:pPr>
          </w:p>
          <w:p w14:paraId="45ABF000" w14:textId="77777777" w:rsidR="002649C9" w:rsidRPr="00096574" w:rsidRDefault="002649C9" w:rsidP="00ED1193">
            <w:pPr>
              <w:jc w:val="both"/>
              <w:rPr>
                <w:rFonts w:ascii="Marianne Light" w:hAnsi="Marianne Light"/>
                <w:b w:val="0"/>
                <w:szCs w:val="20"/>
              </w:rPr>
            </w:pPr>
            <w:r w:rsidRPr="00096574">
              <w:rPr>
                <w:rFonts w:ascii="Marianne Light" w:hAnsi="Marianne Light"/>
                <w:b w:val="0"/>
                <w:szCs w:val="20"/>
              </w:rPr>
              <w:t>REUTHER Romain</w:t>
            </w:r>
          </w:p>
          <w:p w14:paraId="70230DE2" w14:textId="77777777" w:rsidR="002649C9" w:rsidRPr="00F87BF6" w:rsidRDefault="00805385" w:rsidP="00ED1193">
            <w:pPr>
              <w:jc w:val="both"/>
              <w:rPr>
                <w:rFonts w:ascii="Marianne Light" w:hAnsi="Marianne Light"/>
                <w:b w:val="0"/>
                <w:szCs w:val="20"/>
              </w:rPr>
            </w:pPr>
            <w:hyperlink r:id="rId11" w:history="1">
              <w:r w:rsidR="002649C9" w:rsidRPr="00F87BF6">
                <w:rPr>
                  <w:rStyle w:val="Lienhypertexte"/>
                  <w:rFonts w:ascii="Marianne Light" w:hAnsi="Marianne Light"/>
                  <w:b w:val="0"/>
                  <w:color w:val="auto"/>
                  <w:szCs w:val="20"/>
                  <w:u w:val="none"/>
                </w:rPr>
                <w:t>romain.reuther@interieur.gouv.fr</w:t>
              </w:r>
            </w:hyperlink>
          </w:p>
          <w:p w14:paraId="0BD887CC" w14:textId="77777777" w:rsidR="002649C9" w:rsidRPr="00096574" w:rsidRDefault="002649C9" w:rsidP="00ED1193">
            <w:pPr>
              <w:jc w:val="both"/>
              <w:rPr>
                <w:rFonts w:ascii="Marianne Light" w:hAnsi="Marianne Light"/>
                <w:b w:val="0"/>
                <w:szCs w:val="20"/>
              </w:rPr>
            </w:pPr>
            <w:r w:rsidRPr="00096574">
              <w:rPr>
                <w:rFonts w:ascii="Marianne Light" w:hAnsi="Marianne Light"/>
                <w:b w:val="0"/>
                <w:szCs w:val="20"/>
              </w:rPr>
              <w:t>0634402149</w:t>
            </w:r>
          </w:p>
          <w:p w14:paraId="0CDE57C8" w14:textId="77777777" w:rsidR="001E6ED7" w:rsidRPr="00FA38D1" w:rsidRDefault="001E6ED7" w:rsidP="001E6ED7">
            <w:pPr>
              <w:spacing w:after="96"/>
              <w:jc w:val="both"/>
              <w:rPr>
                <w:rFonts w:ascii="Marianne Light" w:hAnsi="Marianne Light"/>
                <w:i/>
                <w:szCs w:val="20"/>
              </w:rPr>
            </w:pPr>
          </w:p>
        </w:tc>
      </w:tr>
    </w:tbl>
    <w:p w14:paraId="75BA11FE" w14:textId="77777777" w:rsidR="00B26199" w:rsidRPr="00FA38D1" w:rsidRDefault="00B26199" w:rsidP="00B26199">
      <w:pPr>
        <w:pStyle w:val="Titre3"/>
        <w:rPr>
          <w:szCs w:val="20"/>
        </w:rPr>
      </w:pPr>
      <w:bookmarkStart w:id="39" w:name="_Toc104282222"/>
      <w:bookmarkStart w:id="40" w:name="_Toc208846429"/>
      <w:r w:rsidRPr="00FA38D1">
        <w:rPr>
          <w:szCs w:val="20"/>
        </w:rPr>
        <w:t>PILOTE DE CHANTIER – ORDONNANCEMENT, PILOTAGE ET COORDINATION (OPC)</w:t>
      </w:r>
      <w:bookmarkEnd w:id="39"/>
      <w:bookmarkEnd w:id="40"/>
    </w:p>
    <w:p w14:paraId="7E513694" w14:textId="5F8F1939" w:rsidR="00B26199" w:rsidRPr="00FA38D1" w:rsidRDefault="00431FB5" w:rsidP="00ED1193">
      <w:pPr>
        <w:spacing w:after="96"/>
        <w:ind w:firstLine="360"/>
        <w:jc w:val="both"/>
        <w:rPr>
          <w:rFonts w:ascii="Marianne Light" w:hAnsi="Marianne Light"/>
          <w:i/>
          <w:color w:val="FF0000"/>
          <w:szCs w:val="20"/>
        </w:rPr>
      </w:pPr>
      <w:r>
        <w:rPr>
          <w:rFonts w:ascii="Marianne Light" w:hAnsi="Marianne Light"/>
          <w:b w:val="0"/>
          <w:szCs w:val="20"/>
        </w:rPr>
        <w:t>Sans objet.</w:t>
      </w: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B26199" w:rsidRPr="00FA38D1" w:rsidDel="00703C15" w14:paraId="68353616" w14:textId="638FB169" w:rsidTr="00B26199">
        <w:trPr>
          <w:jc w:val="center"/>
          <w:del w:id="41" w:author="CHATELLIER Aymerique" w:date="2025-06-13T15:34:00Z"/>
        </w:trPr>
        <w:tc>
          <w:tcPr>
            <w:tcW w:w="4967" w:type="dxa"/>
          </w:tcPr>
          <w:p w14:paraId="0CA7CEF8" w14:textId="3BB5DC22" w:rsidR="00B26199" w:rsidRPr="00FA38D1" w:rsidDel="00703C15" w:rsidRDefault="00B26199" w:rsidP="00B26199">
            <w:pPr>
              <w:spacing w:after="96"/>
              <w:jc w:val="both"/>
              <w:rPr>
                <w:del w:id="42" w:author="CHATELLIER Aymerique" w:date="2025-06-13T15:34:00Z"/>
                <w:rFonts w:ascii="Marianne Light" w:hAnsi="Marianne Light"/>
                <w:b w:val="0"/>
                <w:szCs w:val="20"/>
              </w:rPr>
            </w:pPr>
          </w:p>
        </w:tc>
        <w:tc>
          <w:tcPr>
            <w:tcW w:w="4814" w:type="dxa"/>
          </w:tcPr>
          <w:p w14:paraId="1CBBB5AC" w14:textId="4ACADD11" w:rsidR="00B26199" w:rsidRPr="00FA38D1" w:rsidDel="00703C15" w:rsidRDefault="00B26199" w:rsidP="00B26199">
            <w:pPr>
              <w:spacing w:after="96"/>
              <w:jc w:val="both"/>
              <w:rPr>
                <w:del w:id="43" w:author="CHATELLIER Aymerique" w:date="2025-06-13T15:34:00Z"/>
                <w:rFonts w:ascii="Marianne Light" w:hAnsi="Marianne Light"/>
                <w:i/>
                <w:szCs w:val="20"/>
              </w:rPr>
            </w:pPr>
          </w:p>
        </w:tc>
      </w:tr>
    </w:tbl>
    <w:p w14:paraId="5C68E972" w14:textId="402DEF49" w:rsidR="00B26199" w:rsidRDefault="00B26199" w:rsidP="00567CF3">
      <w:pPr>
        <w:spacing w:after="96"/>
        <w:jc w:val="both"/>
        <w:rPr>
          <w:rFonts w:ascii="Marianne Light" w:hAnsi="Marianne Light"/>
          <w:b w:val="0"/>
          <w:szCs w:val="20"/>
        </w:rPr>
      </w:pPr>
    </w:p>
    <w:p w14:paraId="3FD09321" w14:textId="77777777" w:rsidR="00B140E2" w:rsidRPr="00FA38D1" w:rsidRDefault="003674BE" w:rsidP="003674BE">
      <w:pPr>
        <w:pStyle w:val="Titre3"/>
        <w:rPr>
          <w:szCs w:val="20"/>
        </w:rPr>
      </w:pPr>
      <w:bookmarkStart w:id="44" w:name="_Toc208846430"/>
      <w:r w:rsidRPr="00FA38D1">
        <w:rPr>
          <w:szCs w:val="20"/>
        </w:rPr>
        <w:t>CONTROLEUR TECHNIQUE (CT)</w:t>
      </w:r>
      <w:bookmarkEnd w:id="44"/>
    </w:p>
    <w:p w14:paraId="578BD284" w14:textId="0B4AF279" w:rsidR="003674BE" w:rsidRPr="00FA38D1" w:rsidRDefault="00431FB5" w:rsidP="00B140E2">
      <w:pPr>
        <w:spacing w:after="96"/>
        <w:jc w:val="both"/>
        <w:rPr>
          <w:rFonts w:ascii="Marianne Light" w:hAnsi="Marianne Light"/>
          <w:b w:val="0"/>
          <w:szCs w:val="20"/>
        </w:rPr>
      </w:pPr>
      <w:r>
        <w:rPr>
          <w:rFonts w:ascii="Marianne Light" w:hAnsi="Marianne Light"/>
          <w:b w:val="0"/>
          <w:szCs w:val="20"/>
        </w:rPr>
        <w:t>Sans objet.</w:t>
      </w:r>
    </w:p>
    <w:p w14:paraId="2A17ED71" w14:textId="77777777" w:rsidR="003674BE" w:rsidRPr="00FA38D1" w:rsidDel="00AF44C8" w:rsidRDefault="003674BE" w:rsidP="00B140E2">
      <w:pPr>
        <w:spacing w:after="96"/>
        <w:jc w:val="both"/>
        <w:rPr>
          <w:del w:id="45" w:author="ADAMOPULOS Marion" w:date="2025-06-06T10:55:00Z"/>
          <w:rFonts w:ascii="Marianne Light" w:hAnsi="Marianne Light"/>
          <w:i/>
          <w:color w:val="FF0000"/>
          <w:szCs w:val="20"/>
        </w:rPr>
      </w:pPr>
    </w:p>
    <w:p w14:paraId="72FCD992" w14:textId="77777777" w:rsidR="003674BE" w:rsidRDefault="003674BE" w:rsidP="00B140E2">
      <w:pPr>
        <w:spacing w:after="96"/>
        <w:jc w:val="both"/>
        <w:rPr>
          <w:rFonts w:ascii="Marianne Light" w:hAnsi="Marianne Light"/>
          <w:b w:val="0"/>
          <w:szCs w:val="20"/>
        </w:rPr>
      </w:pPr>
    </w:p>
    <w:p w14:paraId="6933A7DA" w14:textId="77777777" w:rsidR="00466C68" w:rsidRPr="009E01C0" w:rsidRDefault="00466C68" w:rsidP="00466C68">
      <w:pPr>
        <w:pStyle w:val="Titre3"/>
      </w:pPr>
      <w:bookmarkStart w:id="46" w:name="_Toc103707818"/>
      <w:bookmarkStart w:id="47" w:name="_Toc104282221"/>
      <w:bookmarkStart w:id="48" w:name="_Toc208846431"/>
      <w:r w:rsidRPr="009E01C0">
        <w:t>COORDINAT</w:t>
      </w:r>
      <w:r>
        <w:t>EUR DE</w:t>
      </w:r>
      <w:r w:rsidRPr="009E01C0">
        <w:t xml:space="preserve"> SECURITE </w:t>
      </w:r>
      <w:r>
        <w:t xml:space="preserve">ET DE </w:t>
      </w:r>
      <w:r w:rsidRPr="009E01C0">
        <w:t>PROTECTION DE LA SANTE</w:t>
      </w:r>
      <w:bookmarkEnd w:id="46"/>
      <w:r>
        <w:t xml:space="preserve"> (CSPS)</w:t>
      </w:r>
      <w:bookmarkEnd w:id="47"/>
      <w:bookmarkEnd w:id="48"/>
    </w:p>
    <w:p w14:paraId="7DBB5319" w14:textId="77777777" w:rsidR="00466C68" w:rsidRPr="00B140E2" w:rsidDel="00AF44C8" w:rsidRDefault="00466C68" w:rsidP="00466C68">
      <w:pPr>
        <w:spacing w:after="96"/>
        <w:jc w:val="both"/>
        <w:rPr>
          <w:del w:id="49" w:author="ADAMOPULOS Marion" w:date="2025-06-06T10:55:00Z"/>
          <w:rFonts w:ascii="Marianne Light" w:hAnsi="Marianne Light"/>
          <w:i/>
          <w:color w:val="FF0000"/>
        </w:rPr>
      </w:pPr>
    </w:p>
    <w:p w14:paraId="6EB0B184" w14:textId="2BCC3323" w:rsidR="00466C68" w:rsidRDefault="00431FB5" w:rsidP="00431FB5">
      <w:pPr>
        <w:spacing w:after="96"/>
        <w:jc w:val="both"/>
        <w:rPr>
          <w:rFonts w:ascii="Marianne Light" w:hAnsi="Marianne Light"/>
          <w:b w:val="0"/>
        </w:rPr>
      </w:pPr>
      <w:r>
        <w:rPr>
          <w:rFonts w:ascii="Marianne Light" w:hAnsi="Marianne Light"/>
          <w:b w:val="0"/>
        </w:rPr>
        <w:t>Sans objet.</w:t>
      </w:r>
    </w:p>
    <w:p w14:paraId="0B96F9F6" w14:textId="77777777" w:rsidR="00466C68" w:rsidRPr="009E01C0" w:rsidRDefault="00466C68" w:rsidP="00466C68">
      <w:pPr>
        <w:spacing w:after="96"/>
        <w:jc w:val="both"/>
        <w:rPr>
          <w:rFonts w:ascii="Marianne Light" w:hAnsi="Marianne Light"/>
          <w:b w:val="0"/>
        </w:rPr>
      </w:pPr>
    </w:p>
    <w:p w14:paraId="3A000026" w14:textId="77777777" w:rsidR="003674BE" w:rsidRPr="00FA38D1" w:rsidRDefault="00A00479" w:rsidP="003674BE">
      <w:pPr>
        <w:pStyle w:val="Titre3"/>
        <w:rPr>
          <w:szCs w:val="20"/>
        </w:rPr>
      </w:pPr>
      <w:bookmarkStart w:id="50" w:name="_Toc103707817"/>
      <w:bookmarkStart w:id="51" w:name="_Toc208846432"/>
      <w:r w:rsidRPr="00FA38D1">
        <w:rPr>
          <w:szCs w:val="20"/>
        </w:rPr>
        <w:t>COORDONNATEUR</w:t>
      </w:r>
      <w:r w:rsidR="003674BE" w:rsidRPr="00FA38D1">
        <w:rPr>
          <w:szCs w:val="20"/>
        </w:rPr>
        <w:t xml:space="preserve"> DES SYSTEMES DE SECURITE INCENDIE</w:t>
      </w:r>
      <w:bookmarkEnd w:id="50"/>
      <w:r w:rsidR="003674BE" w:rsidRPr="00FA38D1">
        <w:rPr>
          <w:szCs w:val="20"/>
        </w:rPr>
        <w:t xml:space="preserve"> (CSSI)</w:t>
      </w:r>
      <w:bookmarkEnd w:id="51"/>
    </w:p>
    <w:p w14:paraId="731E4968" w14:textId="70A4CD40" w:rsidR="00567CF3" w:rsidRPr="00FA38D1" w:rsidRDefault="00431FB5" w:rsidP="00567CF3">
      <w:pPr>
        <w:spacing w:after="96"/>
        <w:jc w:val="both"/>
        <w:rPr>
          <w:rFonts w:ascii="Marianne Light" w:hAnsi="Marianne Light"/>
          <w:b w:val="0"/>
          <w:szCs w:val="20"/>
        </w:rPr>
      </w:pPr>
      <w:r>
        <w:rPr>
          <w:rFonts w:ascii="Marianne Light" w:hAnsi="Marianne Light"/>
          <w:b w:val="0"/>
          <w:szCs w:val="20"/>
        </w:rPr>
        <w:t>Sans objet.</w:t>
      </w:r>
    </w:p>
    <w:p w14:paraId="6BF30BFF" w14:textId="77777777" w:rsidR="00567CF3" w:rsidRPr="00FA38D1" w:rsidRDefault="00567CF3" w:rsidP="00567CF3">
      <w:pPr>
        <w:spacing w:after="96"/>
        <w:jc w:val="both"/>
        <w:rPr>
          <w:rFonts w:ascii="Marianne Light" w:hAnsi="Marianne Light"/>
          <w:b w:val="0"/>
          <w:szCs w:val="20"/>
        </w:rPr>
      </w:pPr>
    </w:p>
    <w:p w14:paraId="66202128" w14:textId="77777777" w:rsidR="00AB5628" w:rsidRPr="00FA38D1" w:rsidRDefault="00D51A4A" w:rsidP="00D25D93">
      <w:pPr>
        <w:pStyle w:val="Titre2"/>
        <w:rPr>
          <w:szCs w:val="20"/>
        </w:rPr>
      </w:pPr>
      <w:bookmarkStart w:id="52" w:name="_Toc18920120"/>
      <w:bookmarkStart w:id="53" w:name="_Toc18927774"/>
      <w:bookmarkStart w:id="54" w:name="_Toc19709602"/>
      <w:bookmarkStart w:id="55" w:name="_Toc19709736"/>
      <w:bookmarkStart w:id="56" w:name="_Toc31968463"/>
      <w:bookmarkStart w:id="57" w:name="_Toc18920121"/>
      <w:bookmarkStart w:id="58" w:name="_Toc18927775"/>
      <w:bookmarkStart w:id="59" w:name="_Toc19709603"/>
      <w:bookmarkStart w:id="60" w:name="_Toc19709737"/>
      <w:bookmarkStart w:id="61" w:name="_Toc31968464"/>
      <w:bookmarkStart w:id="62" w:name="_Toc18920122"/>
      <w:bookmarkStart w:id="63" w:name="_Toc18927776"/>
      <w:bookmarkStart w:id="64" w:name="_Toc19709604"/>
      <w:bookmarkStart w:id="65" w:name="_Toc19709738"/>
      <w:bookmarkStart w:id="66" w:name="_Toc31968465"/>
      <w:bookmarkStart w:id="67" w:name="_Toc18920123"/>
      <w:bookmarkStart w:id="68" w:name="_Toc18927777"/>
      <w:bookmarkStart w:id="69" w:name="_Toc19709605"/>
      <w:bookmarkStart w:id="70" w:name="_Toc19709739"/>
      <w:bookmarkStart w:id="71" w:name="_Toc31968466"/>
      <w:bookmarkStart w:id="72" w:name="_Toc18920124"/>
      <w:bookmarkStart w:id="73" w:name="_Toc18927778"/>
      <w:bookmarkStart w:id="74" w:name="_Toc19709606"/>
      <w:bookmarkStart w:id="75" w:name="_Toc19709740"/>
      <w:bookmarkStart w:id="76" w:name="_Toc31968467"/>
      <w:bookmarkStart w:id="77" w:name="_Toc18920125"/>
      <w:bookmarkStart w:id="78" w:name="_Toc18927779"/>
      <w:bookmarkStart w:id="79" w:name="_Toc19709607"/>
      <w:bookmarkStart w:id="80" w:name="_Toc19709741"/>
      <w:bookmarkStart w:id="81" w:name="_Toc31968468"/>
      <w:bookmarkStart w:id="82" w:name="_Toc20884643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FA38D1">
        <w:rPr>
          <w:szCs w:val="20"/>
        </w:rPr>
        <w:t>DOCUMENTS CONTRACTUELS</w:t>
      </w:r>
      <w:bookmarkEnd w:id="82"/>
    </w:p>
    <w:p w14:paraId="79A4EE8B" w14:textId="77777777" w:rsidR="00AB5628" w:rsidRPr="00FA38D1" w:rsidRDefault="00AB5628" w:rsidP="009B7474">
      <w:pPr>
        <w:spacing w:after="96"/>
        <w:jc w:val="both"/>
        <w:rPr>
          <w:rFonts w:ascii="Marianne Light" w:hAnsi="Marianne Light"/>
          <w:b w:val="0"/>
          <w:szCs w:val="20"/>
        </w:rPr>
      </w:pPr>
      <w:r w:rsidRPr="00FA38D1">
        <w:rPr>
          <w:rFonts w:ascii="Marianne Light" w:hAnsi="Marianne Light"/>
          <w:b w:val="0"/>
          <w:szCs w:val="20"/>
        </w:rPr>
        <w:t>Le marché est constitué des documents contractuels énumérés ci-dessous, par dérogation à l’article 4.1 du CCAG-</w:t>
      </w:r>
      <w:r w:rsidR="002C3F26">
        <w:rPr>
          <w:rFonts w:ascii="Marianne Light" w:hAnsi="Marianne Light"/>
          <w:b w:val="0"/>
          <w:szCs w:val="20"/>
        </w:rPr>
        <w:t>PI</w:t>
      </w:r>
      <w:r w:rsidRPr="00FA38D1">
        <w:rPr>
          <w:rFonts w:ascii="Marianne Light" w:hAnsi="Marianne Light"/>
          <w:b w:val="0"/>
          <w:szCs w:val="20"/>
        </w:rPr>
        <w:t xml:space="preserve"> applicable. En cas de contradiction ou de différence, les pièces prévalent par ordre de priorité dé</w:t>
      </w:r>
      <w:r w:rsidR="00D8052C" w:rsidRPr="00FA38D1">
        <w:rPr>
          <w:rFonts w:ascii="Marianne Light" w:hAnsi="Marianne Light"/>
          <w:b w:val="0"/>
          <w:szCs w:val="20"/>
        </w:rPr>
        <w:t>croissante.</w:t>
      </w:r>
    </w:p>
    <w:p w14:paraId="476043BB" w14:textId="77777777" w:rsidR="00FA38D1" w:rsidRDefault="00FA38D1" w:rsidP="00466C68">
      <w:pPr>
        <w:spacing w:after="96"/>
        <w:jc w:val="both"/>
        <w:rPr>
          <w:rFonts w:ascii="Marianne Light" w:hAnsi="Marianne Light"/>
          <w:b w:val="0"/>
          <w:szCs w:val="20"/>
        </w:rPr>
      </w:pPr>
    </w:p>
    <w:p w14:paraId="531332E0" w14:textId="77777777" w:rsidR="00477826" w:rsidRPr="00FA38D1" w:rsidRDefault="00477826" w:rsidP="00477826">
      <w:pPr>
        <w:jc w:val="both"/>
        <w:rPr>
          <w:rFonts w:ascii="Marianne Light" w:hAnsi="Marianne Light"/>
          <w:b w:val="0"/>
          <w:szCs w:val="20"/>
          <w:u w:val="single"/>
        </w:rPr>
      </w:pPr>
      <w:r w:rsidRPr="00FA38D1">
        <w:rPr>
          <w:rFonts w:ascii="Marianne Light" w:hAnsi="Marianne Light"/>
          <w:b w:val="0"/>
          <w:szCs w:val="20"/>
          <w:u w:val="single"/>
        </w:rPr>
        <w:t>Pièces particulières</w:t>
      </w:r>
      <w:r w:rsidRPr="00FA38D1">
        <w:rPr>
          <w:rFonts w:ascii="Calibri" w:hAnsi="Calibri" w:cs="Calibri"/>
          <w:b w:val="0"/>
          <w:szCs w:val="20"/>
          <w:u w:val="single"/>
        </w:rPr>
        <w:t> </w:t>
      </w:r>
      <w:r w:rsidRPr="00FA38D1">
        <w:rPr>
          <w:rFonts w:ascii="Marianne Light" w:hAnsi="Marianne Light"/>
          <w:b w:val="0"/>
          <w:szCs w:val="20"/>
          <w:u w:val="single"/>
        </w:rPr>
        <w:t>:</w:t>
      </w:r>
    </w:p>
    <w:p w14:paraId="2293A254" w14:textId="77777777" w:rsidR="00477826" w:rsidRPr="00FA38D1" w:rsidRDefault="00477826" w:rsidP="0049177E">
      <w:pPr>
        <w:pStyle w:val="Paragraphedeliste"/>
        <w:numPr>
          <w:ilvl w:val="0"/>
          <w:numId w:val="4"/>
        </w:numPr>
        <w:spacing w:after="96"/>
        <w:jc w:val="both"/>
        <w:rPr>
          <w:rFonts w:ascii="Marianne Light" w:hAnsi="Marianne Light"/>
          <w:b w:val="0"/>
          <w:szCs w:val="20"/>
        </w:rPr>
      </w:pPr>
      <w:r w:rsidRPr="00FA38D1">
        <w:rPr>
          <w:rFonts w:ascii="Marianne Light" w:hAnsi="Marianne Light"/>
          <w:b w:val="0"/>
          <w:szCs w:val="20"/>
        </w:rPr>
        <w:t>Le présent acte d’engagement valant cahier des clauses particulières (AE-CCP) et s</w:t>
      </w:r>
      <w:r w:rsidR="002F2D0E" w:rsidRPr="00FA38D1">
        <w:rPr>
          <w:rFonts w:ascii="Marianne Light" w:hAnsi="Marianne Light"/>
          <w:b w:val="0"/>
          <w:szCs w:val="20"/>
        </w:rPr>
        <w:t>es</w:t>
      </w:r>
      <w:r w:rsidR="00D8052C" w:rsidRPr="00FA38D1">
        <w:rPr>
          <w:rFonts w:ascii="Marianne Light" w:hAnsi="Marianne Light"/>
          <w:b w:val="0"/>
          <w:szCs w:val="20"/>
        </w:rPr>
        <w:t xml:space="preserve"> annexe</w:t>
      </w:r>
      <w:r w:rsidR="002F2D0E" w:rsidRPr="00FA38D1">
        <w:rPr>
          <w:rFonts w:ascii="Marianne Light" w:hAnsi="Marianne Light"/>
          <w:b w:val="0"/>
          <w:szCs w:val="20"/>
        </w:rPr>
        <w:t>s</w:t>
      </w:r>
      <w:r w:rsidRPr="00FA38D1">
        <w:rPr>
          <w:rFonts w:ascii="Calibri" w:hAnsi="Calibri" w:cs="Calibri"/>
          <w:b w:val="0"/>
          <w:szCs w:val="20"/>
        </w:rPr>
        <w:t> </w:t>
      </w:r>
      <w:r w:rsidRPr="00FA38D1">
        <w:rPr>
          <w:rFonts w:ascii="Marianne Light" w:hAnsi="Marianne Light"/>
          <w:b w:val="0"/>
          <w:szCs w:val="20"/>
        </w:rPr>
        <w:t>:</w:t>
      </w:r>
    </w:p>
    <w:p w14:paraId="14C73A06" w14:textId="77777777" w:rsidR="00477826" w:rsidRPr="00FA38D1" w:rsidRDefault="00017C53" w:rsidP="00017C53">
      <w:pPr>
        <w:pStyle w:val="Paragraphedeliste"/>
        <w:numPr>
          <w:ilvl w:val="1"/>
          <w:numId w:val="22"/>
        </w:numPr>
        <w:spacing w:after="96"/>
        <w:jc w:val="both"/>
        <w:rPr>
          <w:rFonts w:ascii="Marianne Light" w:hAnsi="Marianne Light"/>
          <w:b w:val="0"/>
          <w:szCs w:val="20"/>
        </w:rPr>
      </w:pPr>
      <w:r w:rsidRPr="00FA38D1">
        <w:rPr>
          <w:rFonts w:ascii="Marianne Light" w:hAnsi="Marianne Light" w:cs="Marianne"/>
          <w:b w:val="0"/>
          <w:szCs w:val="20"/>
        </w:rPr>
        <w:t>D</w:t>
      </w:r>
      <w:r w:rsidR="00477826" w:rsidRPr="00FA38D1">
        <w:rPr>
          <w:rFonts w:ascii="Marianne Light" w:hAnsi="Marianne Light" w:cs="Marianne"/>
          <w:b w:val="0"/>
          <w:szCs w:val="20"/>
        </w:rPr>
        <w:t>é</w:t>
      </w:r>
      <w:r w:rsidR="00477826" w:rsidRPr="00FA38D1">
        <w:rPr>
          <w:rFonts w:ascii="Marianne Light" w:hAnsi="Marianne Light"/>
          <w:b w:val="0"/>
          <w:szCs w:val="20"/>
        </w:rPr>
        <w:t>compositio</w:t>
      </w:r>
      <w:r w:rsidR="003745EF" w:rsidRPr="00FA38D1">
        <w:rPr>
          <w:rFonts w:ascii="Marianne Light" w:hAnsi="Marianne Light"/>
          <w:b w:val="0"/>
          <w:szCs w:val="20"/>
        </w:rPr>
        <w:t>n du prix global et f</w:t>
      </w:r>
      <w:r w:rsidR="002F2D0E" w:rsidRPr="00FA38D1">
        <w:rPr>
          <w:rFonts w:ascii="Marianne Light" w:hAnsi="Marianne Light"/>
          <w:b w:val="0"/>
          <w:szCs w:val="20"/>
        </w:rPr>
        <w:t>orfaitaire</w:t>
      </w:r>
      <w:r w:rsidRPr="00FA38D1">
        <w:rPr>
          <w:rFonts w:ascii="Calibri" w:hAnsi="Calibri" w:cs="Calibri"/>
          <w:b w:val="0"/>
          <w:szCs w:val="20"/>
        </w:rPr>
        <w:t> </w:t>
      </w:r>
      <w:r w:rsidRPr="00FA38D1">
        <w:rPr>
          <w:rFonts w:ascii="Marianne Light" w:hAnsi="Marianne Light"/>
          <w:b w:val="0"/>
          <w:szCs w:val="20"/>
        </w:rPr>
        <w:t>;</w:t>
      </w:r>
    </w:p>
    <w:p w14:paraId="3A09B2ED" w14:textId="2C830905" w:rsidR="00017C53" w:rsidRDefault="00017C53" w:rsidP="00017C53">
      <w:pPr>
        <w:pStyle w:val="Paragraphedeliste"/>
        <w:numPr>
          <w:ilvl w:val="1"/>
          <w:numId w:val="22"/>
        </w:numPr>
        <w:spacing w:after="96"/>
        <w:jc w:val="both"/>
        <w:rPr>
          <w:rFonts w:ascii="Marianne Light" w:hAnsi="Marianne Light"/>
          <w:b w:val="0"/>
          <w:szCs w:val="20"/>
        </w:rPr>
      </w:pPr>
      <w:r w:rsidRPr="00FA38D1">
        <w:rPr>
          <w:rFonts w:ascii="Marianne Light" w:hAnsi="Marianne Light"/>
          <w:b w:val="0"/>
          <w:szCs w:val="20"/>
        </w:rPr>
        <w:t>Répartition du prix entre chaque membre en cas de groupement</w:t>
      </w:r>
      <w:r w:rsidRPr="00FA38D1">
        <w:rPr>
          <w:rFonts w:ascii="Calibri" w:hAnsi="Calibri" w:cs="Calibri"/>
          <w:b w:val="0"/>
          <w:szCs w:val="20"/>
        </w:rPr>
        <w:t> </w:t>
      </w:r>
      <w:r w:rsidRPr="00FA38D1">
        <w:rPr>
          <w:rFonts w:ascii="Marianne Light" w:hAnsi="Marianne Light"/>
          <w:b w:val="0"/>
          <w:szCs w:val="20"/>
        </w:rPr>
        <w:t>;</w:t>
      </w:r>
    </w:p>
    <w:p w14:paraId="21DB398D" w14:textId="77777777" w:rsidR="00017C53" w:rsidRPr="00FA38D1" w:rsidRDefault="00017C53" w:rsidP="00017C53">
      <w:pPr>
        <w:pStyle w:val="Paragraphedeliste"/>
        <w:spacing w:after="96"/>
        <w:ind w:left="1440"/>
        <w:jc w:val="both"/>
        <w:rPr>
          <w:rFonts w:ascii="Marianne Light" w:hAnsi="Marianne Light"/>
          <w:b w:val="0"/>
          <w:szCs w:val="20"/>
        </w:rPr>
      </w:pPr>
    </w:p>
    <w:p w14:paraId="723BA5A5" w14:textId="77777777" w:rsidR="00477826" w:rsidRPr="00FA38D1" w:rsidRDefault="00477826" w:rsidP="00477826">
      <w:pPr>
        <w:pStyle w:val="Paragraphedeliste"/>
        <w:spacing w:after="96"/>
        <w:jc w:val="both"/>
        <w:rPr>
          <w:rFonts w:ascii="Marianne Light" w:hAnsi="Marianne Light"/>
          <w:b w:val="0"/>
          <w:szCs w:val="20"/>
        </w:rPr>
      </w:pPr>
      <w:r w:rsidRPr="00FA38D1">
        <w:rPr>
          <w:rFonts w:ascii="Marianne Light" w:hAnsi="Marianne Light"/>
          <w:b w:val="0"/>
          <w:szCs w:val="20"/>
        </w:rPr>
        <w:t>En cas d’incohérence entre les annexes financières et les renseignements figurant à l’AE/CCP, ce dernier prévaut.</w:t>
      </w:r>
    </w:p>
    <w:p w14:paraId="754E9975" w14:textId="77777777" w:rsidR="003748F2" w:rsidRPr="00FA38D1" w:rsidRDefault="003748F2" w:rsidP="00477826">
      <w:pPr>
        <w:pStyle w:val="Paragraphedeliste"/>
        <w:spacing w:after="96"/>
        <w:jc w:val="both"/>
        <w:rPr>
          <w:rFonts w:ascii="Marianne Light" w:hAnsi="Marianne Light"/>
          <w:b w:val="0"/>
          <w:szCs w:val="20"/>
        </w:rPr>
      </w:pPr>
    </w:p>
    <w:p w14:paraId="63621AB5" w14:textId="77777777" w:rsidR="00E76E9D" w:rsidRPr="00FA38D1" w:rsidRDefault="00C9492A" w:rsidP="0049177E">
      <w:pPr>
        <w:pStyle w:val="Paragraphedeliste"/>
        <w:numPr>
          <w:ilvl w:val="0"/>
          <w:numId w:val="4"/>
        </w:numPr>
        <w:spacing w:after="96"/>
        <w:jc w:val="both"/>
        <w:rPr>
          <w:rFonts w:ascii="Marianne Light" w:hAnsi="Marianne Light"/>
          <w:b w:val="0"/>
          <w:szCs w:val="20"/>
        </w:rPr>
      </w:pPr>
      <w:r w:rsidRPr="00FA38D1">
        <w:rPr>
          <w:rFonts w:ascii="Marianne Light" w:hAnsi="Marianne Light"/>
          <w:b w:val="0"/>
          <w:szCs w:val="20"/>
        </w:rPr>
        <w:t>L’ensemble des pièces contenues dans le dossier «</w:t>
      </w:r>
      <w:r w:rsidRPr="00FA38D1">
        <w:rPr>
          <w:rFonts w:ascii="Calibri" w:hAnsi="Calibri" w:cs="Calibri"/>
          <w:b w:val="0"/>
          <w:szCs w:val="20"/>
        </w:rPr>
        <w:t> </w:t>
      </w:r>
      <w:r w:rsidRPr="00FA38D1">
        <w:rPr>
          <w:rFonts w:ascii="Marianne Light" w:hAnsi="Marianne Light"/>
          <w:b w:val="0"/>
          <w:szCs w:val="20"/>
        </w:rPr>
        <w:t>cahier des charges</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xml:space="preserve"> du DCE</w:t>
      </w:r>
      <w:r w:rsidR="00E76E9D" w:rsidRPr="00FA38D1">
        <w:rPr>
          <w:rFonts w:ascii="Calibri" w:hAnsi="Calibri" w:cs="Calibri"/>
          <w:b w:val="0"/>
          <w:szCs w:val="20"/>
        </w:rPr>
        <w:t> </w:t>
      </w:r>
      <w:r w:rsidR="00E76E9D" w:rsidRPr="00FA38D1">
        <w:rPr>
          <w:rFonts w:ascii="Marianne Light" w:hAnsi="Marianne Light"/>
          <w:b w:val="0"/>
          <w:szCs w:val="20"/>
        </w:rPr>
        <w:t>:</w:t>
      </w:r>
    </w:p>
    <w:p w14:paraId="45A77FAC" w14:textId="77777777" w:rsidR="00C41CB4" w:rsidRPr="00FA38D1" w:rsidRDefault="00C41CB4" w:rsidP="00C41CB4">
      <w:pPr>
        <w:pStyle w:val="Paragraphedeliste"/>
        <w:numPr>
          <w:ilvl w:val="1"/>
          <w:numId w:val="1"/>
        </w:numPr>
        <w:spacing w:after="96"/>
        <w:jc w:val="both"/>
        <w:rPr>
          <w:rFonts w:ascii="Marianne Light" w:hAnsi="Marianne Light"/>
          <w:b w:val="0"/>
          <w:szCs w:val="20"/>
        </w:rPr>
      </w:pPr>
      <w:r w:rsidRPr="00FA38D1">
        <w:rPr>
          <w:rFonts w:ascii="Marianne Light" w:hAnsi="Marianne Light"/>
          <w:b w:val="0"/>
          <w:szCs w:val="20"/>
        </w:rPr>
        <w:t>Procédure des cartes d’accès aux sites de la préfecture de Police</w:t>
      </w:r>
      <w:r w:rsidRPr="00FA38D1">
        <w:rPr>
          <w:rFonts w:ascii="Calibri" w:hAnsi="Calibri" w:cs="Calibri"/>
          <w:b w:val="0"/>
          <w:szCs w:val="20"/>
        </w:rPr>
        <w:t> </w:t>
      </w:r>
      <w:r w:rsidRPr="00FA38D1">
        <w:rPr>
          <w:rFonts w:ascii="Marianne Light" w:hAnsi="Marianne Light"/>
          <w:b w:val="0"/>
          <w:szCs w:val="20"/>
        </w:rPr>
        <w:t>;</w:t>
      </w:r>
    </w:p>
    <w:p w14:paraId="45D9D53B" w14:textId="6808509A" w:rsidR="00545537" w:rsidRDefault="00F73B6B" w:rsidP="00545537">
      <w:pPr>
        <w:pStyle w:val="Paragraphedeliste"/>
        <w:numPr>
          <w:ilvl w:val="1"/>
          <w:numId w:val="1"/>
        </w:numPr>
        <w:spacing w:after="96"/>
        <w:jc w:val="both"/>
        <w:rPr>
          <w:rFonts w:ascii="Marianne Light" w:hAnsi="Marianne Light"/>
          <w:b w:val="0"/>
          <w:szCs w:val="20"/>
        </w:rPr>
      </w:pPr>
      <w:r>
        <w:rPr>
          <w:rFonts w:ascii="Marianne Light" w:hAnsi="Marianne Light"/>
          <w:b w:val="0"/>
          <w:szCs w:val="20"/>
        </w:rPr>
        <w:t xml:space="preserve">Plans </w:t>
      </w:r>
      <w:r w:rsidR="00FB5D42">
        <w:rPr>
          <w:rFonts w:ascii="Marianne Light" w:hAnsi="Marianne Light"/>
          <w:b w:val="0"/>
          <w:szCs w:val="20"/>
        </w:rPr>
        <w:t xml:space="preserve">de DOE – CVC </w:t>
      </w:r>
      <w:r>
        <w:rPr>
          <w:rFonts w:ascii="Marianne Light" w:hAnsi="Marianne Light"/>
          <w:b w:val="0"/>
          <w:szCs w:val="20"/>
        </w:rPr>
        <w:t>des niveaux</w:t>
      </w:r>
      <w:r w:rsidR="00FB5D42">
        <w:rPr>
          <w:rFonts w:ascii="Marianne Light" w:hAnsi="Marianne Light"/>
          <w:b w:val="0"/>
          <w:szCs w:val="20"/>
        </w:rPr>
        <w:t xml:space="preserve"> </w:t>
      </w:r>
      <w:r>
        <w:rPr>
          <w:rFonts w:ascii="Marianne Light" w:hAnsi="Marianne Light"/>
          <w:b w:val="0"/>
          <w:szCs w:val="20"/>
        </w:rPr>
        <w:t>du bâtiment annexe et de sa toiture</w:t>
      </w:r>
    </w:p>
    <w:p w14:paraId="3E973FE2" w14:textId="7DAA9673" w:rsidR="00F73B6B" w:rsidRPr="00703C15" w:rsidRDefault="00F73B6B" w:rsidP="00545537">
      <w:pPr>
        <w:pStyle w:val="Paragraphedeliste"/>
        <w:numPr>
          <w:ilvl w:val="1"/>
          <w:numId w:val="1"/>
        </w:numPr>
        <w:spacing w:after="96"/>
        <w:jc w:val="both"/>
        <w:rPr>
          <w:rFonts w:ascii="Marianne Light" w:hAnsi="Marianne Light"/>
          <w:b w:val="0"/>
          <w:szCs w:val="20"/>
        </w:rPr>
      </w:pPr>
      <w:r>
        <w:rPr>
          <w:rFonts w:ascii="Marianne Light" w:hAnsi="Marianne Light"/>
          <w:b w:val="0"/>
          <w:szCs w:val="20"/>
        </w:rPr>
        <w:t>Coupe du bâtiment annexe</w:t>
      </w:r>
    </w:p>
    <w:p w14:paraId="7D49ABD7" w14:textId="34BDDC01" w:rsidR="00703C15" w:rsidRPr="00FB5D42" w:rsidRDefault="00FB5D42" w:rsidP="00FB5D42">
      <w:pPr>
        <w:pStyle w:val="Paragraphedeliste"/>
        <w:numPr>
          <w:ilvl w:val="1"/>
          <w:numId w:val="1"/>
        </w:numPr>
        <w:spacing w:after="96"/>
        <w:jc w:val="both"/>
        <w:rPr>
          <w:rFonts w:ascii="Marianne Light" w:hAnsi="Marianne Light"/>
          <w:b w:val="0"/>
          <w:szCs w:val="20"/>
        </w:rPr>
      </w:pPr>
      <w:r w:rsidRPr="00FB5D42">
        <w:rPr>
          <w:rFonts w:ascii="Marianne Light" w:hAnsi="Marianne Light"/>
          <w:b w:val="0"/>
          <w:szCs w:val="20"/>
        </w:rPr>
        <w:t xml:space="preserve">Fiches produit extraites du DOE </w:t>
      </w:r>
      <w:r>
        <w:rPr>
          <w:rFonts w:ascii="Marianne Light" w:hAnsi="Marianne Light"/>
          <w:b w:val="0"/>
          <w:szCs w:val="20"/>
        </w:rPr>
        <w:t>concernant la CTA existante</w:t>
      </w:r>
    </w:p>
    <w:p w14:paraId="40AD0BE9" w14:textId="77777777" w:rsidR="00545537" w:rsidRPr="00703C15" w:rsidRDefault="00545537" w:rsidP="00545537">
      <w:pPr>
        <w:pStyle w:val="Paragraphedeliste"/>
        <w:spacing w:after="96"/>
        <w:ind w:left="1440"/>
        <w:jc w:val="both"/>
        <w:rPr>
          <w:rFonts w:ascii="Marianne Light" w:hAnsi="Marianne Light"/>
          <w:b w:val="0"/>
          <w:szCs w:val="20"/>
        </w:rPr>
      </w:pPr>
    </w:p>
    <w:p w14:paraId="49AEC4AF" w14:textId="05B602B2" w:rsidR="000708A8" w:rsidRDefault="000708A8" w:rsidP="000708A8">
      <w:pPr>
        <w:spacing w:after="96"/>
        <w:jc w:val="both"/>
        <w:rPr>
          <w:rFonts w:ascii="Marianne Light" w:hAnsi="Marianne Light"/>
          <w:b w:val="0"/>
          <w:i/>
          <w:szCs w:val="20"/>
        </w:rPr>
      </w:pPr>
      <w:r w:rsidRPr="00FA38D1">
        <w:rPr>
          <w:rFonts w:ascii="Marianne Light" w:hAnsi="Marianne Light"/>
          <w:b w:val="0"/>
          <w:i/>
          <w:szCs w:val="20"/>
        </w:rPr>
        <w:t>En tout état de cause, en cas de contestation entre le</w:t>
      </w:r>
      <w:r w:rsidR="00E76E9D" w:rsidRPr="00FA38D1">
        <w:rPr>
          <w:rFonts w:ascii="Marianne Light" w:hAnsi="Marianne Light"/>
          <w:b w:val="0"/>
          <w:i/>
          <w:szCs w:val="20"/>
        </w:rPr>
        <w:t>s pièces du</w:t>
      </w:r>
      <w:r w:rsidRPr="00FA38D1">
        <w:rPr>
          <w:rFonts w:ascii="Marianne Light" w:hAnsi="Marianne Light"/>
          <w:b w:val="0"/>
          <w:i/>
          <w:szCs w:val="20"/>
        </w:rPr>
        <w:t xml:space="preserve"> cahier des charges énoncées au paragraphe ci-dessus, les dispositions les plus favorables à la maîtrise d’ouvrage s’appliquent.</w:t>
      </w:r>
    </w:p>
    <w:p w14:paraId="50BC3BA6" w14:textId="77777777" w:rsidR="000708A8" w:rsidRPr="00FA38D1" w:rsidRDefault="000708A8" w:rsidP="000708A8">
      <w:pPr>
        <w:ind w:firstLine="360"/>
        <w:jc w:val="both"/>
        <w:rPr>
          <w:rFonts w:ascii="Marianne Light" w:hAnsi="Marianne Light"/>
          <w:b w:val="0"/>
          <w:szCs w:val="20"/>
        </w:rPr>
      </w:pPr>
    </w:p>
    <w:p w14:paraId="6049337B" w14:textId="77777777" w:rsidR="000708A8" w:rsidRPr="00FA38D1" w:rsidRDefault="000708A8" w:rsidP="0049177E">
      <w:pPr>
        <w:pStyle w:val="Paragraphedeliste"/>
        <w:numPr>
          <w:ilvl w:val="0"/>
          <w:numId w:val="4"/>
        </w:numPr>
        <w:spacing w:after="96"/>
        <w:jc w:val="both"/>
        <w:rPr>
          <w:rFonts w:ascii="Marianne Light" w:hAnsi="Marianne Light"/>
          <w:b w:val="0"/>
          <w:szCs w:val="20"/>
        </w:rPr>
      </w:pPr>
      <w:r w:rsidRPr="00FA38D1">
        <w:rPr>
          <w:rFonts w:ascii="Marianne Light" w:hAnsi="Marianne Light"/>
          <w:b w:val="0"/>
          <w:szCs w:val="20"/>
        </w:rPr>
        <w:t>L’offre technique du titulaire, le cas échéant complété</w:t>
      </w:r>
      <w:r w:rsidR="005E6875">
        <w:rPr>
          <w:rFonts w:ascii="Marianne Light" w:hAnsi="Marianne Light"/>
          <w:b w:val="0"/>
          <w:szCs w:val="20"/>
        </w:rPr>
        <w:t>e</w:t>
      </w:r>
      <w:r w:rsidRPr="00FA38D1">
        <w:rPr>
          <w:rFonts w:ascii="Marianne Light" w:hAnsi="Marianne Light"/>
          <w:b w:val="0"/>
          <w:szCs w:val="20"/>
        </w:rPr>
        <w:t xml:space="preserve"> par les éléments apportés à l’issue des négociations.</w:t>
      </w:r>
    </w:p>
    <w:p w14:paraId="7348F043" w14:textId="77777777" w:rsidR="00E76E9D" w:rsidRPr="00FA38D1" w:rsidRDefault="00E76E9D" w:rsidP="008B46D5">
      <w:pPr>
        <w:spacing w:after="96"/>
        <w:jc w:val="both"/>
        <w:rPr>
          <w:rFonts w:ascii="Marianne Light" w:hAnsi="Marianne Light"/>
          <w:b w:val="0"/>
          <w:szCs w:val="20"/>
        </w:rPr>
      </w:pPr>
    </w:p>
    <w:p w14:paraId="7581BDF8" w14:textId="032FC1C2" w:rsidR="00FB5D42" w:rsidRDefault="000708A8" w:rsidP="00F97444">
      <w:pPr>
        <w:spacing w:after="96"/>
        <w:jc w:val="both"/>
        <w:rPr>
          <w:rFonts w:ascii="Marianne Light" w:hAnsi="Marianne Light"/>
          <w:b w:val="0"/>
          <w:szCs w:val="20"/>
        </w:rPr>
      </w:pPr>
      <w:r w:rsidRPr="00FA38D1">
        <w:rPr>
          <w:rFonts w:ascii="Marianne Light" w:hAnsi="Marianne Light"/>
          <w:b w:val="0"/>
          <w:szCs w:val="20"/>
          <w:u w:val="single"/>
        </w:rPr>
        <w:t>Nota bene</w:t>
      </w:r>
      <w:r w:rsidRPr="00FA38D1">
        <w:rPr>
          <w:rFonts w:ascii="Calibri" w:hAnsi="Calibri" w:cs="Calibri"/>
          <w:b w:val="0"/>
          <w:szCs w:val="20"/>
        </w:rPr>
        <w:t> </w:t>
      </w:r>
      <w:r w:rsidRPr="00FA38D1">
        <w:rPr>
          <w:rFonts w:ascii="Marianne Light" w:hAnsi="Marianne Light"/>
          <w:b w:val="0"/>
          <w:szCs w:val="20"/>
        </w:rPr>
        <w:t>: en cas de n</w:t>
      </w:r>
      <w:r w:rsidRPr="00FA38D1">
        <w:rPr>
          <w:rFonts w:ascii="Marianne Light" w:hAnsi="Marianne Light" w:cs="Marianne"/>
          <w:b w:val="0"/>
          <w:szCs w:val="20"/>
        </w:rPr>
        <w:t>é</w:t>
      </w:r>
      <w:r w:rsidRPr="00FA38D1">
        <w:rPr>
          <w:rFonts w:ascii="Marianne Light" w:hAnsi="Marianne Light"/>
          <w:b w:val="0"/>
          <w:szCs w:val="20"/>
        </w:rPr>
        <w:t>gociation, les pi</w:t>
      </w:r>
      <w:r w:rsidRPr="00FA38D1">
        <w:rPr>
          <w:rFonts w:ascii="Marianne Light" w:hAnsi="Marianne Light" w:cs="Marianne"/>
          <w:b w:val="0"/>
          <w:szCs w:val="20"/>
        </w:rPr>
        <w:t>è</w:t>
      </w:r>
      <w:r w:rsidRPr="00FA38D1">
        <w:rPr>
          <w:rFonts w:ascii="Marianne Light" w:hAnsi="Marianne Light"/>
          <w:b w:val="0"/>
          <w:szCs w:val="20"/>
        </w:rPr>
        <w:t xml:space="preserve">ces contractuelles sont celles fournies par le candidat attributaire </w:t>
      </w:r>
      <w:r w:rsidRPr="00FA38D1">
        <w:rPr>
          <w:rFonts w:ascii="Marianne Light" w:hAnsi="Marianne Light" w:cs="Marianne"/>
          <w:b w:val="0"/>
          <w:szCs w:val="20"/>
        </w:rPr>
        <w:t>à</w:t>
      </w:r>
      <w:r w:rsidRPr="00FA38D1">
        <w:rPr>
          <w:rFonts w:ascii="Marianne Light" w:hAnsi="Marianne Light"/>
          <w:b w:val="0"/>
          <w:szCs w:val="20"/>
        </w:rPr>
        <w:t xml:space="preserve"> l</w:t>
      </w:r>
      <w:r w:rsidRPr="00FA38D1">
        <w:rPr>
          <w:rFonts w:ascii="Marianne Light" w:hAnsi="Marianne Light" w:cs="Marianne"/>
          <w:b w:val="0"/>
          <w:szCs w:val="20"/>
        </w:rPr>
        <w:t>’</w:t>
      </w:r>
      <w:r w:rsidRPr="00FA38D1">
        <w:rPr>
          <w:rFonts w:ascii="Marianne Light" w:hAnsi="Marianne Light"/>
          <w:b w:val="0"/>
          <w:szCs w:val="20"/>
        </w:rPr>
        <w:t>issue des n</w:t>
      </w:r>
      <w:r w:rsidRPr="00FA38D1">
        <w:rPr>
          <w:rFonts w:ascii="Marianne Light" w:hAnsi="Marianne Light" w:cs="Marianne"/>
          <w:b w:val="0"/>
          <w:szCs w:val="20"/>
        </w:rPr>
        <w:t>é</w:t>
      </w:r>
      <w:r w:rsidRPr="00FA38D1">
        <w:rPr>
          <w:rFonts w:ascii="Marianne Light" w:hAnsi="Marianne Light"/>
          <w:b w:val="0"/>
          <w:szCs w:val="20"/>
        </w:rPr>
        <w:t>gociations. Ce dernier ne pourra se pr</w:t>
      </w:r>
      <w:r w:rsidRPr="00FA38D1">
        <w:rPr>
          <w:rFonts w:ascii="Marianne Light" w:hAnsi="Marianne Light" w:cs="Marianne"/>
          <w:b w:val="0"/>
          <w:szCs w:val="20"/>
        </w:rPr>
        <w:t>é</w:t>
      </w:r>
      <w:r w:rsidRPr="00FA38D1">
        <w:rPr>
          <w:rFonts w:ascii="Marianne Light" w:hAnsi="Marianne Light"/>
          <w:b w:val="0"/>
          <w:szCs w:val="20"/>
        </w:rPr>
        <w:t>valoir des pi</w:t>
      </w:r>
      <w:r w:rsidRPr="00FA38D1">
        <w:rPr>
          <w:rFonts w:ascii="Marianne Light" w:hAnsi="Marianne Light" w:cs="Marianne"/>
          <w:b w:val="0"/>
          <w:szCs w:val="20"/>
        </w:rPr>
        <w:t>è</w:t>
      </w:r>
      <w:r w:rsidRPr="00FA38D1">
        <w:rPr>
          <w:rFonts w:ascii="Marianne Light" w:hAnsi="Marianne Light"/>
          <w:b w:val="0"/>
          <w:szCs w:val="20"/>
        </w:rPr>
        <w:t xml:space="preserve">ces fournies </w:t>
      </w:r>
      <w:r w:rsidR="001E05F2" w:rsidRPr="00FA38D1">
        <w:rPr>
          <w:rFonts w:ascii="Marianne Light" w:hAnsi="Marianne Light"/>
          <w:b w:val="0"/>
          <w:szCs w:val="20"/>
        </w:rPr>
        <w:t>avant négociation.</w:t>
      </w:r>
    </w:p>
    <w:p w14:paraId="263BAB10" w14:textId="4A06FF79" w:rsidR="00FB5D42" w:rsidRDefault="00FB5D42" w:rsidP="00F97444">
      <w:pPr>
        <w:spacing w:after="96"/>
        <w:jc w:val="both"/>
        <w:rPr>
          <w:rFonts w:ascii="Marianne Light" w:hAnsi="Marianne Light"/>
          <w:b w:val="0"/>
          <w:szCs w:val="20"/>
        </w:rPr>
      </w:pPr>
    </w:p>
    <w:p w14:paraId="6D73C1B2" w14:textId="77777777" w:rsidR="00477826" w:rsidRPr="00FA38D1" w:rsidRDefault="00477826" w:rsidP="00477826">
      <w:pPr>
        <w:spacing w:after="96"/>
        <w:jc w:val="both"/>
        <w:rPr>
          <w:rFonts w:ascii="Marianne Light" w:hAnsi="Marianne Light"/>
          <w:b w:val="0"/>
          <w:szCs w:val="20"/>
          <w:u w:val="single"/>
        </w:rPr>
      </w:pPr>
      <w:r w:rsidRPr="00FA38D1">
        <w:rPr>
          <w:rFonts w:ascii="Marianne Light" w:hAnsi="Marianne Light"/>
          <w:b w:val="0"/>
          <w:szCs w:val="20"/>
          <w:u w:val="single"/>
        </w:rPr>
        <w:t>Pièces générales</w:t>
      </w:r>
      <w:r w:rsidR="000708A8" w:rsidRPr="00FA38D1">
        <w:rPr>
          <w:rFonts w:ascii="Marianne Light" w:hAnsi="Marianne Light"/>
          <w:b w:val="0"/>
          <w:szCs w:val="20"/>
          <w:u w:val="single"/>
        </w:rPr>
        <w:t xml:space="preserve"> non fournies</w:t>
      </w:r>
      <w:r w:rsidRPr="00FA38D1">
        <w:rPr>
          <w:rFonts w:ascii="Calibri" w:hAnsi="Calibri" w:cs="Calibri"/>
          <w:b w:val="0"/>
          <w:szCs w:val="20"/>
          <w:u w:val="single"/>
        </w:rPr>
        <w:t> </w:t>
      </w:r>
      <w:r w:rsidRPr="00FA38D1">
        <w:rPr>
          <w:rFonts w:ascii="Marianne Light" w:hAnsi="Marianne Light"/>
          <w:b w:val="0"/>
          <w:szCs w:val="20"/>
          <w:u w:val="single"/>
        </w:rPr>
        <w:t>:</w:t>
      </w:r>
    </w:p>
    <w:p w14:paraId="0CDAB33E" w14:textId="77777777" w:rsidR="00477826" w:rsidRPr="00FA38D1" w:rsidRDefault="00477826" w:rsidP="0049177E">
      <w:pPr>
        <w:pStyle w:val="Paragraphedeliste"/>
        <w:numPr>
          <w:ilvl w:val="0"/>
          <w:numId w:val="5"/>
        </w:numPr>
        <w:jc w:val="both"/>
        <w:rPr>
          <w:rFonts w:ascii="Marianne Light" w:hAnsi="Marianne Light"/>
          <w:b w:val="0"/>
          <w:szCs w:val="20"/>
        </w:rPr>
      </w:pPr>
      <w:r w:rsidRPr="00FA38D1">
        <w:rPr>
          <w:rFonts w:ascii="Marianne Light" w:hAnsi="Marianne Light"/>
          <w:b w:val="0"/>
          <w:szCs w:val="20"/>
        </w:rPr>
        <w:t xml:space="preserve">Le cahier des clauses administratives générales applicables aux marchés publics de </w:t>
      </w:r>
      <w:r w:rsidR="002838B5">
        <w:rPr>
          <w:rFonts w:ascii="Marianne Light" w:hAnsi="Marianne Light"/>
          <w:b w:val="0"/>
          <w:szCs w:val="20"/>
        </w:rPr>
        <w:t>prestations intellectuelles</w:t>
      </w:r>
      <w:r w:rsidRPr="00FA38D1">
        <w:rPr>
          <w:rFonts w:ascii="Marianne Light" w:hAnsi="Marianne Light"/>
          <w:b w:val="0"/>
          <w:szCs w:val="20"/>
        </w:rPr>
        <w:t xml:space="preserve"> approuvé par l’arrêté du </w:t>
      </w:r>
      <w:r w:rsidR="00882616" w:rsidRPr="00FA38D1">
        <w:rPr>
          <w:rFonts w:ascii="Marianne Light" w:hAnsi="Marianne Light"/>
          <w:b w:val="0"/>
          <w:szCs w:val="20"/>
        </w:rPr>
        <w:t>30 mars 2021</w:t>
      </w:r>
      <w:r w:rsidR="00420C47" w:rsidRPr="00FA38D1">
        <w:rPr>
          <w:rFonts w:ascii="Calibri" w:hAnsi="Calibri" w:cs="Calibri"/>
          <w:b w:val="0"/>
          <w:szCs w:val="20"/>
        </w:rPr>
        <w:t> </w:t>
      </w:r>
      <w:r w:rsidR="00420C47" w:rsidRPr="00FA38D1">
        <w:rPr>
          <w:rFonts w:ascii="Marianne Light" w:hAnsi="Marianne Light"/>
          <w:b w:val="0"/>
          <w:szCs w:val="20"/>
        </w:rPr>
        <w:t>;</w:t>
      </w:r>
    </w:p>
    <w:p w14:paraId="3D1B0274" w14:textId="77777777" w:rsidR="00CC5CFB" w:rsidRPr="00FA38D1" w:rsidRDefault="00CC5CFB" w:rsidP="0049177E">
      <w:pPr>
        <w:pStyle w:val="Paragraphedeliste"/>
        <w:numPr>
          <w:ilvl w:val="0"/>
          <w:numId w:val="5"/>
        </w:numPr>
        <w:jc w:val="both"/>
        <w:rPr>
          <w:rFonts w:ascii="Marianne Light" w:hAnsi="Marianne Light"/>
          <w:b w:val="0"/>
          <w:szCs w:val="20"/>
        </w:rPr>
      </w:pPr>
      <w:r w:rsidRPr="00FA38D1">
        <w:rPr>
          <w:rFonts w:ascii="Marianne Light" w:hAnsi="Marianne Light"/>
          <w:b w:val="0"/>
          <w:szCs w:val="20"/>
        </w:rPr>
        <w:lastRenderedPageBreak/>
        <w:t>L’arrêté du 30 septembre 2021 modifiant les cahiers des clauses administratives générales des marchés publics</w:t>
      </w:r>
      <w:r w:rsidRPr="00FA38D1">
        <w:rPr>
          <w:rFonts w:ascii="Calibri" w:hAnsi="Calibri" w:cs="Calibri"/>
          <w:b w:val="0"/>
          <w:szCs w:val="20"/>
        </w:rPr>
        <w:t> </w:t>
      </w:r>
      <w:r w:rsidRPr="00FA38D1">
        <w:rPr>
          <w:rFonts w:ascii="Marianne Light" w:hAnsi="Marianne Light"/>
          <w:b w:val="0"/>
          <w:szCs w:val="20"/>
        </w:rPr>
        <w:t>;</w:t>
      </w:r>
    </w:p>
    <w:p w14:paraId="5039E711" w14:textId="77777777" w:rsidR="00C62BB3" w:rsidRPr="00FA38D1" w:rsidRDefault="007578CB" w:rsidP="00C62BB3">
      <w:pPr>
        <w:pStyle w:val="Paragraphedeliste"/>
        <w:numPr>
          <w:ilvl w:val="0"/>
          <w:numId w:val="5"/>
        </w:numPr>
        <w:jc w:val="both"/>
        <w:rPr>
          <w:rFonts w:ascii="Marianne Light" w:hAnsi="Marianne Light"/>
          <w:b w:val="0"/>
          <w:szCs w:val="20"/>
        </w:rPr>
      </w:pPr>
      <w:r w:rsidRPr="00FA38D1">
        <w:rPr>
          <w:rFonts w:ascii="Marianne Light" w:hAnsi="Marianne Light"/>
          <w:b w:val="0"/>
          <w:szCs w:val="20"/>
        </w:rPr>
        <w:t>La loi n°93-1418 du 31 d</w:t>
      </w:r>
      <w:r w:rsidR="00C62BB3" w:rsidRPr="00FA38D1">
        <w:rPr>
          <w:rFonts w:ascii="Marianne Light" w:hAnsi="Marianne Light"/>
          <w:b w:val="0"/>
          <w:szCs w:val="20"/>
        </w:rPr>
        <w:t>écembre 1993 modifiant les dispositions du Code du Travail applicables aux opérations de bâtiment et de génie civil en vue d’assurer la sécurité et de protéger la santé des travailleurs et les décrets</w:t>
      </w:r>
      <w:r w:rsidRPr="00FA38D1">
        <w:rPr>
          <w:rFonts w:ascii="Marianne Light" w:hAnsi="Marianne Light"/>
          <w:b w:val="0"/>
          <w:szCs w:val="20"/>
        </w:rPr>
        <w:t xml:space="preserve"> d’application n°94-1159 du 26 d</w:t>
      </w:r>
      <w:r w:rsidR="00C62BB3" w:rsidRPr="00FA38D1">
        <w:rPr>
          <w:rFonts w:ascii="Marianne Light" w:hAnsi="Marianne Light"/>
          <w:b w:val="0"/>
          <w:szCs w:val="20"/>
        </w:rPr>
        <w:t xml:space="preserve">écembre 1994 </w:t>
      </w:r>
      <w:r w:rsidRPr="00FA38D1">
        <w:rPr>
          <w:rFonts w:ascii="Marianne Light" w:hAnsi="Marianne Light"/>
          <w:b w:val="0"/>
          <w:szCs w:val="20"/>
        </w:rPr>
        <w:t>et n°2003-68 du 24 j</w:t>
      </w:r>
      <w:r w:rsidR="00C62BB3" w:rsidRPr="00FA38D1">
        <w:rPr>
          <w:rFonts w:ascii="Marianne Light" w:hAnsi="Marianne Light"/>
          <w:b w:val="0"/>
          <w:szCs w:val="20"/>
        </w:rPr>
        <w:t>anvier 2003</w:t>
      </w:r>
      <w:r w:rsidR="00C62BB3" w:rsidRPr="00FA38D1">
        <w:rPr>
          <w:rFonts w:ascii="Calibri" w:hAnsi="Calibri" w:cs="Calibri"/>
          <w:b w:val="0"/>
          <w:szCs w:val="20"/>
        </w:rPr>
        <w:t> </w:t>
      </w:r>
      <w:r w:rsidR="00C62BB3" w:rsidRPr="00FA38D1">
        <w:rPr>
          <w:rFonts w:ascii="Marianne Light" w:hAnsi="Marianne Light"/>
          <w:b w:val="0"/>
          <w:szCs w:val="20"/>
        </w:rPr>
        <w:t>;</w:t>
      </w:r>
    </w:p>
    <w:p w14:paraId="58626997" w14:textId="77777777" w:rsidR="00E50A12" w:rsidRPr="00FA38D1" w:rsidRDefault="00477826" w:rsidP="0049177E">
      <w:pPr>
        <w:pStyle w:val="Paragraphedeliste"/>
        <w:numPr>
          <w:ilvl w:val="0"/>
          <w:numId w:val="5"/>
        </w:numPr>
        <w:spacing w:after="96"/>
        <w:contextualSpacing w:val="0"/>
        <w:jc w:val="both"/>
        <w:rPr>
          <w:rFonts w:ascii="Marianne Light" w:hAnsi="Marianne Light"/>
          <w:b w:val="0"/>
          <w:szCs w:val="20"/>
        </w:rPr>
      </w:pPr>
      <w:r w:rsidRPr="00FA38D1">
        <w:rPr>
          <w:rFonts w:ascii="Marianne Light" w:hAnsi="Marianne Light"/>
          <w:b w:val="0"/>
          <w:szCs w:val="20"/>
        </w:rPr>
        <w:t xml:space="preserve">Les lois, décrets, arrêtés, prescriptions du </w:t>
      </w:r>
      <w:r w:rsidR="00646142" w:rsidRPr="00FA38D1">
        <w:rPr>
          <w:rFonts w:ascii="Marianne Light" w:hAnsi="Marianne Light"/>
          <w:b w:val="0"/>
          <w:szCs w:val="20"/>
        </w:rPr>
        <w:t>Code de la commande publique, Code du t</w:t>
      </w:r>
      <w:r w:rsidRPr="00FA38D1">
        <w:rPr>
          <w:rFonts w:ascii="Marianne Light" w:hAnsi="Marianne Light"/>
          <w:b w:val="0"/>
          <w:szCs w:val="20"/>
        </w:rPr>
        <w:t xml:space="preserve">ravail, </w:t>
      </w:r>
      <w:r w:rsidR="00646142" w:rsidRPr="00FA38D1">
        <w:rPr>
          <w:rFonts w:ascii="Marianne Light" w:hAnsi="Marianne Light"/>
          <w:b w:val="0"/>
          <w:szCs w:val="20"/>
        </w:rPr>
        <w:t>du Code de la santé p</w:t>
      </w:r>
      <w:r w:rsidR="00E76E9D" w:rsidRPr="00FA38D1">
        <w:rPr>
          <w:rFonts w:ascii="Marianne Light" w:hAnsi="Marianne Light"/>
          <w:b w:val="0"/>
          <w:szCs w:val="20"/>
        </w:rPr>
        <w:t xml:space="preserve">ublique, </w:t>
      </w:r>
      <w:r w:rsidR="00646142" w:rsidRPr="00FA38D1">
        <w:rPr>
          <w:rFonts w:ascii="Marianne Light" w:hAnsi="Marianne Light"/>
          <w:b w:val="0"/>
          <w:szCs w:val="20"/>
        </w:rPr>
        <w:t xml:space="preserve">du Code de la construction et de l’habitation, </w:t>
      </w:r>
      <w:r w:rsidRPr="00FA38D1">
        <w:rPr>
          <w:rFonts w:ascii="Marianne Light" w:hAnsi="Marianne Light"/>
          <w:b w:val="0"/>
          <w:szCs w:val="20"/>
        </w:rPr>
        <w:t>de l’inspection du travail, de la CRAMIF et de l’OPPBTP</w:t>
      </w:r>
      <w:r w:rsidRPr="00FA38D1">
        <w:rPr>
          <w:rFonts w:ascii="Calibri" w:hAnsi="Calibri" w:cs="Calibri"/>
          <w:b w:val="0"/>
          <w:szCs w:val="20"/>
        </w:rPr>
        <w:t> </w:t>
      </w:r>
      <w:r w:rsidRPr="00FA38D1">
        <w:rPr>
          <w:rFonts w:ascii="Marianne Light" w:hAnsi="Marianne Light"/>
          <w:b w:val="0"/>
          <w:szCs w:val="20"/>
        </w:rPr>
        <w:t xml:space="preserve">; les normes homologuées en France (NF et EN), les cahiers DTU (cahiers des charges, cahiers des clauses techniques, cahiers des clauses spéciales, y compris additifs, </w:t>
      </w:r>
      <w:r w:rsidR="00EA275F" w:rsidRPr="00FA38D1">
        <w:rPr>
          <w:rFonts w:ascii="Marianne Light" w:hAnsi="Marianne Light"/>
          <w:b w:val="0"/>
          <w:szCs w:val="20"/>
        </w:rPr>
        <w:t>etc</w:t>
      </w:r>
      <w:r w:rsidR="00E76E9D" w:rsidRPr="00FA38D1">
        <w:rPr>
          <w:rFonts w:ascii="Marianne Light" w:hAnsi="Marianne Light"/>
          <w:b w:val="0"/>
          <w:szCs w:val="20"/>
        </w:rPr>
        <w:t>.</w:t>
      </w:r>
      <w:r w:rsidRPr="00FA38D1">
        <w:rPr>
          <w:rFonts w:ascii="Marianne Light" w:hAnsi="Marianne Light"/>
          <w:b w:val="0"/>
          <w:szCs w:val="20"/>
        </w:rPr>
        <w:t>), les règles de calcul DTU, les avis techniques et cahiers du CSTB en vigueur au moment</w:t>
      </w:r>
      <w:r w:rsidR="00E50A12" w:rsidRPr="00FA38D1">
        <w:rPr>
          <w:rFonts w:ascii="Marianne Light" w:hAnsi="Marianne Light"/>
          <w:b w:val="0"/>
          <w:szCs w:val="20"/>
        </w:rPr>
        <w:t xml:space="preserve"> de l’exécution des prestations</w:t>
      </w:r>
      <w:r w:rsidR="00E50A12" w:rsidRPr="00FA38D1">
        <w:rPr>
          <w:rFonts w:ascii="Marianne Light" w:hAnsi="Marianne Light" w:cs="Courier New"/>
          <w:b w:val="0"/>
          <w:szCs w:val="20"/>
        </w:rPr>
        <w:t>.</w:t>
      </w:r>
    </w:p>
    <w:p w14:paraId="5279ADB5" w14:textId="77777777" w:rsidR="00FA38D1" w:rsidRDefault="00FA38D1" w:rsidP="00FA38D1">
      <w:pPr>
        <w:spacing w:after="96"/>
        <w:jc w:val="both"/>
        <w:rPr>
          <w:rFonts w:ascii="Marianne Light" w:hAnsi="Marianne Light"/>
          <w:b w:val="0"/>
        </w:rPr>
      </w:pPr>
    </w:p>
    <w:p w14:paraId="2109C927" w14:textId="77777777" w:rsidR="00FA38D1" w:rsidRPr="00FA38D1" w:rsidRDefault="00FA38D1" w:rsidP="00FA38D1">
      <w:pPr>
        <w:spacing w:after="96"/>
        <w:jc w:val="both"/>
        <w:rPr>
          <w:rFonts w:ascii="Marianne Light" w:hAnsi="Marianne Light"/>
          <w:b w:val="0"/>
          <w:szCs w:val="20"/>
        </w:rPr>
      </w:pPr>
      <w:r w:rsidRPr="00FA38D1">
        <w:rPr>
          <w:rFonts w:ascii="Marianne Light" w:hAnsi="Marianne Light"/>
          <w:b w:val="0"/>
          <w:szCs w:val="20"/>
        </w:rPr>
        <w:t>L</w:t>
      </w:r>
      <w:r w:rsidR="002838B5">
        <w:rPr>
          <w:rFonts w:ascii="Marianne Light" w:hAnsi="Marianne Light"/>
          <w:b w:val="0"/>
          <w:szCs w:val="20"/>
        </w:rPr>
        <w:t xml:space="preserve">’assistant </w:t>
      </w:r>
      <w:r w:rsidR="006F5342">
        <w:rPr>
          <w:rFonts w:ascii="Marianne Light" w:hAnsi="Marianne Light"/>
          <w:b w:val="0"/>
          <w:szCs w:val="20"/>
        </w:rPr>
        <w:t xml:space="preserve">technique </w:t>
      </w:r>
      <w:r w:rsidR="002838B5">
        <w:rPr>
          <w:rFonts w:ascii="Marianne Light" w:hAnsi="Marianne Light"/>
          <w:b w:val="0"/>
          <w:szCs w:val="20"/>
        </w:rPr>
        <w:t xml:space="preserve">à maîtrise d’ouvrage </w:t>
      </w:r>
      <w:r w:rsidRPr="00FA38D1">
        <w:rPr>
          <w:rFonts w:ascii="Marianne Light" w:hAnsi="Marianne Light"/>
          <w:b w:val="0"/>
          <w:szCs w:val="20"/>
        </w:rPr>
        <w:t xml:space="preserve">est tenu de remplir les missions qui lui sont dévolues par le cahier des clauses administratives générales applicables aux marchés de </w:t>
      </w:r>
      <w:r w:rsidR="002838B5">
        <w:rPr>
          <w:rFonts w:ascii="Marianne Light" w:hAnsi="Marianne Light"/>
          <w:b w:val="0"/>
          <w:szCs w:val="20"/>
        </w:rPr>
        <w:t>Prestations Intellectuelles</w:t>
      </w:r>
      <w:r w:rsidRPr="00FA38D1">
        <w:rPr>
          <w:rFonts w:ascii="Marianne Light" w:hAnsi="Marianne Light"/>
          <w:b w:val="0"/>
          <w:szCs w:val="20"/>
        </w:rPr>
        <w:t xml:space="preserve"> (CCAG </w:t>
      </w:r>
      <w:r w:rsidR="002838B5">
        <w:rPr>
          <w:rFonts w:ascii="Marianne Light" w:hAnsi="Marianne Light"/>
          <w:b w:val="0"/>
          <w:szCs w:val="20"/>
        </w:rPr>
        <w:t>PI</w:t>
      </w:r>
      <w:r w:rsidRPr="00FA38D1">
        <w:rPr>
          <w:rFonts w:ascii="Marianne Light" w:hAnsi="Marianne Light"/>
          <w:b w:val="0"/>
          <w:szCs w:val="20"/>
        </w:rPr>
        <w:t>) tel qu’i</w:t>
      </w:r>
      <w:r w:rsidR="002838B5">
        <w:rPr>
          <w:rFonts w:ascii="Marianne Light" w:hAnsi="Marianne Light"/>
          <w:b w:val="0"/>
          <w:szCs w:val="20"/>
        </w:rPr>
        <w:t>ssu de l’arrêté du 30 mars 2021.</w:t>
      </w:r>
    </w:p>
    <w:p w14:paraId="0F76B330" w14:textId="77777777" w:rsidR="004217AD" w:rsidRPr="00FA38D1" w:rsidRDefault="004217AD" w:rsidP="004307B2">
      <w:pPr>
        <w:spacing w:after="96"/>
        <w:jc w:val="both"/>
        <w:rPr>
          <w:rFonts w:ascii="Marianne Light" w:hAnsi="Marianne Light"/>
          <w:b w:val="0"/>
          <w:szCs w:val="20"/>
        </w:rPr>
      </w:pPr>
      <w:r w:rsidRPr="00FA38D1">
        <w:rPr>
          <w:rFonts w:ascii="Marianne Light" w:hAnsi="Marianne Light"/>
          <w:b w:val="0"/>
          <w:szCs w:val="20"/>
        </w:rPr>
        <w:t>En cas de contradiction ou de différence entre les pièces constitutives du marché, ces pièces prévalent dans l’ordre dans lequel elles sont énumérées ci-dessus.</w:t>
      </w:r>
    </w:p>
    <w:p w14:paraId="57C4FFFE" w14:textId="77777777" w:rsidR="00477826" w:rsidRPr="00FA38D1" w:rsidRDefault="00477826" w:rsidP="004307B2">
      <w:pPr>
        <w:spacing w:after="96"/>
        <w:jc w:val="both"/>
        <w:rPr>
          <w:rFonts w:ascii="Marianne Light" w:hAnsi="Marianne Light"/>
          <w:b w:val="0"/>
          <w:szCs w:val="20"/>
        </w:rPr>
      </w:pPr>
      <w:r w:rsidRPr="00FA38D1">
        <w:rPr>
          <w:rFonts w:ascii="Marianne Light" w:hAnsi="Marianne Light"/>
          <w:b w:val="0"/>
          <w:szCs w:val="20"/>
        </w:rPr>
        <w:t>Le titulaire est réputé connaître toutes les dispositions législatives, réglementaires et normatives au regard de la mission qui lui est co</w:t>
      </w:r>
      <w:r w:rsidR="004217AD" w:rsidRPr="00FA38D1">
        <w:rPr>
          <w:rFonts w:ascii="Marianne Light" w:hAnsi="Marianne Light"/>
          <w:b w:val="0"/>
          <w:szCs w:val="20"/>
        </w:rPr>
        <w:t xml:space="preserve">nfiée (objet du présent marché) et accepter sans restriction, ni réserve, l’ensemble des dispositions contenues dans les pièces </w:t>
      </w:r>
      <w:r w:rsidR="00E76E9D" w:rsidRPr="00FA38D1">
        <w:rPr>
          <w:rFonts w:ascii="Marianne Light" w:hAnsi="Marianne Light"/>
          <w:b w:val="0"/>
          <w:szCs w:val="20"/>
        </w:rPr>
        <w:t>d</w:t>
      </w:r>
      <w:r w:rsidR="004217AD" w:rsidRPr="00FA38D1">
        <w:rPr>
          <w:rFonts w:ascii="Marianne Light" w:hAnsi="Marianne Light"/>
          <w:b w:val="0"/>
          <w:szCs w:val="20"/>
        </w:rPr>
        <w:t>u marché.</w:t>
      </w:r>
    </w:p>
    <w:p w14:paraId="3B9D9F05" w14:textId="77777777" w:rsidR="00477826" w:rsidRPr="00FA38D1" w:rsidRDefault="00477826" w:rsidP="00477826">
      <w:pPr>
        <w:spacing w:after="96"/>
        <w:jc w:val="both"/>
        <w:rPr>
          <w:rFonts w:ascii="Marianne Light" w:hAnsi="Marianne Light"/>
          <w:b w:val="0"/>
          <w:szCs w:val="20"/>
        </w:rPr>
      </w:pPr>
      <w:r w:rsidRPr="00FA38D1">
        <w:rPr>
          <w:rFonts w:ascii="Marianne Light" w:hAnsi="Marianne Light"/>
          <w:b w:val="0"/>
          <w:szCs w:val="20"/>
        </w:rPr>
        <w:t xml:space="preserve">Ces textes sont ceux en vigueur lors du mois M0 </w:t>
      </w:r>
      <w:r w:rsidR="00D8052C" w:rsidRPr="00FA38D1">
        <w:rPr>
          <w:rFonts w:ascii="Marianne Light" w:hAnsi="Marianne Light"/>
          <w:b w:val="0"/>
          <w:szCs w:val="20"/>
        </w:rPr>
        <w:t>tel que défini dans le présent a</w:t>
      </w:r>
      <w:r w:rsidRPr="00FA38D1">
        <w:rPr>
          <w:rFonts w:ascii="Marianne Light" w:hAnsi="Marianne Light"/>
          <w:b w:val="0"/>
          <w:szCs w:val="20"/>
        </w:rPr>
        <w:t>cte d’</w:t>
      </w:r>
      <w:r w:rsidR="00D8052C" w:rsidRPr="00FA38D1">
        <w:rPr>
          <w:rFonts w:ascii="Marianne Light" w:hAnsi="Marianne Light"/>
          <w:b w:val="0"/>
          <w:szCs w:val="20"/>
        </w:rPr>
        <w:t>e</w:t>
      </w:r>
      <w:r w:rsidRPr="00FA38D1">
        <w:rPr>
          <w:rFonts w:ascii="Marianne Light" w:hAnsi="Marianne Light"/>
          <w:b w:val="0"/>
          <w:szCs w:val="20"/>
        </w:rPr>
        <w:t>ngagement.</w:t>
      </w:r>
    </w:p>
    <w:p w14:paraId="28EA644D" w14:textId="77777777" w:rsidR="004217AD" w:rsidRPr="00FA38D1" w:rsidRDefault="004217AD" w:rsidP="00477826">
      <w:pPr>
        <w:spacing w:after="96"/>
        <w:jc w:val="both"/>
        <w:rPr>
          <w:rFonts w:ascii="Marianne Light" w:hAnsi="Marianne Light"/>
          <w:b w:val="0"/>
          <w:szCs w:val="20"/>
        </w:rPr>
      </w:pPr>
    </w:p>
    <w:p w14:paraId="43169D83" w14:textId="77777777" w:rsidR="004217AD" w:rsidRPr="00FA38D1" w:rsidRDefault="004217AD" w:rsidP="00477826">
      <w:pPr>
        <w:spacing w:after="96"/>
        <w:jc w:val="both"/>
        <w:rPr>
          <w:rFonts w:ascii="Marianne Light" w:hAnsi="Marianne Light"/>
          <w:b w:val="0"/>
          <w:szCs w:val="20"/>
          <w:u w:val="single"/>
        </w:rPr>
      </w:pPr>
      <w:r w:rsidRPr="00FA38D1">
        <w:rPr>
          <w:rFonts w:ascii="Marianne Light" w:hAnsi="Marianne Light"/>
          <w:b w:val="0"/>
          <w:szCs w:val="20"/>
          <w:u w:val="single"/>
        </w:rPr>
        <w:t>Pièces opposables au titulaire, l’inverse n’étant pas vrai</w:t>
      </w:r>
      <w:r w:rsidRPr="00FA38D1">
        <w:rPr>
          <w:rFonts w:ascii="Calibri" w:hAnsi="Calibri" w:cs="Calibri"/>
          <w:b w:val="0"/>
          <w:szCs w:val="20"/>
          <w:u w:val="single"/>
        </w:rPr>
        <w:t> </w:t>
      </w:r>
      <w:r w:rsidRPr="00FA38D1">
        <w:rPr>
          <w:rFonts w:ascii="Marianne Light" w:hAnsi="Marianne Light"/>
          <w:b w:val="0"/>
          <w:szCs w:val="20"/>
          <w:u w:val="single"/>
        </w:rPr>
        <w:t>:</w:t>
      </w:r>
    </w:p>
    <w:p w14:paraId="55A585A0" w14:textId="77777777" w:rsidR="004217AD" w:rsidRPr="00FA38D1" w:rsidRDefault="004217AD" w:rsidP="00477826">
      <w:pPr>
        <w:spacing w:after="96"/>
        <w:jc w:val="both"/>
        <w:rPr>
          <w:rFonts w:ascii="Marianne Light" w:hAnsi="Marianne Light"/>
          <w:b w:val="0"/>
          <w:szCs w:val="20"/>
        </w:rPr>
      </w:pPr>
      <w:r w:rsidRPr="00FA38D1">
        <w:rPr>
          <w:rFonts w:ascii="Marianne Light" w:hAnsi="Marianne Light"/>
          <w:b w:val="0"/>
          <w:szCs w:val="20"/>
        </w:rPr>
        <w:t xml:space="preserve">A l’appui de </w:t>
      </w:r>
      <w:r w:rsidR="00254EC3" w:rsidRPr="00FA38D1">
        <w:rPr>
          <w:rFonts w:ascii="Marianne Light" w:hAnsi="Marianne Light"/>
          <w:b w:val="0"/>
          <w:szCs w:val="20"/>
        </w:rPr>
        <w:t>son offre, le titulaire présente</w:t>
      </w:r>
      <w:r w:rsidRPr="00FA38D1">
        <w:rPr>
          <w:rFonts w:ascii="Marianne Light" w:hAnsi="Marianne Light"/>
          <w:b w:val="0"/>
          <w:szCs w:val="20"/>
        </w:rPr>
        <w:t xml:space="preserve"> des documents qui constituent des engagements unilatéraux ou dispositions de sa part, à l’égard du maître d’ouvrage qui peut, par conséquent, exiger à tout moment leur strict respect.</w:t>
      </w:r>
    </w:p>
    <w:p w14:paraId="4A043F90" w14:textId="77777777" w:rsidR="004217AD" w:rsidRPr="00FA38D1" w:rsidRDefault="004217AD" w:rsidP="00477826">
      <w:pPr>
        <w:spacing w:after="96"/>
        <w:jc w:val="both"/>
        <w:rPr>
          <w:rFonts w:ascii="Marianne Light" w:hAnsi="Marianne Light"/>
          <w:b w:val="0"/>
          <w:szCs w:val="20"/>
        </w:rPr>
      </w:pPr>
      <w:r w:rsidRPr="00FA38D1">
        <w:rPr>
          <w:rFonts w:ascii="Marianne Light" w:hAnsi="Marianne Light"/>
          <w:b w:val="0"/>
          <w:szCs w:val="20"/>
        </w:rPr>
        <w:t>En revanche, il</w:t>
      </w:r>
      <w:r w:rsidR="00F80441" w:rsidRPr="00FA38D1">
        <w:rPr>
          <w:rFonts w:ascii="Marianne Light" w:hAnsi="Marianne Light"/>
          <w:b w:val="0"/>
          <w:szCs w:val="20"/>
        </w:rPr>
        <w:t xml:space="preserve"> ne lui confère aucun droit, de sorte que ce dernier ne peut s’en prévaloir d’une quelconque manière. Tout engagement unilatéral ou disposition prévue dans l’offre du titulaire et dont le pouvoir adjudicateur estime, de sa seule décision souveraine, qu</w:t>
      </w:r>
      <w:r w:rsidR="00B820D7">
        <w:rPr>
          <w:rFonts w:ascii="Marianne Light" w:hAnsi="Marianne Light"/>
          <w:b w:val="0"/>
          <w:szCs w:val="20"/>
        </w:rPr>
        <w:t>’</w:t>
      </w:r>
      <w:r w:rsidR="00F80441" w:rsidRPr="00FA38D1">
        <w:rPr>
          <w:rFonts w:ascii="Marianne Light" w:hAnsi="Marianne Light"/>
          <w:b w:val="0"/>
          <w:szCs w:val="20"/>
        </w:rPr>
        <w:t>elle lui est moins favorable au regard des clauses et stipulations du cahier des charges, des documents particuliers et généraux du marché ne peut être sujette à réclamation.</w:t>
      </w:r>
    </w:p>
    <w:p w14:paraId="20075B7E" w14:textId="77777777" w:rsidR="00F80441" w:rsidRPr="00FA38D1" w:rsidRDefault="00F80441" w:rsidP="00477826">
      <w:pPr>
        <w:spacing w:after="96"/>
        <w:jc w:val="both"/>
        <w:rPr>
          <w:rFonts w:ascii="Marianne Light" w:hAnsi="Marianne Light"/>
          <w:b w:val="0"/>
          <w:szCs w:val="20"/>
        </w:rPr>
      </w:pPr>
      <w:r w:rsidRPr="00FA38D1">
        <w:rPr>
          <w:rFonts w:ascii="Marianne Light" w:hAnsi="Marianne Light"/>
          <w:b w:val="0"/>
          <w:szCs w:val="20"/>
        </w:rPr>
        <w:t>Ces engagements unilatéraux et dispositions peuvent être notamment compris dans les documents suivants</w:t>
      </w:r>
      <w:r w:rsidRPr="00FA38D1">
        <w:rPr>
          <w:rFonts w:ascii="Calibri" w:hAnsi="Calibri" w:cs="Calibri"/>
          <w:b w:val="0"/>
          <w:szCs w:val="20"/>
        </w:rPr>
        <w:t> </w:t>
      </w:r>
      <w:r w:rsidRPr="00FA38D1">
        <w:rPr>
          <w:rFonts w:ascii="Marianne Light" w:hAnsi="Marianne Light"/>
          <w:b w:val="0"/>
          <w:szCs w:val="20"/>
        </w:rPr>
        <w:t>:</w:t>
      </w:r>
    </w:p>
    <w:p w14:paraId="554DC4FE" w14:textId="77777777" w:rsidR="00F80441" w:rsidRPr="00FA38D1" w:rsidRDefault="00F80441" w:rsidP="0049177E">
      <w:pPr>
        <w:pStyle w:val="Paragraphedeliste"/>
        <w:numPr>
          <w:ilvl w:val="0"/>
          <w:numId w:val="5"/>
        </w:numPr>
        <w:spacing w:after="96"/>
        <w:jc w:val="both"/>
        <w:rPr>
          <w:rFonts w:ascii="Marianne Light" w:hAnsi="Marianne Light"/>
          <w:b w:val="0"/>
          <w:szCs w:val="20"/>
        </w:rPr>
      </w:pPr>
      <w:r w:rsidRPr="00FA38D1">
        <w:rPr>
          <w:rFonts w:ascii="Marianne Light" w:hAnsi="Marianne Light"/>
          <w:b w:val="0"/>
          <w:szCs w:val="20"/>
        </w:rPr>
        <w:t>L’offre technique du candidat (projet, note méthodologique, mémoire technique…)</w:t>
      </w:r>
      <w:r w:rsidRPr="00FA38D1">
        <w:rPr>
          <w:rFonts w:ascii="Calibri" w:hAnsi="Calibri" w:cs="Calibri"/>
          <w:b w:val="0"/>
          <w:szCs w:val="20"/>
        </w:rPr>
        <w:t> </w:t>
      </w:r>
      <w:r w:rsidRPr="00FA38D1">
        <w:rPr>
          <w:rFonts w:ascii="Marianne Light" w:hAnsi="Marianne Light"/>
          <w:b w:val="0"/>
          <w:szCs w:val="20"/>
        </w:rPr>
        <w:t>;</w:t>
      </w:r>
    </w:p>
    <w:p w14:paraId="238B2469" w14:textId="77777777" w:rsidR="00F80441" w:rsidRPr="00FA38D1" w:rsidRDefault="00F80441" w:rsidP="0049177E">
      <w:pPr>
        <w:pStyle w:val="Paragraphedeliste"/>
        <w:numPr>
          <w:ilvl w:val="0"/>
          <w:numId w:val="5"/>
        </w:numPr>
        <w:spacing w:after="96"/>
        <w:jc w:val="both"/>
        <w:rPr>
          <w:rFonts w:ascii="Marianne Light" w:hAnsi="Marianne Light"/>
          <w:b w:val="0"/>
          <w:szCs w:val="20"/>
        </w:rPr>
      </w:pPr>
      <w:r w:rsidRPr="00FA38D1">
        <w:rPr>
          <w:rFonts w:ascii="Marianne Light" w:hAnsi="Marianne Light"/>
          <w:b w:val="0"/>
          <w:szCs w:val="20"/>
        </w:rPr>
        <w:t>Les réponses apportées aux éventuelles demandes de précisions pendant la procédure.</w:t>
      </w:r>
    </w:p>
    <w:p w14:paraId="25F9B875" w14:textId="1F6E52A2" w:rsidR="00805385" w:rsidRDefault="00F80441" w:rsidP="00841C5D">
      <w:pPr>
        <w:spacing w:after="96"/>
        <w:jc w:val="both"/>
        <w:rPr>
          <w:rFonts w:ascii="Marianne Light" w:hAnsi="Marianne Light"/>
          <w:b w:val="0"/>
          <w:szCs w:val="20"/>
        </w:rPr>
      </w:pPr>
      <w:r w:rsidRPr="00FA38D1">
        <w:rPr>
          <w:rFonts w:ascii="Marianne Light" w:hAnsi="Marianne Light"/>
          <w:b w:val="0"/>
          <w:szCs w:val="20"/>
        </w:rPr>
        <w:t>Les originaux de ces documents, détenus par le maître d’ouvrage, font seul foi en cas de difficulté.</w:t>
      </w:r>
    </w:p>
    <w:p w14:paraId="7A5CCB32" w14:textId="77777777" w:rsidR="009E4EC0" w:rsidRPr="00FA38D1" w:rsidRDefault="009E4EC0" w:rsidP="00D25D93">
      <w:pPr>
        <w:pStyle w:val="Titre1"/>
        <w:rPr>
          <w:szCs w:val="20"/>
        </w:rPr>
      </w:pPr>
      <w:bookmarkStart w:id="83" w:name="_Toc18920128"/>
      <w:bookmarkStart w:id="84" w:name="_Toc18927782"/>
      <w:bookmarkStart w:id="85" w:name="_Toc19709610"/>
      <w:bookmarkStart w:id="86" w:name="_Toc19709744"/>
      <w:bookmarkStart w:id="87" w:name="_Toc31968471"/>
      <w:bookmarkStart w:id="88" w:name="_Toc18927786"/>
      <w:bookmarkStart w:id="89" w:name="_Toc19709614"/>
      <w:bookmarkStart w:id="90" w:name="_Toc19709748"/>
      <w:bookmarkStart w:id="91" w:name="_Toc31968475"/>
      <w:bookmarkStart w:id="92" w:name="_Toc208846434"/>
      <w:bookmarkEnd w:id="83"/>
      <w:bookmarkEnd w:id="84"/>
      <w:bookmarkEnd w:id="85"/>
      <w:bookmarkEnd w:id="86"/>
      <w:bookmarkEnd w:id="87"/>
      <w:bookmarkEnd w:id="88"/>
      <w:bookmarkEnd w:id="89"/>
      <w:bookmarkEnd w:id="90"/>
      <w:bookmarkEnd w:id="91"/>
      <w:r w:rsidRPr="00FA38D1">
        <w:rPr>
          <w:szCs w:val="20"/>
        </w:rPr>
        <w:t>FORME DU MARCHE</w:t>
      </w:r>
      <w:bookmarkEnd w:id="92"/>
    </w:p>
    <w:p w14:paraId="54EC3A5E" w14:textId="77777777" w:rsidR="009E4EC0" w:rsidRPr="00FA38D1" w:rsidRDefault="009E4EC0" w:rsidP="008B46D5">
      <w:pPr>
        <w:spacing w:after="96"/>
        <w:jc w:val="both"/>
        <w:rPr>
          <w:rFonts w:ascii="Marianne Light" w:hAnsi="Marianne Light"/>
          <w:b w:val="0"/>
          <w:szCs w:val="20"/>
        </w:rPr>
      </w:pPr>
    </w:p>
    <w:p w14:paraId="05881612" w14:textId="77777777" w:rsidR="009E4EC0" w:rsidRPr="00FA38D1" w:rsidRDefault="00382CD0" w:rsidP="00D25D93">
      <w:pPr>
        <w:pStyle w:val="Titre2"/>
        <w:rPr>
          <w:szCs w:val="20"/>
        </w:rPr>
      </w:pPr>
      <w:bookmarkStart w:id="93" w:name="_Toc208846435"/>
      <w:r w:rsidRPr="00FA38D1">
        <w:rPr>
          <w:szCs w:val="20"/>
        </w:rPr>
        <w:t>MODE DE DEVOLUTION</w:t>
      </w:r>
      <w:bookmarkEnd w:id="93"/>
    </w:p>
    <w:p w14:paraId="50C375EC" w14:textId="77777777" w:rsidR="0011766E" w:rsidRPr="00FA38D1" w:rsidRDefault="0011766E" w:rsidP="00396480">
      <w:pPr>
        <w:spacing w:after="96"/>
        <w:jc w:val="both"/>
        <w:rPr>
          <w:rFonts w:ascii="Marianne Light" w:hAnsi="Marianne Light"/>
          <w:b w:val="0"/>
          <w:szCs w:val="20"/>
        </w:rPr>
      </w:pPr>
      <w:r w:rsidRPr="00FA38D1">
        <w:rPr>
          <w:rFonts w:ascii="Marianne Light" w:hAnsi="Marianne Light"/>
          <w:b w:val="0"/>
          <w:szCs w:val="20"/>
        </w:rPr>
        <w:t>Le marché n’est pas alloti.</w:t>
      </w:r>
    </w:p>
    <w:p w14:paraId="758FC037" w14:textId="77777777" w:rsidR="00DF30C7" w:rsidRPr="00FA38D1" w:rsidRDefault="00DF30C7" w:rsidP="008B46D5">
      <w:pPr>
        <w:spacing w:after="96"/>
        <w:jc w:val="both"/>
        <w:rPr>
          <w:rFonts w:ascii="Marianne Light" w:hAnsi="Marianne Light"/>
          <w:b w:val="0"/>
          <w:szCs w:val="20"/>
        </w:rPr>
      </w:pPr>
    </w:p>
    <w:p w14:paraId="26CDE3E3" w14:textId="77777777" w:rsidR="0011766E" w:rsidRPr="00FA38D1" w:rsidRDefault="00382CD0" w:rsidP="00D25D93">
      <w:pPr>
        <w:pStyle w:val="Titre2"/>
        <w:rPr>
          <w:szCs w:val="20"/>
        </w:rPr>
      </w:pPr>
      <w:bookmarkStart w:id="94" w:name="_Toc208846436"/>
      <w:r w:rsidRPr="00FA38D1">
        <w:rPr>
          <w:szCs w:val="20"/>
        </w:rPr>
        <w:t>TRANCHES OPTIONNELLES</w:t>
      </w:r>
      <w:bookmarkEnd w:id="94"/>
    </w:p>
    <w:p w14:paraId="4C0CF4B0" w14:textId="0614045F" w:rsidR="002225FB" w:rsidRDefault="00FB5D42" w:rsidP="00396480">
      <w:pPr>
        <w:spacing w:after="96"/>
        <w:jc w:val="both"/>
        <w:rPr>
          <w:rFonts w:ascii="Marianne Light" w:hAnsi="Marianne Light"/>
          <w:b w:val="0"/>
          <w:szCs w:val="20"/>
        </w:rPr>
      </w:pPr>
      <w:r>
        <w:rPr>
          <w:rFonts w:ascii="Marianne Light" w:hAnsi="Marianne Light"/>
          <w:b w:val="0"/>
          <w:szCs w:val="20"/>
        </w:rPr>
        <w:t>Le marché ne comporte pas de tranche optionnelle.</w:t>
      </w:r>
    </w:p>
    <w:p w14:paraId="24F457B4" w14:textId="1E3CDEC5" w:rsidR="002225FB" w:rsidRPr="00FA38D1" w:rsidRDefault="002225FB" w:rsidP="00396480">
      <w:pPr>
        <w:spacing w:after="96"/>
        <w:jc w:val="both"/>
        <w:rPr>
          <w:rFonts w:ascii="Marianne Light" w:hAnsi="Marianne Light"/>
          <w:b w:val="0"/>
          <w:szCs w:val="20"/>
        </w:rPr>
      </w:pPr>
    </w:p>
    <w:p w14:paraId="4CD553C8" w14:textId="77777777" w:rsidR="0011766E" w:rsidRPr="00FA38D1" w:rsidRDefault="00382CD0" w:rsidP="00D25D93">
      <w:pPr>
        <w:pStyle w:val="Titre2"/>
        <w:rPr>
          <w:szCs w:val="20"/>
        </w:rPr>
      </w:pPr>
      <w:bookmarkStart w:id="95" w:name="_Toc208846437"/>
      <w:r w:rsidRPr="00FA38D1">
        <w:rPr>
          <w:szCs w:val="20"/>
        </w:rPr>
        <w:t>VARIANTES</w:t>
      </w:r>
      <w:bookmarkEnd w:id="95"/>
    </w:p>
    <w:p w14:paraId="2EFBECC2" w14:textId="77777777" w:rsidR="0011766E" w:rsidRPr="00FA38D1" w:rsidRDefault="00A243E7" w:rsidP="00396480">
      <w:pPr>
        <w:spacing w:after="96"/>
        <w:jc w:val="both"/>
        <w:rPr>
          <w:rFonts w:ascii="Marianne Light" w:hAnsi="Marianne Light"/>
          <w:b w:val="0"/>
          <w:szCs w:val="20"/>
        </w:rPr>
      </w:pPr>
      <w:r w:rsidRPr="00FA38D1">
        <w:rPr>
          <w:rFonts w:ascii="Marianne Light" w:hAnsi="Marianne Light"/>
          <w:b w:val="0"/>
          <w:szCs w:val="20"/>
        </w:rPr>
        <w:t>Le marché ne comporte pas de varia</w:t>
      </w:r>
      <w:r w:rsidR="002904E4" w:rsidRPr="00FA38D1">
        <w:rPr>
          <w:rFonts w:ascii="Marianne Light" w:hAnsi="Marianne Light"/>
          <w:b w:val="0"/>
          <w:szCs w:val="20"/>
        </w:rPr>
        <w:t>nte, ni à l’initiative de l’acheteur, ni à l’initiative du candidat</w:t>
      </w:r>
      <w:r w:rsidRPr="00FA38D1">
        <w:rPr>
          <w:rFonts w:ascii="Marianne Light" w:hAnsi="Marianne Light"/>
          <w:b w:val="0"/>
          <w:szCs w:val="20"/>
        </w:rPr>
        <w:t>.</w:t>
      </w:r>
    </w:p>
    <w:p w14:paraId="26DCE32E" w14:textId="77777777" w:rsidR="0011766E" w:rsidRPr="00FA38D1" w:rsidRDefault="0011766E" w:rsidP="00D25D93">
      <w:pPr>
        <w:pStyle w:val="Titre1"/>
        <w:rPr>
          <w:szCs w:val="20"/>
        </w:rPr>
      </w:pPr>
      <w:bookmarkStart w:id="96" w:name="_Toc208846438"/>
      <w:r w:rsidRPr="00FA38D1">
        <w:rPr>
          <w:szCs w:val="20"/>
        </w:rPr>
        <w:t>CONTENU DES PRIX</w:t>
      </w:r>
      <w:bookmarkEnd w:id="96"/>
    </w:p>
    <w:p w14:paraId="0304109D" w14:textId="77777777" w:rsidR="00310C8C" w:rsidRPr="00FA38D1" w:rsidRDefault="00310C8C" w:rsidP="00310C8C">
      <w:pPr>
        <w:spacing w:after="96"/>
        <w:jc w:val="both"/>
        <w:rPr>
          <w:rFonts w:ascii="Marianne Light" w:hAnsi="Marianne Light"/>
          <w:b w:val="0"/>
          <w:szCs w:val="20"/>
        </w:rPr>
      </w:pPr>
    </w:p>
    <w:p w14:paraId="4DFE13A7" w14:textId="77777777" w:rsidR="00262853" w:rsidRPr="00FA38D1" w:rsidRDefault="00382CD0" w:rsidP="00D25D93">
      <w:pPr>
        <w:pStyle w:val="Titre2"/>
        <w:rPr>
          <w:szCs w:val="20"/>
        </w:rPr>
      </w:pPr>
      <w:bookmarkStart w:id="97" w:name="_Toc208846439"/>
      <w:r w:rsidRPr="00FA38D1">
        <w:rPr>
          <w:szCs w:val="20"/>
        </w:rPr>
        <w:t>NATURE DES PRIX</w:t>
      </w:r>
      <w:bookmarkEnd w:id="97"/>
    </w:p>
    <w:p w14:paraId="2744C57D" w14:textId="77777777" w:rsidR="00262853" w:rsidRPr="00FA38D1" w:rsidRDefault="002612D3" w:rsidP="00310C8C">
      <w:pPr>
        <w:spacing w:after="96"/>
        <w:jc w:val="both"/>
        <w:rPr>
          <w:rFonts w:ascii="Marianne Light" w:hAnsi="Marianne Light"/>
          <w:b w:val="0"/>
          <w:szCs w:val="20"/>
        </w:rPr>
      </w:pPr>
      <w:r w:rsidRPr="00FA38D1">
        <w:rPr>
          <w:rFonts w:ascii="Marianne Light" w:hAnsi="Marianne Light"/>
          <w:b w:val="0"/>
          <w:szCs w:val="20"/>
        </w:rPr>
        <w:t xml:space="preserve">Les prix sont libellés en euros et sont réputés comprendre toutes les charges liées à l’exécution et </w:t>
      </w:r>
      <w:r w:rsidR="00CB1D3F" w:rsidRPr="00FA38D1">
        <w:rPr>
          <w:rFonts w:ascii="Marianne Light" w:hAnsi="Marianne Light"/>
          <w:b w:val="0"/>
          <w:szCs w:val="20"/>
        </w:rPr>
        <w:t xml:space="preserve">les </w:t>
      </w:r>
      <w:r w:rsidRPr="00FA38D1">
        <w:rPr>
          <w:rFonts w:ascii="Marianne Light" w:hAnsi="Marianne Light"/>
          <w:b w:val="0"/>
          <w:szCs w:val="2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14591265" w14:textId="77777777" w:rsidR="002612D3" w:rsidRPr="00FA38D1" w:rsidRDefault="002612D3" w:rsidP="00310C8C">
      <w:pPr>
        <w:spacing w:after="96"/>
        <w:jc w:val="both"/>
        <w:rPr>
          <w:rFonts w:ascii="Marianne Light" w:hAnsi="Marianne Light"/>
          <w:b w:val="0"/>
          <w:szCs w:val="20"/>
        </w:rPr>
      </w:pPr>
      <w:r w:rsidRPr="00FA38D1">
        <w:rPr>
          <w:rFonts w:ascii="Marianne Light" w:hAnsi="Marianne Light"/>
          <w:b w:val="0"/>
          <w:szCs w:val="20"/>
        </w:rPr>
        <w:t>Le taux de la taxe sur la valeur ajoutée (TVA) est celui en vigueur lors du fait générateur au sens de l’article 269 du Code général des impôts.</w:t>
      </w:r>
    </w:p>
    <w:p w14:paraId="38237932" w14:textId="77777777" w:rsidR="002612D3" w:rsidRPr="00FA38D1" w:rsidRDefault="002612D3" w:rsidP="002612D3">
      <w:pPr>
        <w:spacing w:after="96"/>
        <w:jc w:val="both"/>
        <w:rPr>
          <w:rFonts w:ascii="Marianne Light" w:hAnsi="Marianne Light"/>
          <w:b w:val="0"/>
          <w:szCs w:val="20"/>
        </w:rPr>
      </w:pPr>
      <w:r w:rsidRPr="00FA38D1">
        <w:rPr>
          <w:rFonts w:ascii="Marianne Light" w:hAnsi="Marianne Light"/>
          <w:b w:val="0"/>
          <w:szCs w:val="20"/>
        </w:rPr>
        <w:t>Les prix sont mentionnés au présent marché et repris dans la décomposition du prix global et forfaitaire.</w:t>
      </w:r>
    </w:p>
    <w:p w14:paraId="43ED3819" w14:textId="7D032DB4" w:rsidR="00805385" w:rsidRDefault="00805385">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7DFD4C38" w14:textId="77777777" w:rsidR="006C731C" w:rsidDel="00AF44C8" w:rsidRDefault="006C731C" w:rsidP="002612D3">
      <w:pPr>
        <w:spacing w:after="96"/>
        <w:jc w:val="both"/>
        <w:rPr>
          <w:del w:id="98" w:author="ADAMOPULOS Marion" w:date="2025-06-06T10:59:00Z"/>
          <w:rFonts w:ascii="Marianne Light" w:hAnsi="Marianne Light"/>
          <w:b w:val="0"/>
          <w:szCs w:val="20"/>
        </w:rPr>
      </w:pPr>
      <w:bookmarkStart w:id="99" w:name="_Toc208845692"/>
      <w:bookmarkStart w:id="100" w:name="_Toc208845778"/>
      <w:bookmarkStart w:id="101" w:name="_Toc208846440"/>
      <w:bookmarkEnd w:id="99"/>
      <w:bookmarkEnd w:id="100"/>
      <w:bookmarkEnd w:id="101"/>
    </w:p>
    <w:p w14:paraId="2701582A" w14:textId="77777777" w:rsidR="00262853" w:rsidRPr="00FA38D1" w:rsidRDefault="00382CD0" w:rsidP="00D25D93">
      <w:pPr>
        <w:pStyle w:val="Titre2"/>
        <w:rPr>
          <w:szCs w:val="20"/>
        </w:rPr>
      </w:pPr>
      <w:bookmarkStart w:id="102" w:name="_Toc208846441"/>
      <w:r w:rsidRPr="00FA38D1">
        <w:rPr>
          <w:szCs w:val="20"/>
        </w:rPr>
        <w:t>OFFRE DE PRIX</w:t>
      </w:r>
      <w:bookmarkEnd w:id="102"/>
    </w:p>
    <w:p w14:paraId="79A01C32" w14:textId="77777777" w:rsidR="00310C8C" w:rsidRPr="00FA38D1" w:rsidRDefault="00310C8C" w:rsidP="00212B02">
      <w:pPr>
        <w:spacing w:after="96"/>
        <w:jc w:val="both"/>
        <w:rPr>
          <w:rFonts w:ascii="Marianne Light" w:hAnsi="Marianne Light"/>
          <w:b w:val="0"/>
          <w:szCs w:val="20"/>
        </w:rPr>
      </w:pPr>
      <w:r w:rsidRPr="00FA38D1">
        <w:rPr>
          <w:rFonts w:ascii="Marianne Light" w:hAnsi="Marianne Light"/>
          <w:b w:val="0"/>
          <w:szCs w:val="20"/>
        </w:rPr>
        <w:t>L’offre de prix, forfaitaire, exprimée en euros, ainsi que les taux proposés sont réputés établis sur la base des conditions économiques en vigueur au mois précéd</w:t>
      </w:r>
      <w:r w:rsidR="002257BA" w:rsidRPr="00FA38D1">
        <w:rPr>
          <w:rFonts w:ascii="Marianne Light" w:hAnsi="Marianne Light"/>
          <w:b w:val="0"/>
          <w:szCs w:val="20"/>
        </w:rPr>
        <w:t>a</w:t>
      </w:r>
      <w:r w:rsidRPr="00FA38D1">
        <w:rPr>
          <w:rFonts w:ascii="Marianne Light" w:hAnsi="Marianne Light"/>
          <w:b w:val="0"/>
          <w:szCs w:val="20"/>
        </w:rPr>
        <w:t>nt le mois de remise des offres (mois M0).</w:t>
      </w:r>
    </w:p>
    <w:p w14:paraId="0E669B4F" w14:textId="77777777" w:rsidR="00310C8C" w:rsidRPr="00FA38D1" w:rsidRDefault="00310C8C" w:rsidP="00310C8C">
      <w:pPr>
        <w:spacing w:after="96"/>
        <w:jc w:val="both"/>
        <w:rPr>
          <w:rFonts w:ascii="Marianne Light" w:hAnsi="Marianne Light"/>
          <w:b w:val="0"/>
          <w:szCs w:val="20"/>
        </w:rPr>
      </w:pPr>
      <w:r w:rsidRPr="00FA38D1">
        <w:rPr>
          <w:rFonts w:ascii="Marianne Light" w:hAnsi="Marianne Light"/>
          <w:b w:val="0"/>
          <w:szCs w:val="20"/>
        </w:rPr>
        <w:t xml:space="preserve">Le titulaire s’engage à ne percevoir aucune autre rémunération dans le cadre de la réalisation de </w:t>
      </w:r>
      <w:r w:rsidR="00702810" w:rsidRPr="00FA38D1">
        <w:rPr>
          <w:rFonts w:ascii="Marianne Light" w:hAnsi="Marianne Light"/>
          <w:b w:val="0"/>
          <w:szCs w:val="20"/>
        </w:rPr>
        <w:t>la mission</w:t>
      </w:r>
      <w:r w:rsidRPr="00FA38D1">
        <w:rPr>
          <w:rFonts w:ascii="Marianne Light" w:hAnsi="Marianne Light"/>
          <w:b w:val="0"/>
          <w:szCs w:val="20"/>
        </w:rPr>
        <w:t>.</w:t>
      </w:r>
    </w:p>
    <w:p w14:paraId="4D165265" w14:textId="59BC8299" w:rsidR="00CB1D3F" w:rsidRPr="00FA38D1" w:rsidRDefault="00CB1D3F" w:rsidP="00310C8C">
      <w:pPr>
        <w:spacing w:after="96"/>
        <w:jc w:val="both"/>
        <w:rPr>
          <w:rFonts w:ascii="Marianne Light" w:hAnsi="Marianne Light"/>
          <w:b w:val="0"/>
          <w:szCs w:val="20"/>
        </w:rPr>
      </w:pPr>
      <w:r w:rsidRPr="00FA38D1">
        <w:rPr>
          <w:rFonts w:ascii="Marianne Light" w:hAnsi="Marianne Light"/>
          <w:b w:val="0"/>
          <w:szCs w:val="20"/>
        </w:rPr>
        <w:t xml:space="preserve">Le forfait de rémunération </w:t>
      </w:r>
      <w:r w:rsidR="00AF44C8">
        <w:rPr>
          <w:rFonts w:ascii="Marianne Light" w:hAnsi="Marianne Light"/>
          <w:b w:val="0"/>
          <w:szCs w:val="20"/>
        </w:rPr>
        <w:t>de l’assistant à maîtrise d’ouvrage</w:t>
      </w:r>
      <w:r w:rsidRPr="00FA38D1">
        <w:rPr>
          <w:rFonts w:ascii="Marianne Light" w:hAnsi="Marianne Light"/>
          <w:b w:val="0"/>
          <w:szCs w:val="20"/>
        </w:rPr>
        <w:t xml:space="preserve"> pour la présente mission est réputé définitif.</w:t>
      </w:r>
    </w:p>
    <w:p w14:paraId="6C63DA75" w14:textId="77777777" w:rsidR="00CB1D3F" w:rsidRPr="00FA38D1" w:rsidRDefault="00CB1D3F" w:rsidP="00310C8C">
      <w:pPr>
        <w:spacing w:after="96"/>
        <w:jc w:val="both"/>
        <w:rPr>
          <w:rFonts w:ascii="Marianne Light" w:hAnsi="Marianne Light"/>
          <w:b w:val="0"/>
          <w:szCs w:val="20"/>
        </w:rPr>
      </w:pPr>
    </w:p>
    <w:p w14:paraId="4DC0BEAD" w14:textId="77777777" w:rsidR="000A5642" w:rsidRDefault="000A5642" w:rsidP="000A5642">
      <w:pPr>
        <w:spacing w:after="96"/>
        <w:jc w:val="both"/>
        <w:rPr>
          <w:rFonts w:ascii="Marianne Light" w:hAnsi="Marianne Light"/>
          <w:b w:val="0"/>
          <w:szCs w:val="20"/>
        </w:rPr>
      </w:pPr>
      <w:r w:rsidRPr="00FA38D1">
        <w:rPr>
          <w:rFonts w:ascii="Marianne Light" w:hAnsi="Marianne Light"/>
          <w:b w:val="0"/>
          <w:szCs w:val="20"/>
        </w:rPr>
        <w:t>Le montant forfaitaire définitif proposé est</w:t>
      </w:r>
      <w:r w:rsidRPr="00FA38D1">
        <w:rPr>
          <w:rFonts w:ascii="Calibri" w:hAnsi="Calibri" w:cs="Calibri"/>
          <w:b w:val="0"/>
          <w:szCs w:val="20"/>
        </w:rPr>
        <w:t> </w:t>
      </w:r>
      <w:r w:rsidRPr="00FA38D1">
        <w:rPr>
          <w:rFonts w:ascii="Marianne Light" w:hAnsi="Marianne Light"/>
          <w:b w:val="0"/>
          <w:szCs w:val="20"/>
        </w:rPr>
        <w:t>:</w:t>
      </w:r>
    </w:p>
    <w:p w14:paraId="765FDC92" w14:textId="374E39C6" w:rsidR="000A5642" w:rsidRPr="00FB5D42" w:rsidRDefault="000A5642" w:rsidP="00FB5D42">
      <w:pPr>
        <w:spacing w:after="96"/>
        <w:jc w:val="both"/>
        <w:rPr>
          <w:rFonts w:ascii="Marianne Light" w:hAnsi="Marianne Light"/>
          <w:b w:val="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5642" w:rsidRPr="00FA38D1" w14:paraId="2E3DE5C4" w14:textId="77777777" w:rsidTr="00EE5802">
        <w:trPr>
          <w:jc w:val="center"/>
        </w:trPr>
        <w:tc>
          <w:tcPr>
            <w:tcW w:w="3823" w:type="dxa"/>
            <w:vAlign w:val="center"/>
          </w:tcPr>
          <w:p w14:paraId="569DB231" w14:textId="77777777" w:rsidR="000A5642" w:rsidRPr="001D239D" w:rsidRDefault="000A5642" w:rsidP="00EE5802">
            <w:pPr>
              <w:widowControl/>
              <w:suppressAutoHyphens w:val="0"/>
              <w:spacing w:before="80" w:after="80" w:line="276" w:lineRule="auto"/>
              <w:jc w:val="right"/>
              <w:textAlignment w:val="auto"/>
              <w:rPr>
                <w:rFonts w:ascii="Marianne Light" w:hAnsi="Marianne Light"/>
                <w:b w:val="0"/>
                <w:szCs w:val="20"/>
              </w:rPr>
            </w:pPr>
            <w:r w:rsidRPr="00DB70A5">
              <w:rPr>
                <w:rFonts w:ascii="Marianne Light" w:hAnsi="Marianne Light"/>
                <w:b w:val="0"/>
                <w:szCs w:val="20"/>
              </w:rPr>
              <w:t>Montant HT (€)</w:t>
            </w:r>
            <w:r w:rsidRPr="00DB70A5">
              <w:rPr>
                <w:rFonts w:ascii="Calibri" w:hAnsi="Calibri" w:cs="Calibri"/>
                <w:b w:val="0"/>
                <w:szCs w:val="20"/>
              </w:rPr>
              <w:t> </w:t>
            </w:r>
            <w:r w:rsidRPr="00DB70A5">
              <w:rPr>
                <w:rFonts w:ascii="Marianne Light" w:hAnsi="Marianne Light"/>
                <w:b w:val="0"/>
                <w:szCs w:val="20"/>
              </w:rPr>
              <w:t>:</w:t>
            </w:r>
          </w:p>
        </w:tc>
        <w:tc>
          <w:tcPr>
            <w:tcW w:w="5239" w:type="dxa"/>
            <w:vAlign w:val="center"/>
          </w:tcPr>
          <w:p w14:paraId="7AC9E407" w14:textId="77777777" w:rsidR="000A5642" w:rsidRPr="00FA38D1" w:rsidRDefault="000A5642" w:rsidP="00EE5802">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color w:val="D9D9D9" w:themeColor="background1" w:themeShade="D9"/>
                <w:szCs w:val="20"/>
              </w:rPr>
              <w:t>|__|__|__| |__|__|__|</w:t>
            </w:r>
            <w:r w:rsidRPr="00FA38D1">
              <w:rPr>
                <w:rFonts w:ascii="Marianne Light" w:hAnsi="Marianne Light"/>
                <w:b w:val="0"/>
                <w:szCs w:val="20"/>
              </w:rPr>
              <w:t>,</w:t>
            </w:r>
            <w:r w:rsidRPr="00FA38D1">
              <w:rPr>
                <w:rFonts w:ascii="Marianne Light" w:hAnsi="Marianne Light"/>
                <w:b w:val="0"/>
                <w:color w:val="D9D9D9" w:themeColor="background1" w:themeShade="D9"/>
                <w:szCs w:val="20"/>
              </w:rPr>
              <w:t xml:space="preserve"> |__|__| </w:t>
            </w:r>
            <w:r w:rsidRPr="00FA38D1">
              <w:rPr>
                <w:rFonts w:ascii="Marianne Light" w:hAnsi="Marianne Light"/>
                <w:szCs w:val="20"/>
              </w:rPr>
              <w:t>€ HT</w:t>
            </w:r>
          </w:p>
        </w:tc>
      </w:tr>
      <w:tr w:rsidR="000A5642" w:rsidRPr="00FA38D1" w14:paraId="7FEAA8B2" w14:textId="77777777" w:rsidTr="00EE5802">
        <w:trPr>
          <w:jc w:val="center"/>
        </w:trPr>
        <w:tc>
          <w:tcPr>
            <w:tcW w:w="3823" w:type="dxa"/>
            <w:vAlign w:val="center"/>
          </w:tcPr>
          <w:p w14:paraId="17A4688C" w14:textId="77777777" w:rsidR="000A5642" w:rsidRPr="001D239D" w:rsidRDefault="000A5642" w:rsidP="00EE5802">
            <w:pPr>
              <w:widowControl/>
              <w:suppressAutoHyphens w:val="0"/>
              <w:spacing w:before="80" w:after="80" w:line="276" w:lineRule="auto"/>
              <w:jc w:val="right"/>
              <w:textAlignment w:val="auto"/>
              <w:rPr>
                <w:rFonts w:ascii="Marianne Light" w:hAnsi="Marianne Light"/>
                <w:b w:val="0"/>
                <w:szCs w:val="20"/>
              </w:rPr>
            </w:pPr>
            <w:r w:rsidRPr="001D239D">
              <w:rPr>
                <w:rFonts w:ascii="Marianne Light" w:hAnsi="Marianne Light"/>
                <w:b w:val="0"/>
                <w:szCs w:val="20"/>
              </w:rPr>
              <w:t>Taux TVA (%)</w:t>
            </w:r>
            <w:r w:rsidRPr="001D239D">
              <w:rPr>
                <w:rFonts w:ascii="Calibri" w:hAnsi="Calibri" w:cs="Calibri"/>
                <w:b w:val="0"/>
                <w:szCs w:val="20"/>
              </w:rPr>
              <w:t> </w:t>
            </w:r>
            <w:r w:rsidRPr="001D239D">
              <w:rPr>
                <w:rFonts w:ascii="Marianne Light" w:hAnsi="Marianne Light"/>
                <w:b w:val="0"/>
                <w:szCs w:val="20"/>
              </w:rPr>
              <w:t>:</w:t>
            </w:r>
          </w:p>
        </w:tc>
        <w:tc>
          <w:tcPr>
            <w:tcW w:w="5239" w:type="dxa"/>
            <w:vAlign w:val="center"/>
          </w:tcPr>
          <w:p w14:paraId="194B7C42" w14:textId="77777777" w:rsidR="000A5642" w:rsidRPr="00FA38D1" w:rsidRDefault="000A5642" w:rsidP="00EE5802">
            <w:pPr>
              <w:pStyle w:val="Paragraphedeliste"/>
              <w:spacing w:before="80" w:after="80"/>
              <w:ind w:left="1440"/>
              <w:jc w:val="right"/>
              <w:rPr>
                <w:rFonts w:ascii="Marianne Light" w:hAnsi="Marianne Light"/>
                <w:b w:val="0"/>
                <w:szCs w:val="20"/>
              </w:rPr>
            </w:pP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w:t>
            </w:r>
          </w:p>
        </w:tc>
      </w:tr>
      <w:tr w:rsidR="000A5642" w:rsidRPr="00FA38D1" w14:paraId="34EEFB0F" w14:textId="77777777" w:rsidTr="00EE5802">
        <w:trPr>
          <w:jc w:val="center"/>
        </w:trPr>
        <w:tc>
          <w:tcPr>
            <w:tcW w:w="3823" w:type="dxa"/>
            <w:vAlign w:val="center"/>
          </w:tcPr>
          <w:p w14:paraId="6856A1C2" w14:textId="77777777" w:rsidR="000A5642" w:rsidRPr="001D239D" w:rsidRDefault="000A5642" w:rsidP="00EE5802">
            <w:pPr>
              <w:widowControl/>
              <w:suppressAutoHyphens w:val="0"/>
              <w:spacing w:before="80" w:after="80" w:line="276" w:lineRule="auto"/>
              <w:jc w:val="right"/>
              <w:textAlignment w:val="auto"/>
              <w:rPr>
                <w:rFonts w:ascii="Marianne Light" w:hAnsi="Marianne Light"/>
                <w:b w:val="0"/>
                <w:szCs w:val="20"/>
              </w:rPr>
            </w:pPr>
            <w:r w:rsidRPr="001D239D">
              <w:rPr>
                <w:rFonts w:ascii="Marianne Light" w:hAnsi="Marianne Light"/>
                <w:b w:val="0"/>
                <w:szCs w:val="20"/>
              </w:rPr>
              <w:t>Montant TTC (€)</w:t>
            </w:r>
            <w:r w:rsidRPr="001D239D">
              <w:rPr>
                <w:rFonts w:ascii="Calibri" w:hAnsi="Calibri" w:cs="Calibri"/>
                <w:b w:val="0"/>
                <w:szCs w:val="20"/>
              </w:rPr>
              <w:t> </w:t>
            </w:r>
            <w:r w:rsidRPr="001D239D">
              <w:rPr>
                <w:rFonts w:ascii="Marianne Light" w:hAnsi="Marianne Light"/>
                <w:b w:val="0"/>
                <w:szCs w:val="20"/>
              </w:rPr>
              <w:t>:</w:t>
            </w:r>
          </w:p>
        </w:tc>
        <w:tc>
          <w:tcPr>
            <w:tcW w:w="5239" w:type="dxa"/>
            <w:vAlign w:val="center"/>
          </w:tcPr>
          <w:p w14:paraId="5E887B4C" w14:textId="77777777" w:rsidR="000A5642" w:rsidRPr="00FA38D1" w:rsidRDefault="000A5642" w:rsidP="00EE5802">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color w:val="D9D9D9" w:themeColor="background1" w:themeShade="D9"/>
                <w:szCs w:val="20"/>
              </w:rPr>
              <w:t>|__|__|__| |__|__|__|</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TTC</w:t>
            </w:r>
          </w:p>
        </w:tc>
      </w:tr>
    </w:tbl>
    <w:p w14:paraId="4F22503B" w14:textId="4A0511DC" w:rsidR="000A5642" w:rsidRDefault="000A5642" w:rsidP="000A5642">
      <w:pPr>
        <w:spacing w:after="96"/>
        <w:jc w:val="both"/>
        <w:rPr>
          <w:rFonts w:ascii="Marianne Light" w:hAnsi="Marianne Light"/>
          <w:b w:val="0"/>
          <w:szCs w:val="20"/>
        </w:rPr>
      </w:pPr>
    </w:p>
    <w:p w14:paraId="726CC2D8" w14:textId="4A61E695" w:rsidR="000A5642" w:rsidRDefault="000A5642" w:rsidP="000A5642">
      <w:pPr>
        <w:spacing w:after="96"/>
        <w:jc w:val="both"/>
        <w:rPr>
          <w:rFonts w:ascii="Marianne Light" w:hAnsi="Marianne Light"/>
          <w:b w:val="0"/>
          <w:szCs w:val="20"/>
        </w:rPr>
      </w:pPr>
      <w:r>
        <w:rPr>
          <w:rFonts w:ascii="Marianne Light" w:hAnsi="Marianne Light"/>
          <w:b w:val="0"/>
          <w:szCs w:val="20"/>
        </w:rPr>
        <w:t>Montant global TTC (en lettres)</w:t>
      </w:r>
    </w:p>
    <w:p w14:paraId="517BC963" w14:textId="77777777" w:rsidR="000A5642" w:rsidRPr="00DB70A5" w:rsidRDefault="000A5642" w:rsidP="000A5642">
      <w:pPr>
        <w:spacing w:after="96"/>
        <w:jc w:val="both"/>
        <w:rPr>
          <w:rFonts w:ascii="Marianne Light" w:hAnsi="Marianne Light"/>
          <w:b w:val="0"/>
          <w:color w:val="808080" w:themeColor="background1" w:themeShade="80"/>
          <w:szCs w:val="20"/>
        </w:rPr>
      </w:pPr>
      <w:r w:rsidRPr="00DB70A5">
        <w:rPr>
          <w:rFonts w:ascii="Marianne Light" w:hAnsi="Marianne Light"/>
          <w:b w:val="0"/>
          <w:color w:val="808080" w:themeColor="background1" w:themeShade="80"/>
          <w:szCs w:val="20"/>
        </w:rPr>
        <w:t>____________________________________________________________________________________</w:t>
      </w:r>
    </w:p>
    <w:p w14:paraId="14E9AA9E" w14:textId="77777777" w:rsidR="000A5642" w:rsidRDefault="000A5642" w:rsidP="000A5642">
      <w:pPr>
        <w:spacing w:after="96"/>
        <w:jc w:val="both"/>
        <w:rPr>
          <w:rFonts w:ascii="Marianne Light" w:hAnsi="Marianne Light"/>
          <w:b w:val="0"/>
          <w:szCs w:val="20"/>
        </w:rPr>
      </w:pPr>
    </w:p>
    <w:p w14:paraId="3DAB4698" w14:textId="77777777" w:rsidR="00FB5D42" w:rsidRDefault="00FB5D42" w:rsidP="00310C8C">
      <w:pPr>
        <w:spacing w:after="96"/>
        <w:jc w:val="both"/>
        <w:rPr>
          <w:rFonts w:ascii="Marianne Light" w:hAnsi="Marianne Light"/>
          <w:szCs w:val="20"/>
        </w:rPr>
      </w:pPr>
    </w:p>
    <w:p w14:paraId="2E9853F8" w14:textId="36FDB23B" w:rsidR="00310C8C" w:rsidRPr="00FA38D1" w:rsidRDefault="00310C8C" w:rsidP="00310C8C">
      <w:pPr>
        <w:spacing w:after="96"/>
        <w:jc w:val="both"/>
        <w:rPr>
          <w:rFonts w:ascii="Marianne Light" w:hAnsi="Marianne Light"/>
          <w:szCs w:val="20"/>
        </w:rPr>
      </w:pPr>
      <w:r w:rsidRPr="00FA38D1">
        <w:rPr>
          <w:rFonts w:ascii="Marianne Light" w:hAnsi="Marianne Light"/>
          <w:szCs w:val="20"/>
        </w:rPr>
        <w:t>Le mois M0 est le mois précédant la date de remise des offres</w:t>
      </w:r>
      <w:r w:rsidR="00B75349" w:rsidRPr="00FA38D1">
        <w:rPr>
          <w:rFonts w:ascii="Marianne Light" w:hAnsi="Marianne Light"/>
          <w:szCs w:val="20"/>
        </w:rPr>
        <w:t xml:space="preserve"> tel qu’indiqué en première page du présent document.</w:t>
      </w:r>
    </w:p>
    <w:p w14:paraId="24DA2F0E" w14:textId="77777777" w:rsidR="00310C8C" w:rsidRPr="00FA38D1" w:rsidRDefault="00310C8C" w:rsidP="00310C8C">
      <w:pPr>
        <w:spacing w:after="96"/>
        <w:jc w:val="both"/>
        <w:rPr>
          <w:rFonts w:ascii="Marianne Light" w:hAnsi="Marianne Light"/>
          <w:b w:val="0"/>
          <w:szCs w:val="20"/>
        </w:rPr>
      </w:pPr>
      <w:r w:rsidRPr="00FA38D1">
        <w:rPr>
          <w:rFonts w:ascii="Marianne Light" w:hAnsi="Marianne Light"/>
          <w:b w:val="0"/>
          <w:szCs w:val="20"/>
        </w:rPr>
        <w:t>La durée de validité de l’offre est de 180 jours à compter de la date limite de remise des offres.</w:t>
      </w:r>
    </w:p>
    <w:p w14:paraId="614BFD62" w14:textId="77777777" w:rsidR="00310C8C" w:rsidRPr="00FA38D1" w:rsidRDefault="00310C8C" w:rsidP="00310C8C">
      <w:pPr>
        <w:spacing w:after="96"/>
        <w:jc w:val="both"/>
        <w:rPr>
          <w:rFonts w:ascii="Marianne Light" w:hAnsi="Marianne Light"/>
          <w:b w:val="0"/>
          <w:szCs w:val="20"/>
        </w:rPr>
      </w:pPr>
      <w:r w:rsidRPr="00FA38D1">
        <w:rPr>
          <w:rFonts w:ascii="Marianne Light" w:hAnsi="Marianne Light"/>
          <w:b w:val="0"/>
          <w:szCs w:val="20"/>
        </w:rPr>
        <w:t>L’unité monétaire qui s’applique est l’Euro.</w:t>
      </w:r>
    </w:p>
    <w:p w14:paraId="3B447583" w14:textId="77777777" w:rsidR="00466C68" w:rsidRDefault="00466C68">
      <w:pPr>
        <w:widowControl/>
        <w:suppressAutoHyphens w:val="0"/>
        <w:spacing w:after="200" w:line="276" w:lineRule="auto"/>
        <w:textAlignment w:val="auto"/>
        <w:rPr>
          <w:rFonts w:ascii="Marianne Light" w:hAnsi="Marianne Light"/>
          <w:b w:val="0"/>
          <w:szCs w:val="20"/>
        </w:rPr>
      </w:pPr>
    </w:p>
    <w:p w14:paraId="4C5D056B" w14:textId="77777777" w:rsidR="007F5467" w:rsidRPr="00FA38D1" w:rsidRDefault="00382CD0" w:rsidP="00D25D93">
      <w:pPr>
        <w:pStyle w:val="Titre2"/>
        <w:rPr>
          <w:szCs w:val="20"/>
        </w:rPr>
      </w:pPr>
      <w:bookmarkStart w:id="103" w:name="_Toc208846442"/>
      <w:r w:rsidRPr="00FA38D1">
        <w:rPr>
          <w:szCs w:val="20"/>
        </w:rPr>
        <w:t>REPARTITION DES MONTANTS ET INDIVIDUALISATION DES PAIEMENTS EN CAS DE GROUPEMENT</w:t>
      </w:r>
      <w:bookmarkEnd w:id="103"/>
    </w:p>
    <w:p w14:paraId="27A5CA1E" w14:textId="77777777" w:rsidR="007F5467" w:rsidRPr="00FA38D1" w:rsidRDefault="007F5467" w:rsidP="00462A84">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En cas de groupement conjoint, le prix est réparti entre les cotraitants de la façon suivante</w:t>
      </w:r>
      <w:r w:rsidR="00155762">
        <w:rPr>
          <w:rFonts w:ascii="Marianne Light" w:hAnsi="Marianne Light"/>
          <w:b w:val="0"/>
          <w:color w:val="FF0000"/>
          <w:szCs w:val="20"/>
        </w:rPr>
        <w:t xml:space="preserve"> </w:t>
      </w:r>
      <w:r w:rsidRPr="00FA38D1">
        <w:rPr>
          <w:rFonts w:ascii="Marianne Light" w:hAnsi="Marianne Light"/>
          <w:b w:val="0"/>
          <w:szCs w:val="20"/>
        </w:rPr>
        <w:t>:</w:t>
      </w:r>
    </w:p>
    <w:tbl>
      <w:tblPr>
        <w:tblStyle w:val="Grilledutableau"/>
        <w:tblW w:w="11637"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gridCol w:w="1836"/>
      </w:tblGrid>
      <w:tr w:rsidR="000A5642" w:rsidRPr="00FA38D1" w14:paraId="0038B753" w14:textId="77777777" w:rsidTr="000A5642">
        <w:trPr>
          <w:jc w:val="center"/>
        </w:trPr>
        <w:tc>
          <w:tcPr>
            <w:tcW w:w="1701" w:type="dxa"/>
            <w:tcBorders>
              <w:top w:val="single" w:sz="4" w:space="0" w:color="auto"/>
              <w:bottom w:val="single" w:sz="4" w:space="0" w:color="auto"/>
            </w:tcBorders>
            <w:vAlign w:val="center"/>
          </w:tcPr>
          <w:p w14:paraId="1E47981F" w14:textId="77777777"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Répartition des paiements</w:t>
            </w:r>
          </w:p>
        </w:tc>
        <w:tc>
          <w:tcPr>
            <w:tcW w:w="3564" w:type="dxa"/>
            <w:tcBorders>
              <w:top w:val="single" w:sz="4" w:space="0" w:color="auto"/>
              <w:bottom w:val="single" w:sz="4" w:space="0" w:color="auto"/>
            </w:tcBorders>
            <w:vAlign w:val="center"/>
          </w:tcPr>
          <w:p w14:paraId="3BA3B215" w14:textId="77777777"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Objet de la prestation</w:t>
            </w:r>
          </w:p>
        </w:tc>
        <w:tc>
          <w:tcPr>
            <w:tcW w:w="864" w:type="dxa"/>
            <w:tcBorders>
              <w:top w:val="single" w:sz="4" w:space="0" w:color="auto"/>
              <w:bottom w:val="single" w:sz="4" w:space="0" w:color="auto"/>
            </w:tcBorders>
            <w:vAlign w:val="center"/>
          </w:tcPr>
          <w:p w14:paraId="11F39AC9" w14:textId="77777777"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Part (%)</w:t>
            </w:r>
          </w:p>
        </w:tc>
        <w:tc>
          <w:tcPr>
            <w:tcW w:w="1836" w:type="dxa"/>
            <w:tcBorders>
              <w:top w:val="single" w:sz="4" w:space="0" w:color="auto"/>
              <w:bottom w:val="single" w:sz="4" w:space="0" w:color="auto"/>
            </w:tcBorders>
            <w:vAlign w:val="center"/>
          </w:tcPr>
          <w:p w14:paraId="4985CB9D" w14:textId="77777777"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HT</w:t>
            </w:r>
          </w:p>
          <w:p w14:paraId="2CE12186" w14:textId="77777777" w:rsidR="000A5642" w:rsidRPr="00FA38D1" w:rsidRDefault="000A5642" w:rsidP="000A5642">
            <w:pPr>
              <w:widowControl/>
              <w:suppressAutoHyphens w:val="0"/>
              <w:spacing w:after="96" w:line="276" w:lineRule="auto"/>
              <w:jc w:val="center"/>
              <w:textAlignment w:val="auto"/>
              <w:rPr>
                <w:rFonts w:ascii="Marianne Light" w:hAnsi="Marianne Light"/>
                <w:szCs w:val="20"/>
              </w:rPr>
            </w:pPr>
            <w:r>
              <w:rPr>
                <w:rFonts w:ascii="Marianne Light" w:hAnsi="Marianne Light"/>
                <w:szCs w:val="20"/>
              </w:rPr>
              <w:t>TF + TO</w:t>
            </w:r>
          </w:p>
        </w:tc>
        <w:tc>
          <w:tcPr>
            <w:tcW w:w="1836" w:type="dxa"/>
            <w:tcBorders>
              <w:top w:val="single" w:sz="4" w:space="0" w:color="auto"/>
              <w:bottom w:val="single" w:sz="4" w:space="0" w:color="auto"/>
            </w:tcBorders>
            <w:vAlign w:val="center"/>
          </w:tcPr>
          <w:p w14:paraId="53CFE333" w14:textId="77777777"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HT</w:t>
            </w:r>
          </w:p>
          <w:p w14:paraId="694C0D57" w14:textId="77777777" w:rsidR="000A5642" w:rsidRPr="00FA38D1" w:rsidRDefault="000A5642" w:rsidP="000A5642">
            <w:pPr>
              <w:widowControl/>
              <w:suppressAutoHyphens w:val="0"/>
              <w:spacing w:after="96" w:line="276" w:lineRule="auto"/>
              <w:jc w:val="center"/>
              <w:textAlignment w:val="auto"/>
              <w:rPr>
                <w:rFonts w:ascii="Marianne Light" w:hAnsi="Marianne Light"/>
                <w:szCs w:val="20"/>
              </w:rPr>
            </w:pPr>
            <w:r>
              <w:rPr>
                <w:rFonts w:ascii="Marianne Light" w:hAnsi="Marianne Light"/>
                <w:szCs w:val="20"/>
              </w:rPr>
              <w:t>TF</w:t>
            </w:r>
          </w:p>
        </w:tc>
        <w:tc>
          <w:tcPr>
            <w:tcW w:w="1836" w:type="dxa"/>
            <w:tcBorders>
              <w:top w:val="single" w:sz="4" w:space="0" w:color="auto"/>
              <w:bottom w:val="single" w:sz="4" w:space="0" w:color="auto"/>
            </w:tcBorders>
            <w:vAlign w:val="center"/>
          </w:tcPr>
          <w:p w14:paraId="25A8BF70" w14:textId="77777777"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TTC</w:t>
            </w:r>
          </w:p>
          <w:p w14:paraId="55C4F6B1" w14:textId="77777777" w:rsidR="000A5642" w:rsidRPr="00FA38D1" w:rsidRDefault="00155762" w:rsidP="00155762">
            <w:pPr>
              <w:widowControl/>
              <w:suppressAutoHyphens w:val="0"/>
              <w:spacing w:after="96" w:line="276" w:lineRule="auto"/>
              <w:jc w:val="center"/>
              <w:textAlignment w:val="auto"/>
              <w:rPr>
                <w:rFonts w:ascii="Marianne Light" w:hAnsi="Marianne Light"/>
                <w:szCs w:val="20"/>
              </w:rPr>
            </w:pPr>
            <w:r w:rsidRPr="00155762">
              <w:rPr>
                <w:rFonts w:ascii="Marianne Light" w:hAnsi="Marianne Light"/>
                <w:szCs w:val="20"/>
              </w:rPr>
              <w:t>TO</w:t>
            </w:r>
          </w:p>
        </w:tc>
      </w:tr>
      <w:tr w:rsidR="000A5642" w:rsidRPr="00FA38D1" w14:paraId="74EFC8AB" w14:textId="77777777" w:rsidTr="000A5642">
        <w:trPr>
          <w:jc w:val="center"/>
        </w:trPr>
        <w:tc>
          <w:tcPr>
            <w:tcW w:w="1701" w:type="dxa"/>
            <w:tcBorders>
              <w:top w:val="single" w:sz="4" w:space="0" w:color="auto"/>
            </w:tcBorders>
            <w:vAlign w:val="center"/>
          </w:tcPr>
          <w:p w14:paraId="1ADDA885"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Mandataire</w:t>
            </w:r>
            <w:r w:rsidRPr="00FA38D1">
              <w:rPr>
                <w:rFonts w:ascii="Calibri" w:hAnsi="Calibri" w:cs="Calibri"/>
                <w:b w:val="0"/>
                <w:szCs w:val="20"/>
              </w:rPr>
              <w:t> </w:t>
            </w:r>
            <w:r w:rsidRPr="00FA38D1">
              <w:rPr>
                <w:rFonts w:ascii="Marianne Light" w:hAnsi="Marianne Light"/>
                <w:b w:val="0"/>
                <w:szCs w:val="20"/>
              </w:rPr>
              <w:t>:</w:t>
            </w:r>
          </w:p>
          <w:p w14:paraId="4496C717"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w:t>
            </w:r>
          </w:p>
        </w:tc>
        <w:tc>
          <w:tcPr>
            <w:tcW w:w="3564" w:type="dxa"/>
            <w:tcBorders>
              <w:top w:val="single" w:sz="4" w:space="0" w:color="auto"/>
            </w:tcBorders>
            <w:vAlign w:val="bottom"/>
          </w:tcPr>
          <w:p w14:paraId="67609E3C"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14:paraId="00A35EAF"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tcBorders>
              <w:top w:val="single" w:sz="4" w:space="0" w:color="auto"/>
            </w:tcBorders>
            <w:vAlign w:val="bottom"/>
          </w:tcPr>
          <w:p w14:paraId="16740EDB"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tcBorders>
              <w:top w:val="single" w:sz="4" w:space="0" w:color="auto"/>
            </w:tcBorders>
            <w:vAlign w:val="bottom"/>
          </w:tcPr>
          <w:p w14:paraId="7D6AB2A2"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tcBorders>
              <w:top w:val="single" w:sz="4" w:space="0" w:color="auto"/>
            </w:tcBorders>
            <w:vAlign w:val="bottom"/>
          </w:tcPr>
          <w:p w14:paraId="0153FCB6"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tcBorders>
              <w:top w:val="single" w:sz="4" w:space="0" w:color="auto"/>
            </w:tcBorders>
            <w:vAlign w:val="bottom"/>
          </w:tcPr>
          <w:p w14:paraId="0E1273C3"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r w:rsidR="000A5642" w:rsidRPr="00FA38D1" w14:paraId="7A2055F5" w14:textId="77777777" w:rsidTr="000A5642">
        <w:trPr>
          <w:jc w:val="center"/>
        </w:trPr>
        <w:tc>
          <w:tcPr>
            <w:tcW w:w="1701" w:type="dxa"/>
            <w:vAlign w:val="center"/>
          </w:tcPr>
          <w:p w14:paraId="2DF242BE"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Cotraitant 1</w:t>
            </w:r>
            <w:r w:rsidRPr="00FA38D1">
              <w:rPr>
                <w:rFonts w:ascii="Calibri" w:hAnsi="Calibri" w:cs="Calibri"/>
                <w:b w:val="0"/>
                <w:szCs w:val="20"/>
              </w:rPr>
              <w:t> </w:t>
            </w:r>
            <w:r w:rsidRPr="00FA38D1">
              <w:rPr>
                <w:rFonts w:ascii="Marianne Light" w:hAnsi="Marianne Light"/>
                <w:b w:val="0"/>
                <w:szCs w:val="20"/>
              </w:rPr>
              <w:t>:</w:t>
            </w:r>
          </w:p>
          <w:p w14:paraId="41F74392"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w:t>
            </w:r>
          </w:p>
        </w:tc>
        <w:tc>
          <w:tcPr>
            <w:tcW w:w="3564" w:type="dxa"/>
            <w:vAlign w:val="bottom"/>
          </w:tcPr>
          <w:p w14:paraId="45E81BFE"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14:paraId="7486C4F3"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vAlign w:val="bottom"/>
          </w:tcPr>
          <w:p w14:paraId="713E8AC5"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vAlign w:val="bottom"/>
          </w:tcPr>
          <w:p w14:paraId="075EA85F"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vAlign w:val="bottom"/>
          </w:tcPr>
          <w:p w14:paraId="556E0147"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vAlign w:val="bottom"/>
          </w:tcPr>
          <w:p w14:paraId="7833E68B"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r w:rsidR="000A5642" w:rsidRPr="00FA38D1" w14:paraId="358C8701" w14:textId="77777777" w:rsidTr="000A5642">
        <w:trPr>
          <w:jc w:val="center"/>
        </w:trPr>
        <w:tc>
          <w:tcPr>
            <w:tcW w:w="1701" w:type="dxa"/>
            <w:vAlign w:val="center"/>
          </w:tcPr>
          <w:p w14:paraId="458E94C2"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Cotraitant 2</w:t>
            </w:r>
            <w:r w:rsidRPr="00FA38D1">
              <w:rPr>
                <w:rFonts w:ascii="Calibri" w:hAnsi="Calibri" w:cs="Calibri"/>
                <w:b w:val="0"/>
                <w:szCs w:val="20"/>
              </w:rPr>
              <w:t> </w:t>
            </w:r>
            <w:r w:rsidRPr="00FA38D1">
              <w:rPr>
                <w:rFonts w:ascii="Marianne Light" w:hAnsi="Marianne Light"/>
                <w:b w:val="0"/>
                <w:szCs w:val="20"/>
              </w:rPr>
              <w:t>:</w:t>
            </w:r>
          </w:p>
          <w:p w14:paraId="09EDC0F4" w14:textId="77777777"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w:t>
            </w:r>
          </w:p>
        </w:tc>
        <w:tc>
          <w:tcPr>
            <w:tcW w:w="3564" w:type="dxa"/>
            <w:vAlign w:val="bottom"/>
          </w:tcPr>
          <w:p w14:paraId="01100864"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14:paraId="5F1E9D32"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vAlign w:val="bottom"/>
          </w:tcPr>
          <w:p w14:paraId="34818233"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vAlign w:val="bottom"/>
          </w:tcPr>
          <w:p w14:paraId="676CA735" w14:textId="77777777"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vAlign w:val="bottom"/>
          </w:tcPr>
          <w:p w14:paraId="4E577D6F"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vAlign w:val="bottom"/>
          </w:tcPr>
          <w:p w14:paraId="0D73FBB8" w14:textId="77777777"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bl>
    <w:p w14:paraId="6B23FDF0" w14:textId="77777777" w:rsidR="00B072CE" w:rsidRDefault="00B072CE">
      <w:pPr>
        <w:widowControl/>
        <w:suppressAutoHyphens w:val="0"/>
        <w:spacing w:after="200" w:line="276" w:lineRule="auto"/>
        <w:textAlignment w:val="auto"/>
        <w:rPr>
          <w:rFonts w:ascii="Marianne Light" w:hAnsi="Marianne Light"/>
          <w:b w:val="0"/>
          <w:szCs w:val="20"/>
        </w:rPr>
      </w:pPr>
    </w:p>
    <w:p w14:paraId="5ED1D274" w14:textId="77777777" w:rsidR="00A243E7" w:rsidRPr="00FA38D1" w:rsidRDefault="00A243E7" w:rsidP="00D25D93">
      <w:pPr>
        <w:pStyle w:val="Titre1"/>
        <w:rPr>
          <w:szCs w:val="20"/>
        </w:rPr>
      </w:pPr>
      <w:bookmarkStart w:id="104" w:name="_Toc208846443"/>
      <w:r w:rsidRPr="00FA38D1">
        <w:rPr>
          <w:szCs w:val="20"/>
        </w:rPr>
        <w:t>EXECUTION DU MARCHE</w:t>
      </w:r>
      <w:bookmarkEnd w:id="104"/>
    </w:p>
    <w:p w14:paraId="32838621" w14:textId="77777777" w:rsidR="00A243E7" w:rsidRPr="00FA38D1" w:rsidRDefault="00A243E7" w:rsidP="008B46D5">
      <w:pPr>
        <w:spacing w:after="96"/>
        <w:jc w:val="both"/>
        <w:rPr>
          <w:rFonts w:ascii="Marianne Light" w:hAnsi="Marianne Light"/>
          <w:b w:val="0"/>
          <w:szCs w:val="20"/>
        </w:rPr>
      </w:pPr>
    </w:p>
    <w:p w14:paraId="7ABD7F98" w14:textId="77777777" w:rsidR="00102A46" w:rsidRPr="0038358E" w:rsidRDefault="00382CD0" w:rsidP="00D25D93">
      <w:pPr>
        <w:pStyle w:val="Titre2"/>
        <w:rPr>
          <w:szCs w:val="20"/>
        </w:rPr>
      </w:pPr>
      <w:bookmarkStart w:id="105" w:name="_Toc208846444"/>
      <w:r w:rsidRPr="0038358E">
        <w:rPr>
          <w:szCs w:val="20"/>
        </w:rPr>
        <w:t>CONTENU DES PRESTATIONS</w:t>
      </w:r>
      <w:bookmarkEnd w:id="105"/>
    </w:p>
    <w:p w14:paraId="52D4E1BB" w14:textId="77777777" w:rsidR="00DA17D0" w:rsidRDefault="00FA38D1" w:rsidP="00FA38D1">
      <w:pPr>
        <w:spacing w:after="96"/>
        <w:jc w:val="both"/>
        <w:rPr>
          <w:rFonts w:ascii="Marianne Light" w:hAnsi="Marianne Light"/>
          <w:b w:val="0"/>
          <w:szCs w:val="20"/>
        </w:rPr>
      </w:pPr>
      <w:r w:rsidRPr="00FA38D1">
        <w:rPr>
          <w:rFonts w:ascii="Marianne Light" w:hAnsi="Marianne Light"/>
          <w:b w:val="0"/>
          <w:szCs w:val="20"/>
        </w:rPr>
        <w:t>Le présent marché est soumis au Code de la commande publique du 1</w:t>
      </w:r>
      <w:r w:rsidRPr="000A5642">
        <w:rPr>
          <w:rFonts w:ascii="Marianne Light" w:hAnsi="Marianne Light"/>
          <w:b w:val="0"/>
          <w:szCs w:val="20"/>
          <w:vertAlign w:val="superscript"/>
        </w:rPr>
        <w:t>er</w:t>
      </w:r>
      <w:r w:rsidRPr="00FA38D1">
        <w:rPr>
          <w:rFonts w:ascii="Marianne Light" w:hAnsi="Marianne Light"/>
          <w:b w:val="0"/>
          <w:szCs w:val="20"/>
        </w:rPr>
        <w:t xml:space="preserve"> avril 2019 </w:t>
      </w:r>
      <w:r w:rsidR="00DA17D0">
        <w:rPr>
          <w:rFonts w:ascii="Marianne Light" w:hAnsi="Marianne Light"/>
          <w:b w:val="0"/>
          <w:szCs w:val="20"/>
        </w:rPr>
        <w:t>- article L2422-2 autorisant le maître d’ouvrage à passer des marchés publics d’assistance à maîtrise d’ouvrage, notamment en ce qui concerne le conseil spécialisé dans un domaine technique.</w:t>
      </w:r>
    </w:p>
    <w:p w14:paraId="4BE491FC" w14:textId="77777777" w:rsidR="00FA38D1" w:rsidRDefault="00FA38D1" w:rsidP="00FA38D1">
      <w:pPr>
        <w:spacing w:after="96"/>
        <w:jc w:val="both"/>
        <w:rPr>
          <w:rFonts w:ascii="Marianne Light" w:hAnsi="Marianne Light"/>
          <w:b w:val="0"/>
          <w:szCs w:val="20"/>
        </w:rPr>
      </w:pPr>
      <w:r w:rsidRPr="00FA38D1">
        <w:rPr>
          <w:rFonts w:ascii="Marianne Light" w:hAnsi="Marianne Light"/>
          <w:b w:val="0"/>
          <w:szCs w:val="20"/>
        </w:rPr>
        <w:t xml:space="preserve">Le contenu de chaque élément de mission </w:t>
      </w:r>
      <w:r w:rsidR="00DA17D0">
        <w:rPr>
          <w:rFonts w:ascii="Marianne Light" w:hAnsi="Marianne Light"/>
          <w:b w:val="0"/>
          <w:szCs w:val="20"/>
        </w:rPr>
        <w:t>est</w:t>
      </w:r>
      <w:r w:rsidR="009A795C">
        <w:rPr>
          <w:rFonts w:ascii="Marianne Light" w:hAnsi="Marianne Light"/>
          <w:b w:val="0"/>
          <w:szCs w:val="20"/>
        </w:rPr>
        <w:t xml:space="preserve"> précisé </w:t>
      </w:r>
      <w:r w:rsidR="001909B4">
        <w:rPr>
          <w:rFonts w:ascii="Marianne Light" w:hAnsi="Marianne Light"/>
          <w:b w:val="0"/>
          <w:szCs w:val="20"/>
        </w:rPr>
        <w:t>ci-dessous.</w:t>
      </w:r>
      <w:r w:rsidR="0038358E">
        <w:rPr>
          <w:rFonts w:ascii="Marianne Light" w:hAnsi="Marianne Light"/>
          <w:b w:val="0"/>
          <w:szCs w:val="20"/>
        </w:rPr>
        <w:t xml:space="preserve"> La liste des documents à transmettre figure à l’article 11.1 du présent marché.</w:t>
      </w:r>
    </w:p>
    <w:p w14:paraId="021591F5" w14:textId="0E2C2069" w:rsidR="00FB5D42" w:rsidRDefault="006B3D2B" w:rsidP="00FA38D1">
      <w:pPr>
        <w:spacing w:after="96"/>
        <w:jc w:val="both"/>
        <w:rPr>
          <w:rFonts w:ascii="Marianne Light" w:hAnsi="Marianne Light"/>
          <w:b w:val="0"/>
          <w:szCs w:val="20"/>
        </w:rPr>
      </w:pPr>
      <w:r>
        <w:rPr>
          <w:rFonts w:ascii="Marianne Light" w:hAnsi="Marianne Light"/>
          <w:b w:val="0"/>
          <w:szCs w:val="20"/>
        </w:rPr>
        <w:t xml:space="preserve">Le marché comprend </w:t>
      </w:r>
      <w:r w:rsidR="00FB5D42">
        <w:rPr>
          <w:rFonts w:ascii="Marianne Light" w:hAnsi="Marianne Light"/>
          <w:b w:val="0"/>
          <w:szCs w:val="20"/>
        </w:rPr>
        <w:t>les prestations suivantes</w:t>
      </w:r>
      <w:r w:rsidR="00FB5D42">
        <w:rPr>
          <w:rFonts w:ascii="Calibri" w:hAnsi="Calibri" w:cs="Calibri"/>
          <w:b w:val="0"/>
          <w:szCs w:val="20"/>
        </w:rPr>
        <w:t> </w:t>
      </w:r>
      <w:r w:rsidR="00FB5D42">
        <w:rPr>
          <w:rFonts w:ascii="Marianne Light" w:hAnsi="Marianne Light"/>
          <w:b w:val="0"/>
          <w:szCs w:val="20"/>
        </w:rPr>
        <w:t>:</w:t>
      </w:r>
    </w:p>
    <w:p w14:paraId="59FB48AA" w14:textId="3AFBFAED" w:rsidR="00FB5D42" w:rsidRDefault="00FB5D42" w:rsidP="00FA38D1">
      <w:pPr>
        <w:spacing w:after="96"/>
        <w:jc w:val="both"/>
        <w:rPr>
          <w:rFonts w:ascii="Marianne Light" w:hAnsi="Marianne Light"/>
          <w:b w:val="0"/>
          <w:szCs w:val="20"/>
        </w:rPr>
      </w:pPr>
      <w:r w:rsidRPr="00FB5D42">
        <w:rPr>
          <w:rFonts w:ascii="Marianne Light" w:hAnsi="Marianne Light"/>
          <w:b w:val="0"/>
          <w:szCs w:val="20"/>
        </w:rPr>
        <w:t xml:space="preserve">- Une </w:t>
      </w:r>
      <w:r w:rsidRPr="00FB5D42">
        <w:rPr>
          <w:rFonts w:ascii="Marianne Light" w:hAnsi="Marianne Light"/>
          <w:szCs w:val="20"/>
        </w:rPr>
        <w:t>étude de faisabilité</w:t>
      </w:r>
      <w:r w:rsidRPr="00FB5D42">
        <w:rPr>
          <w:rFonts w:ascii="Marianne Light" w:hAnsi="Marianne Light"/>
          <w:b w:val="0"/>
          <w:szCs w:val="20"/>
        </w:rPr>
        <w:t xml:space="preserve"> </w:t>
      </w:r>
      <w:r>
        <w:rPr>
          <w:rFonts w:ascii="Marianne Light" w:hAnsi="Marianne Light"/>
          <w:b w:val="0"/>
          <w:szCs w:val="20"/>
        </w:rPr>
        <w:t xml:space="preserve">permettant </w:t>
      </w:r>
      <w:r w:rsidR="00080340">
        <w:rPr>
          <w:rFonts w:ascii="Marianne Light" w:hAnsi="Marianne Light"/>
          <w:b w:val="0"/>
          <w:szCs w:val="20"/>
        </w:rPr>
        <w:t xml:space="preserve">de vérifier la possibilité de raccorder le nouveau dispositif de ventilation de la salle de sport du R-1 sur la CTA existante, </w:t>
      </w:r>
      <w:r w:rsidRPr="00FB5D42">
        <w:rPr>
          <w:rFonts w:ascii="Marianne Light" w:hAnsi="Marianne Light"/>
          <w:b w:val="0"/>
          <w:szCs w:val="20"/>
        </w:rPr>
        <w:t>sinon de la mise en œuvre d’un équipement indépendant si la première hypothèse n’est pas viable. Cette étude sera complétée d’une note décrivant les travaux à réaliser, ainsi que des plans / coupes / schémas correspondants, et des notes de calculs indiquant les débits dans chaque local concerné avec le rappel des débits rég</w:t>
      </w:r>
      <w:r>
        <w:rPr>
          <w:rFonts w:ascii="Marianne Light" w:hAnsi="Marianne Light"/>
          <w:b w:val="0"/>
          <w:szCs w:val="20"/>
        </w:rPr>
        <w:t>lementaires attendus.</w:t>
      </w:r>
    </w:p>
    <w:p w14:paraId="3651114E" w14:textId="77777777" w:rsidR="00790A8F" w:rsidRDefault="00790A8F" w:rsidP="00790A8F">
      <w:pPr>
        <w:spacing w:after="96"/>
        <w:jc w:val="both"/>
        <w:rPr>
          <w:rFonts w:ascii="Marianne Light" w:hAnsi="Marianne Light"/>
          <w:b w:val="0"/>
          <w:szCs w:val="20"/>
        </w:rPr>
      </w:pPr>
      <w:r w:rsidRPr="00FB5D42">
        <w:rPr>
          <w:rFonts w:ascii="Marianne Light" w:hAnsi="Marianne Light"/>
          <w:b w:val="0"/>
          <w:szCs w:val="20"/>
        </w:rPr>
        <w:t xml:space="preserve">- </w:t>
      </w:r>
      <w:r w:rsidRPr="00FB5D42">
        <w:rPr>
          <w:rFonts w:ascii="Marianne Light" w:hAnsi="Marianne Light"/>
          <w:szCs w:val="20"/>
        </w:rPr>
        <w:t>Un relevé des niveaux sonores</w:t>
      </w:r>
      <w:r w:rsidRPr="00FB5D42">
        <w:rPr>
          <w:rFonts w:ascii="Marianne Light" w:hAnsi="Marianne Light"/>
          <w:b w:val="0"/>
          <w:szCs w:val="20"/>
        </w:rPr>
        <w:t xml:space="preserve"> avant et après travaux dans chacun des locaux ventilés, avec </w:t>
      </w:r>
      <w:r w:rsidRPr="00FB5D42">
        <w:rPr>
          <w:rFonts w:ascii="Marianne Light" w:hAnsi="Marianne Light"/>
          <w:b w:val="0"/>
          <w:szCs w:val="20"/>
        </w:rPr>
        <w:lastRenderedPageBreak/>
        <w:t>le rappel des niveaux réglementaires attendus. Ce relevé permettra de justifier de l’affaiblissement sonore obtenu et de confirmer que ce dernier n’a pas été dégradé dans les autres locaux ve</w:t>
      </w:r>
      <w:r>
        <w:rPr>
          <w:rFonts w:ascii="Marianne Light" w:hAnsi="Marianne Light"/>
          <w:b w:val="0"/>
          <w:szCs w:val="20"/>
        </w:rPr>
        <w:t>ntilés (neufs ou existants).</w:t>
      </w:r>
    </w:p>
    <w:p w14:paraId="6FD62FEF" w14:textId="5E832257" w:rsidR="00790A8F" w:rsidRDefault="00790A8F" w:rsidP="00FA38D1">
      <w:pPr>
        <w:spacing w:after="96"/>
        <w:jc w:val="both"/>
        <w:rPr>
          <w:rFonts w:ascii="Marianne Light" w:hAnsi="Marianne Light"/>
          <w:b w:val="0"/>
          <w:szCs w:val="20"/>
        </w:rPr>
      </w:pPr>
      <w:r>
        <w:rPr>
          <w:rFonts w:ascii="Marianne Light" w:hAnsi="Marianne Light"/>
          <w:b w:val="0"/>
          <w:szCs w:val="20"/>
        </w:rPr>
        <w:t xml:space="preserve">- </w:t>
      </w:r>
      <w:r w:rsidRPr="00790A8F">
        <w:rPr>
          <w:rFonts w:ascii="Marianne Light" w:hAnsi="Marianne Light"/>
          <w:szCs w:val="20"/>
        </w:rPr>
        <w:t xml:space="preserve">Un cahier des charges détaillé </w:t>
      </w:r>
      <w:r>
        <w:rPr>
          <w:rFonts w:ascii="Marianne Light" w:hAnsi="Marianne Light"/>
          <w:b w:val="0"/>
          <w:szCs w:val="20"/>
        </w:rPr>
        <w:t>des prestations à réaliser, selon les résultats des études de faisabilité et acoustique, qui sera transmis à l’entreprise en charge des travaux</w:t>
      </w:r>
      <w:r>
        <w:rPr>
          <w:rFonts w:ascii="Calibri" w:hAnsi="Calibri" w:cs="Calibri"/>
          <w:b w:val="0"/>
          <w:szCs w:val="20"/>
        </w:rPr>
        <w:t>.</w:t>
      </w:r>
    </w:p>
    <w:p w14:paraId="7A479B5E" w14:textId="305F1A17" w:rsidR="00FB5D42" w:rsidRDefault="00FB5D42" w:rsidP="00FA38D1">
      <w:pPr>
        <w:spacing w:after="96"/>
        <w:jc w:val="both"/>
        <w:rPr>
          <w:rFonts w:ascii="Marianne Light" w:hAnsi="Marianne Light"/>
          <w:b w:val="0"/>
          <w:szCs w:val="20"/>
        </w:rPr>
      </w:pPr>
      <w:r w:rsidRPr="00FB5D42">
        <w:rPr>
          <w:rFonts w:ascii="Marianne Light" w:hAnsi="Marianne Light"/>
          <w:b w:val="0"/>
          <w:szCs w:val="20"/>
        </w:rPr>
        <w:t xml:space="preserve">- </w:t>
      </w:r>
      <w:r w:rsidRPr="00FB5D42">
        <w:rPr>
          <w:rFonts w:ascii="Marianne Light" w:hAnsi="Marianne Light"/>
          <w:szCs w:val="20"/>
        </w:rPr>
        <w:t xml:space="preserve">Un calendrier </w:t>
      </w:r>
      <w:r w:rsidR="00080340">
        <w:rPr>
          <w:rFonts w:ascii="Marianne Light" w:hAnsi="Marianne Light"/>
          <w:szCs w:val="20"/>
        </w:rPr>
        <w:t xml:space="preserve">prévisionnel </w:t>
      </w:r>
      <w:r w:rsidRPr="00FB5D42">
        <w:rPr>
          <w:rFonts w:ascii="Marianne Light" w:hAnsi="Marianne Light"/>
          <w:szCs w:val="20"/>
        </w:rPr>
        <w:t>d’intervention par phase</w:t>
      </w:r>
      <w:r w:rsidRPr="00FB5D42">
        <w:rPr>
          <w:rFonts w:ascii="Marianne Light" w:hAnsi="Marianne Light"/>
          <w:b w:val="0"/>
          <w:szCs w:val="20"/>
        </w:rPr>
        <w:t xml:space="preserve"> </w:t>
      </w:r>
      <w:r w:rsidR="00ED35C1">
        <w:rPr>
          <w:rFonts w:ascii="Marianne Light" w:hAnsi="Marianne Light"/>
          <w:b w:val="0"/>
          <w:szCs w:val="20"/>
        </w:rPr>
        <w:t>limitant</w:t>
      </w:r>
      <w:r w:rsidRPr="00FB5D42">
        <w:rPr>
          <w:rFonts w:ascii="Marianne Light" w:hAnsi="Marianne Light"/>
          <w:b w:val="0"/>
          <w:szCs w:val="20"/>
        </w:rPr>
        <w:t xml:space="preserve"> l’impact sur les services, en particulier</w:t>
      </w:r>
      <w:r w:rsidR="00080340">
        <w:rPr>
          <w:rFonts w:ascii="Marianne Light" w:hAnsi="Marianne Light"/>
          <w:b w:val="0"/>
          <w:szCs w:val="20"/>
        </w:rPr>
        <w:t xml:space="preserve"> </w:t>
      </w:r>
      <w:r w:rsidR="00ED35C1">
        <w:rPr>
          <w:rFonts w:ascii="Marianne Light" w:hAnsi="Marianne Light"/>
          <w:b w:val="0"/>
          <w:szCs w:val="20"/>
        </w:rPr>
        <w:t>sur les moniteurs du stand de tir, qui sera transmis à l’entreprise en charge des travaux.</w:t>
      </w:r>
    </w:p>
    <w:p w14:paraId="7668BBE9" w14:textId="69554BD2" w:rsidR="00FB5D42" w:rsidRDefault="00FB5D42" w:rsidP="00FA38D1">
      <w:pPr>
        <w:spacing w:after="96"/>
        <w:jc w:val="both"/>
        <w:rPr>
          <w:rFonts w:ascii="Marianne Light" w:hAnsi="Marianne Light"/>
          <w:b w:val="0"/>
          <w:szCs w:val="20"/>
        </w:rPr>
      </w:pPr>
      <w:r w:rsidRPr="00FB5D42">
        <w:rPr>
          <w:rFonts w:ascii="Marianne Light" w:hAnsi="Marianne Light"/>
          <w:b w:val="0"/>
          <w:szCs w:val="20"/>
        </w:rPr>
        <w:t xml:space="preserve">- </w:t>
      </w:r>
      <w:r w:rsidRPr="00FB5D42">
        <w:rPr>
          <w:rFonts w:ascii="Marianne Light" w:hAnsi="Marianne Light"/>
          <w:szCs w:val="20"/>
        </w:rPr>
        <w:t>Un chiffrage détaillé</w:t>
      </w:r>
      <w:r w:rsidRPr="00FB5D42">
        <w:rPr>
          <w:rFonts w:ascii="Marianne Light" w:hAnsi="Marianne Light"/>
          <w:b w:val="0"/>
          <w:szCs w:val="20"/>
        </w:rPr>
        <w:t xml:space="preserve"> des prestations envisagées.</w:t>
      </w:r>
    </w:p>
    <w:p w14:paraId="084AA9C9" w14:textId="1A94BAF9" w:rsidR="00ED35C1" w:rsidRDefault="00ED35C1" w:rsidP="00FA38D1">
      <w:pPr>
        <w:spacing w:after="96"/>
        <w:jc w:val="both"/>
        <w:rPr>
          <w:rFonts w:ascii="Marianne Light" w:hAnsi="Marianne Light"/>
          <w:b w:val="0"/>
          <w:szCs w:val="20"/>
        </w:rPr>
      </w:pPr>
    </w:p>
    <w:p w14:paraId="56D595A2" w14:textId="007ECDDE" w:rsidR="00ED35C1" w:rsidRDefault="00ED35C1" w:rsidP="00FA38D1">
      <w:pPr>
        <w:spacing w:after="96"/>
        <w:jc w:val="both"/>
        <w:rPr>
          <w:rFonts w:ascii="Marianne Light" w:hAnsi="Marianne Light"/>
          <w:b w:val="0"/>
          <w:szCs w:val="20"/>
        </w:rPr>
      </w:pPr>
      <w:r>
        <w:rPr>
          <w:rFonts w:ascii="Marianne Light" w:hAnsi="Marianne Light"/>
          <w:b w:val="0"/>
          <w:szCs w:val="20"/>
        </w:rPr>
        <w:t>La présente mission comprendra donc 2 phases</w:t>
      </w:r>
      <w:r>
        <w:rPr>
          <w:rFonts w:ascii="Calibri" w:hAnsi="Calibri" w:cs="Calibri"/>
          <w:b w:val="0"/>
          <w:szCs w:val="20"/>
        </w:rPr>
        <w:t> </w:t>
      </w:r>
      <w:r>
        <w:rPr>
          <w:rFonts w:ascii="Marianne Light" w:hAnsi="Marianne Light"/>
          <w:b w:val="0"/>
          <w:szCs w:val="20"/>
        </w:rPr>
        <w:t>:</w:t>
      </w:r>
    </w:p>
    <w:p w14:paraId="1BAC777F" w14:textId="41DD74A6" w:rsidR="00ED35C1" w:rsidRPr="00361B8D" w:rsidRDefault="00ED35C1" w:rsidP="00ED35C1">
      <w:pPr>
        <w:spacing w:after="96"/>
        <w:jc w:val="both"/>
        <w:rPr>
          <w:rFonts w:ascii="Marianne Light" w:hAnsi="Marianne Light"/>
          <w:szCs w:val="20"/>
        </w:rPr>
      </w:pPr>
      <w:r w:rsidRPr="00361B8D">
        <w:rPr>
          <w:rFonts w:ascii="Marianne Light" w:hAnsi="Marianne Light"/>
          <w:szCs w:val="20"/>
        </w:rPr>
        <w:t>Phase 1</w:t>
      </w:r>
      <w:r w:rsidRPr="00361B8D">
        <w:rPr>
          <w:rFonts w:ascii="Calibri" w:hAnsi="Calibri" w:cs="Calibri"/>
          <w:szCs w:val="20"/>
        </w:rPr>
        <w:t> </w:t>
      </w:r>
      <w:r w:rsidRPr="00361B8D">
        <w:rPr>
          <w:rFonts w:ascii="Marianne Light" w:hAnsi="Marianne Light"/>
          <w:szCs w:val="20"/>
        </w:rPr>
        <w:t>:</w:t>
      </w:r>
    </w:p>
    <w:p w14:paraId="67D0DE97" w14:textId="0B7EE3D6" w:rsidR="00ED35C1" w:rsidRDefault="00ED35C1"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Etude de faisabilité</w:t>
      </w:r>
      <w:r>
        <w:rPr>
          <w:rFonts w:ascii="Calibri" w:hAnsi="Calibri" w:cs="Calibri"/>
          <w:b w:val="0"/>
          <w:szCs w:val="20"/>
        </w:rPr>
        <w:t> </w:t>
      </w:r>
      <w:r>
        <w:rPr>
          <w:rFonts w:ascii="Marianne Light" w:hAnsi="Marianne Light"/>
          <w:b w:val="0"/>
          <w:szCs w:val="20"/>
        </w:rPr>
        <w:t>;</w:t>
      </w:r>
    </w:p>
    <w:p w14:paraId="01AB66B6" w14:textId="77777777" w:rsidR="00DE10EF" w:rsidRDefault="00DE10EF" w:rsidP="00DE10EF">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Etude acoustique avant travaux.</w:t>
      </w:r>
    </w:p>
    <w:p w14:paraId="1FBE32B3" w14:textId="498326A9" w:rsidR="00DE10EF" w:rsidRDefault="00DE10EF"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Cahier des charges détaillé selon les résultats de l’étude de faisabilité et l’étude acoustique</w:t>
      </w:r>
      <w:r>
        <w:rPr>
          <w:rFonts w:ascii="Calibri" w:hAnsi="Calibri" w:cs="Calibri"/>
          <w:b w:val="0"/>
          <w:szCs w:val="20"/>
        </w:rPr>
        <w:t> </w:t>
      </w:r>
      <w:r>
        <w:rPr>
          <w:rFonts w:ascii="Marianne Light" w:hAnsi="Marianne Light"/>
          <w:b w:val="0"/>
          <w:szCs w:val="20"/>
        </w:rPr>
        <w:t>;</w:t>
      </w:r>
    </w:p>
    <w:p w14:paraId="73AFE4A1" w14:textId="552ACA3F" w:rsidR="00ED35C1" w:rsidRDefault="00ED35C1"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Calendrier prévisionnel</w:t>
      </w:r>
      <w:r w:rsidR="00790A8F">
        <w:rPr>
          <w:rFonts w:ascii="Calibri" w:hAnsi="Calibri" w:cs="Calibri"/>
          <w:b w:val="0"/>
          <w:szCs w:val="20"/>
        </w:rPr>
        <w:t> </w:t>
      </w:r>
      <w:r w:rsidR="00790A8F">
        <w:rPr>
          <w:rFonts w:ascii="Marianne Light" w:hAnsi="Marianne Light"/>
          <w:b w:val="0"/>
          <w:szCs w:val="20"/>
        </w:rPr>
        <w:t>;</w:t>
      </w:r>
    </w:p>
    <w:p w14:paraId="659DAAA0" w14:textId="403CD446" w:rsidR="00790A8F" w:rsidRDefault="00790A8F"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Chiffrage détaillé des prestations à réaliser.</w:t>
      </w:r>
    </w:p>
    <w:p w14:paraId="77D4A5EC" w14:textId="75C20649" w:rsidR="00ED35C1" w:rsidRPr="00361B8D" w:rsidRDefault="00ED35C1" w:rsidP="00ED35C1">
      <w:pPr>
        <w:spacing w:after="96"/>
        <w:jc w:val="both"/>
        <w:rPr>
          <w:rFonts w:ascii="Marianne Light" w:hAnsi="Marianne Light"/>
          <w:szCs w:val="20"/>
        </w:rPr>
      </w:pPr>
      <w:r w:rsidRPr="00361B8D">
        <w:rPr>
          <w:rFonts w:ascii="Marianne Light" w:hAnsi="Marianne Light"/>
          <w:szCs w:val="20"/>
        </w:rPr>
        <w:t>Phase 2</w:t>
      </w:r>
      <w:r w:rsidRPr="00361B8D">
        <w:rPr>
          <w:rFonts w:ascii="Calibri" w:hAnsi="Calibri" w:cs="Calibri"/>
          <w:szCs w:val="20"/>
        </w:rPr>
        <w:t> </w:t>
      </w:r>
      <w:r w:rsidRPr="00361B8D">
        <w:rPr>
          <w:rFonts w:ascii="Marianne Light" w:hAnsi="Marianne Light"/>
          <w:szCs w:val="20"/>
        </w:rPr>
        <w:t>:</w:t>
      </w:r>
    </w:p>
    <w:p w14:paraId="2F782132" w14:textId="35B877B8" w:rsidR="00ED35C1" w:rsidRDefault="00ED35C1"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Relevé acoustique après travaux dans tous les locaux du bâtiment annexe desservis pas la CTA d’origine et le dispositif nouveau qui aura été installé</w:t>
      </w:r>
      <w:r w:rsidR="00DE10EF">
        <w:rPr>
          <w:rFonts w:ascii="Calibri" w:hAnsi="Calibri" w:cs="Calibri"/>
          <w:b w:val="0"/>
          <w:szCs w:val="20"/>
        </w:rPr>
        <w:t> </w:t>
      </w:r>
      <w:r w:rsidR="00DE10EF">
        <w:rPr>
          <w:rFonts w:ascii="Marianne Light" w:hAnsi="Marianne Light"/>
          <w:b w:val="0"/>
          <w:szCs w:val="20"/>
        </w:rPr>
        <w:t>;</w:t>
      </w:r>
    </w:p>
    <w:p w14:paraId="0C3059BF" w14:textId="72CC316F" w:rsidR="00DE10EF" w:rsidRDefault="00DE10EF"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Liste des réserves des travaux le cas échéant</w:t>
      </w:r>
      <w:r>
        <w:rPr>
          <w:rFonts w:ascii="Calibri" w:hAnsi="Calibri" w:cs="Calibri"/>
          <w:b w:val="0"/>
          <w:szCs w:val="20"/>
        </w:rPr>
        <w:t> </w:t>
      </w:r>
      <w:r>
        <w:rPr>
          <w:rFonts w:ascii="Marianne Light" w:hAnsi="Marianne Light"/>
          <w:b w:val="0"/>
          <w:szCs w:val="20"/>
        </w:rPr>
        <w:t>;</w:t>
      </w:r>
    </w:p>
    <w:p w14:paraId="61E8D2EF" w14:textId="3BDEAF49" w:rsidR="00361B8D" w:rsidRDefault="00361B8D"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 xml:space="preserve">Rapport comprenant les </w:t>
      </w:r>
      <w:r w:rsidR="003B6277">
        <w:rPr>
          <w:rFonts w:ascii="Marianne Light" w:hAnsi="Marianne Light"/>
          <w:b w:val="0"/>
          <w:szCs w:val="20"/>
        </w:rPr>
        <w:t>ajustements</w:t>
      </w:r>
      <w:r>
        <w:rPr>
          <w:rFonts w:ascii="Marianne Light" w:hAnsi="Marianne Light"/>
          <w:b w:val="0"/>
          <w:szCs w:val="20"/>
        </w:rPr>
        <w:t xml:space="preserve"> à opérer si les objectifs ne sont pas atteints</w:t>
      </w:r>
      <w:r w:rsidR="00AD0735">
        <w:rPr>
          <w:rFonts w:ascii="Calibri" w:hAnsi="Calibri" w:cs="Calibri"/>
          <w:b w:val="0"/>
          <w:szCs w:val="20"/>
        </w:rPr>
        <w:t> </w:t>
      </w:r>
      <w:r w:rsidR="00AD0735">
        <w:rPr>
          <w:rFonts w:ascii="Marianne Light" w:hAnsi="Marianne Light"/>
          <w:b w:val="0"/>
          <w:szCs w:val="20"/>
        </w:rPr>
        <w:t>;</w:t>
      </w:r>
    </w:p>
    <w:p w14:paraId="68F755CA" w14:textId="3695351D" w:rsidR="00AD0735" w:rsidRPr="00ED35C1" w:rsidRDefault="00AD0735" w:rsidP="00ED35C1">
      <w:pPr>
        <w:pStyle w:val="Paragraphedeliste"/>
        <w:numPr>
          <w:ilvl w:val="0"/>
          <w:numId w:val="5"/>
        </w:numPr>
        <w:spacing w:after="96"/>
        <w:jc w:val="both"/>
        <w:rPr>
          <w:rFonts w:ascii="Marianne Light" w:hAnsi="Marianne Light"/>
          <w:b w:val="0"/>
          <w:szCs w:val="20"/>
        </w:rPr>
      </w:pPr>
      <w:r>
        <w:rPr>
          <w:rFonts w:ascii="Marianne Light" w:hAnsi="Marianne Light"/>
          <w:b w:val="0"/>
          <w:szCs w:val="20"/>
        </w:rPr>
        <w:t>Relevé acoustique final après derniers ajustements le cas échéant.</w:t>
      </w:r>
    </w:p>
    <w:p w14:paraId="0D32359F" w14:textId="64E903A8" w:rsidR="00805385" w:rsidRDefault="00805385">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5A3E2656" w14:textId="77777777" w:rsidR="007A43D9" w:rsidDel="00B764F3" w:rsidRDefault="007A43D9" w:rsidP="00803FA1">
      <w:pPr>
        <w:spacing w:after="96"/>
        <w:jc w:val="both"/>
        <w:rPr>
          <w:del w:id="106" w:author="CHATELLIER Aymerique" w:date="2025-06-13T15:46:00Z"/>
          <w:rFonts w:ascii="Marianne Light" w:hAnsi="Marianne Light"/>
          <w:b w:val="0"/>
          <w:szCs w:val="20"/>
        </w:rPr>
      </w:pPr>
      <w:bookmarkStart w:id="107" w:name="_Toc208845697"/>
      <w:bookmarkStart w:id="108" w:name="_Toc208845783"/>
      <w:bookmarkStart w:id="109" w:name="_Toc208846445"/>
      <w:bookmarkEnd w:id="107"/>
      <w:bookmarkEnd w:id="108"/>
      <w:bookmarkEnd w:id="109"/>
    </w:p>
    <w:p w14:paraId="4123159A" w14:textId="2D830F57" w:rsidR="00FA38D1" w:rsidRDefault="00FA38D1" w:rsidP="00FA38D1">
      <w:pPr>
        <w:pStyle w:val="Titre2"/>
      </w:pPr>
      <w:bookmarkStart w:id="110" w:name="_Toc208846446"/>
      <w:r>
        <w:t>MODE DE DEVOLUTION ENVISAGE</w:t>
      </w:r>
      <w:bookmarkEnd w:id="110"/>
    </w:p>
    <w:p w14:paraId="047ACF4A" w14:textId="77777777" w:rsidR="00FA38D1" w:rsidRPr="009E01C0" w:rsidRDefault="00FA38D1" w:rsidP="00FA38D1">
      <w:pPr>
        <w:spacing w:after="96"/>
        <w:jc w:val="both"/>
        <w:rPr>
          <w:rFonts w:ascii="Marianne Light" w:hAnsi="Marianne Light"/>
          <w:b w:val="0"/>
        </w:rPr>
      </w:pPr>
      <w:r w:rsidRPr="009E01C0">
        <w:rPr>
          <w:rFonts w:ascii="Marianne Light" w:hAnsi="Marianne Light"/>
          <w:b w:val="0"/>
        </w:rPr>
        <w:t>Le choix du mode de dévolution relève de la seule décision souveraine du pouvoir adjudicateur.</w:t>
      </w:r>
    </w:p>
    <w:p w14:paraId="766EEBF9" w14:textId="77777777" w:rsidR="00FA38D1" w:rsidRPr="009E01C0" w:rsidRDefault="00FA38D1" w:rsidP="00FA38D1">
      <w:pPr>
        <w:spacing w:after="96"/>
        <w:jc w:val="both"/>
        <w:rPr>
          <w:rFonts w:ascii="Marianne Light" w:hAnsi="Marianne Light"/>
          <w:b w:val="0"/>
        </w:rPr>
      </w:pPr>
      <w:r w:rsidRPr="009E01C0">
        <w:rPr>
          <w:rFonts w:ascii="Marianne Light" w:hAnsi="Marianne Light"/>
          <w:b w:val="0"/>
        </w:rPr>
        <w:t>Le titulaire ne peut se prévaloir de difficultés d’exécution, de réclamations indemnitaires ou d’allongement de délais d’exécution, faisant suite à la décision souveraine du pouvoir adjudicateur.</w:t>
      </w:r>
    </w:p>
    <w:p w14:paraId="185FA21A" w14:textId="77777777" w:rsidR="00C92831" w:rsidRPr="00FA38D1" w:rsidRDefault="00C92831" w:rsidP="00F62317">
      <w:pPr>
        <w:spacing w:after="96"/>
        <w:jc w:val="both"/>
        <w:rPr>
          <w:rFonts w:ascii="Marianne Light" w:hAnsi="Marianne Light"/>
          <w:b w:val="0"/>
          <w:szCs w:val="20"/>
        </w:rPr>
      </w:pPr>
    </w:p>
    <w:p w14:paraId="27DA6FA0" w14:textId="77777777" w:rsidR="00B072CE" w:rsidRDefault="00417168" w:rsidP="00B072CE">
      <w:pPr>
        <w:pStyle w:val="Titre2"/>
      </w:pPr>
      <w:bookmarkStart w:id="111" w:name="_Toc208846447"/>
      <w:r>
        <w:t>ARRET DE L’EXECUTION DES PRESTATIONS</w:t>
      </w:r>
      <w:bookmarkEnd w:id="111"/>
    </w:p>
    <w:p w14:paraId="01F91F1A" w14:textId="77777777" w:rsidR="00417168" w:rsidRPr="009E01C0" w:rsidRDefault="00417168" w:rsidP="00417168">
      <w:pPr>
        <w:spacing w:after="96"/>
        <w:jc w:val="both"/>
        <w:rPr>
          <w:rFonts w:ascii="Marianne Light" w:hAnsi="Marianne Light"/>
          <w:b w:val="0"/>
        </w:rPr>
      </w:pPr>
      <w:r w:rsidRPr="009E01C0">
        <w:rPr>
          <w:rFonts w:ascii="Marianne Light" w:hAnsi="Marianne Light"/>
          <w:b w:val="0"/>
        </w:rP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 La décision d’arrêter l’exécution des prestations ne donne lieu à aucune indemnité. L’arrêt de l’exécution des prestations entraîne la résiliation du marché.</w:t>
      </w:r>
    </w:p>
    <w:p w14:paraId="4D2AD0FB" w14:textId="77777777" w:rsidR="00417168" w:rsidRPr="009E01C0" w:rsidRDefault="00417168" w:rsidP="00417168">
      <w:pPr>
        <w:spacing w:after="96"/>
        <w:jc w:val="both"/>
        <w:rPr>
          <w:rFonts w:ascii="Marianne Light" w:hAnsi="Marianne Light"/>
          <w:b w:val="0"/>
        </w:rPr>
      </w:pPr>
    </w:p>
    <w:p w14:paraId="7EA01149" w14:textId="77777777" w:rsidR="00417168" w:rsidRPr="009E01C0" w:rsidRDefault="00417168" w:rsidP="00417168">
      <w:pPr>
        <w:spacing w:after="96"/>
        <w:jc w:val="both"/>
        <w:rPr>
          <w:rFonts w:ascii="Marianne Light" w:hAnsi="Marianne Light"/>
          <w:b w:val="0"/>
        </w:rPr>
      </w:pPr>
      <w:r w:rsidRPr="009E01C0">
        <w:rPr>
          <w:rFonts w:ascii="Marianne Light" w:hAnsi="Marianne Light"/>
          <w:b w:val="0"/>
        </w:rPr>
        <w:t xml:space="preserve">Le maître de l'ouvrage se réserve la possibilité d'arrêter l'exécution des prestations au terme de chacune des phases techniques de la mission. Celles-ci sont définies à l’article </w:t>
      </w:r>
      <w:r w:rsidR="0038358E">
        <w:rPr>
          <w:rFonts w:ascii="Marianne Light" w:hAnsi="Marianne Light"/>
          <w:b w:val="0"/>
        </w:rPr>
        <w:t xml:space="preserve">5.1 et à l’article </w:t>
      </w:r>
      <w:r w:rsidRPr="009E01C0">
        <w:rPr>
          <w:rFonts w:ascii="Marianne Light" w:hAnsi="Marianne Light"/>
          <w:b w:val="0"/>
        </w:rPr>
        <w:t>11.1 du présent document.</w:t>
      </w:r>
    </w:p>
    <w:p w14:paraId="5DC42823" w14:textId="77777777" w:rsidR="00417168" w:rsidRDefault="00417168" w:rsidP="00417168">
      <w:pPr>
        <w:spacing w:after="96"/>
        <w:jc w:val="both"/>
        <w:rPr>
          <w:rFonts w:ascii="Marianne Light" w:hAnsi="Marianne Light"/>
          <w:b w:val="0"/>
        </w:rPr>
      </w:pPr>
      <w:r w:rsidRPr="009E01C0">
        <w:rPr>
          <w:rFonts w:ascii="Marianne Light" w:hAnsi="Marianne Light"/>
          <w:b w:val="0"/>
        </w:rPr>
        <w:t xml:space="preserve">La demande d’arrêt des prestations à l’initiative du titulaire ne peut donner droit à l’arrêt des prestations et doit être acceptée par le pouvoir adjudicateur, lequel peut ordonner la poursuite </w:t>
      </w:r>
      <w:r w:rsidRPr="009E01C0">
        <w:rPr>
          <w:rFonts w:ascii="Marianne Light" w:hAnsi="Marianne Light"/>
          <w:b w:val="0"/>
        </w:rPr>
        <w:lastRenderedPageBreak/>
        <w:t>des prestations objet du marché.</w:t>
      </w:r>
    </w:p>
    <w:p w14:paraId="4944A20D" w14:textId="77777777" w:rsidR="00417168" w:rsidRDefault="00417168" w:rsidP="00417168">
      <w:pPr>
        <w:spacing w:after="96"/>
        <w:jc w:val="both"/>
        <w:rPr>
          <w:rFonts w:ascii="Marianne Light" w:hAnsi="Marianne Light"/>
          <w:b w:val="0"/>
        </w:rPr>
      </w:pPr>
    </w:p>
    <w:p w14:paraId="6909B6AB" w14:textId="77777777" w:rsidR="00417168" w:rsidRPr="009E01C0" w:rsidRDefault="00417168" w:rsidP="00417168">
      <w:pPr>
        <w:pStyle w:val="Titre2"/>
      </w:pPr>
      <w:bookmarkStart w:id="112" w:name="_Toc208846448"/>
      <w:r>
        <w:t>ACHEVEMENT DE LA MISSION</w:t>
      </w:r>
      <w:bookmarkEnd w:id="112"/>
    </w:p>
    <w:p w14:paraId="34B1B82E" w14:textId="7C1C86E3" w:rsidR="00417168" w:rsidRPr="009E01C0" w:rsidRDefault="006B3D2B" w:rsidP="00417168">
      <w:pPr>
        <w:spacing w:after="96"/>
        <w:jc w:val="both"/>
        <w:rPr>
          <w:rFonts w:ascii="Marianne Light" w:hAnsi="Marianne Light"/>
          <w:b w:val="0"/>
        </w:rPr>
      </w:pPr>
      <w:r>
        <w:rPr>
          <w:rFonts w:ascii="Marianne Light" w:hAnsi="Marianne Light"/>
          <w:b w:val="0"/>
        </w:rPr>
        <w:t>La mission de l’assistant à maîtrise d’ouvrage</w:t>
      </w:r>
      <w:r w:rsidR="00417168" w:rsidRPr="009E01C0">
        <w:rPr>
          <w:rFonts w:ascii="Marianne Light" w:hAnsi="Marianne Light"/>
          <w:b w:val="0"/>
        </w:rPr>
        <w:t xml:space="preserve"> s’achève à la</w:t>
      </w:r>
      <w:r w:rsidR="00E04E8F">
        <w:rPr>
          <w:rFonts w:ascii="Marianne Light" w:hAnsi="Marianne Light"/>
          <w:b w:val="0"/>
        </w:rPr>
        <w:t xml:space="preserve"> réception du</w:t>
      </w:r>
      <w:r w:rsidR="00CA151F">
        <w:rPr>
          <w:rFonts w:ascii="Marianne Light" w:hAnsi="Marianne Light"/>
          <w:b w:val="0"/>
        </w:rPr>
        <w:t xml:space="preserve"> présent marché.</w:t>
      </w:r>
    </w:p>
    <w:p w14:paraId="20F3926E" w14:textId="77777777" w:rsidR="00417168" w:rsidRPr="009E01C0" w:rsidRDefault="00417168" w:rsidP="00417168">
      <w:pPr>
        <w:spacing w:after="96"/>
        <w:jc w:val="both"/>
        <w:rPr>
          <w:rFonts w:ascii="Marianne Light" w:hAnsi="Marianne Light"/>
          <w:b w:val="0"/>
        </w:rPr>
      </w:pPr>
      <w:r w:rsidRPr="009E01C0">
        <w:rPr>
          <w:rFonts w:ascii="Marianne Light" w:hAnsi="Marianne Light"/>
          <w:b w:val="0"/>
        </w:rPr>
        <w:t>L'achèvement de la mission fait l'objet d'une décision établie par le maître de l'ouvrage, dans les conditions p</w:t>
      </w:r>
      <w:r w:rsidR="006B3D2B">
        <w:rPr>
          <w:rFonts w:ascii="Marianne Light" w:hAnsi="Marianne Light"/>
          <w:b w:val="0"/>
        </w:rPr>
        <w:t>révues à l’article 2</w:t>
      </w:r>
      <w:r w:rsidR="00BF7000">
        <w:rPr>
          <w:rFonts w:ascii="Marianne Light" w:hAnsi="Marianne Light"/>
          <w:b w:val="0"/>
        </w:rPr>
        <w:t>8</w:t>
      </w:r>
      <w:r w:rsidR="006B3D2B">
        <w:rPr>
          <w:rFonts w:ascii="Marianne Light" w:hAnsi="Marianne Light"/>
          <w:b w:val="0"/>
        </w:rPr>
        <w:t xml:space="preserve"> du CCAG-PI</w:t>
      </w:r>
      <w:r w:rsidRPr="009E01C0">
        <w:rPr>
          <w:rFonts w:ascii="Marianne Light" w:hAnsi="Marianne Light"/>
          <w:b w:val="0"/>
        </w:rPr>
        <w:t xml:space="preserve"> et constatant que le titulaire a rempli toutes ses obligations.</w:t>
      </w:r>
    </w:p>
    <w:p w14:paraId="7EF1B0EE" w14:textId="77777777" w:rsidR="00AD0735" w:rsidRPr="00FA38D1" w:rsidRDefault="00AD0735" w:rsidP="00FA38D1">
      <w:pPr>
        <w:spacing w:after="96"/>
        <w:jc w:val="both"/>
        <w:rPr>
          <w:rFonts w:ascii="Marianne Light" w:hAnsi="Marianne Light"/>
          <w:b w:val="0"/>
        </w:rPr>
      </w:pPr>
    </w:p>
    <w:p w14:paraId="6E4E1A98" w14:textId="77777777" w:rsidR="005C6DF8" w:rsidRPr="00FA38D1" w:rsidRDefault="004A4740" w:rsidP="004A4740">
      <w:pPr>
        <w:pStyle w:val="Titre2"/>
        <w:rPr>
          <w:szCs w:val="20"/>
        </w:rPr>
      </w:pPr>
      <w:bookmarkStart w:id="113" w:name="_Toc463872742"/>
      <w:bookmarkStart w:id="114" w:name="_Toc474422112"/>
      <w:bookmarkStart w:id="115" w:name="_Toc208846449"/>
      <w:r w:rsidRPr="00FA38D1">
        <w:rPr>
          <w:szCs w:val="20"/>
        </w:rPr>
        <w:t>ACCES AU SITE</w:t>
      </w:r>
      <w:bookmarkEnd w:id="113"/>
      <w:bookmarkEnd w:id="114"/>
      <w:bookmarkEnd w:id="115"/>
    </w:p>
    <w:p w14:paraId="455F1934" w14:textId="77777777" w:rsidR="005C6DF8" w:rsidRPr="00FA38D1" w:rsidRDefault="004A4740" w:rsidP="004A4740">
      <w:pPr>
        <w:pStyle w:val="Titre3"/>
        <w:rPr>
          <w:szCs w:val="20"/>
        </w:rPr>
      </w:pPr>
      <w:bookmarkStart w:id="116" w:name="_Toc474422113"/>
      <w:bookmarkStart w:id="117" w:name="_Toc208846450"/>
      <w:r w:rsidRPr="00FA38D1">
        <w:rPr>
          <w:szCs w:val="20"/>
        </w:rPr>
        <w:t>ACCES DES INTERVENANTS ET PORT DES CARTES D’ACCES</w:t>
      </w:r>
      <w:bookmarkEnd w:id="116"/>
      <w:bookmarkEnd w:id="117"/>
    </w:p>
    <w:p w14:paraId="6C56AD97" w14:textId="77777777"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L’accès au site nécessite l’obtention préalable par tous les intervenants des membres du groupement ou entreprises sous-traitante</w:t>
      </w:r>
      <w:r w:rsidR="005C4C6E">
        <w:rPr>
          <w:rFonts w:ascii="Marianne Light" w:hAnsi="Marianne Light"/>
          <w:b w:val="0"/>
          <w:szCs w:val="20"/>
        </w:rPr>
        <w:t>s</w:t>
      </w:r>
      <w:r w:rsidRPr="00FA38D1">
        <w:rPr>
          <w:rFonts w:ascii="Marianne Light" w:hAnsi="Marianne Light"/>
          <w:b w:val="0"/>
          <w:szCs w:val="20"/>
        </w:rPr>
        <w:t xml:space="preserve"> d’une</w:t>
      </w:r>
      <w:r w:rsidR="004A4740" w:rsidRPr="00FA38D1">
        <w:rPr>
          <w:rFonts w:ascii="Marianne Light" w:hAnsi="Marianne Light"/>
          <w:b w:val="0"/>
          <w:szCs w:val="20"/>
        </w:rPr>
        <w:t xml:space="preserve"> carte d’accès délivrée par la p</w:t>
      </w:r>
      <w:r w:rsidRPr="00FA38D1">
        <w:rPr>
          <w:rFonts w:ascii="Marianne Light" w:hAnsi="Marianne Light"/>
          <w:b w:val="0"/>
          <w:szCs w:val="20"/>
        </w:rPr>
        <w:t>réfecture de Police, selon la procédure en vigueur au moment de la signature du marché</w:t>
      </w:r>
      <w:r w:rsidR="004A4740" w:rsidRPr="00FA38D1">
        <w:rPr>
          <w:rFonts w:ascii="Marianne Light" w:hAnsi="Marianne Light"/>
          <w:b w:val="0"/>
          <w:szCs w:val="20"/>
        </w:rPr>
        <w:t>.</w:t>
      </w:r>
    </w:p>
    <w:p w14:paraId="544E618E" w14:textId="77777777"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Chaque personnel devra être en mesure de présenter sa carte d’accès lors des contrôles inopinés effectués p</w:t>
      </w:r>
      <w:r w:rsidR="004A4740" w:rsidRPr="00FA38D1">
        <w:rPr>
          <w:rFonts w:ascii="Marianne Light" w:hAnsi="Marianne Light"/>
          <w:b w:val="0"/>
          <w:szCs w:val="20"/>
        </w:rPr>
        <w:t>ar la p</w:t>
      </w:r>
      <w:r w:rsidRPr="00FA38D1">
        <w:rPr>
          <w:rFonts w:ascii="Marianne Light" w:hAnsi="Marianne Light"/>
          <w:b w:val="0"/>
          <w:szCs w:val="20"/>
        </w:rPr>
        <w:t>réfecture de Police sur le chantier.</w:t>
      </w:r>
    </w:p>
    <w:p w14:paraId="5E016D69" w14:textId="77777777" w:rsidR="005C6DF8" w:rsidRPr="00FA38D1" w:rsidRDefault="005C6DF8" w:rsidP="005C6DF8">
      <w:pPr>
        <w:spacing w:after="96"/>
        <w:jc w:val="both"/>
        <w:rPr>
          <w:rFonts w:ascii="Marianne Light" w:hAnsi="Marianne Light"/>
          <w:b w:val="0"/>
          <w:szCs w:val="20"/>
        </w:rPr>
      </w:pPr>
    </w:p>
    <w:p w14:paraId="77CF3367" w14:textId="77777777" w:rsidR="005C6DF8" w:rsidRPr="00FA38D1" w:rsidRDefault="004A4740" w:rsidP="005C6DF8">
      <w:pPr>
        <w:pStyle w:val="Titre3"/>
        <w:widowControl w:val="0"/>
        <w:suppressAutoHyphens/>
        <w:spacing w:before="120" w:after="120" w:line="240" w:lineRule="auto"/>
        <w:contextualSpacing/>
        <w:textAlignment w:val="center"/>
        <w:rPr>
          <w:szCs w:val="20"/>
        </w:rPr>
      </w:pPr>
      <w:bookmarkStart w:id="118" w:name="_Toc474422114"/>
      <w:bookmarkStart w:id="119" w:name="_Toc208846451"/>
      <w:r w:rsidRPr="00FA38D1">
        <w:rPr>
          <w:szCs w:val="20"/>
        </w:rPr>
        <w:t>CONTRAINTE EN SITE OCCUPE</w:t>
      </w:r>
      <w:bookmarkEnd w:id="118"/>
      <w:bookmarkEnd w:id="119"/>
    </w:p>
    <w:p w14:paraId="416EE45C" w14:textId="3E3BE498" w:rsidR="005E3EF3" w:rsidRPr="00BF7000" w:rsidRDefault="00BF7000" w:rsidP="00CA151F">
      <w:pPr>
        <w:spacing w:after="96"/>
        <w:jc w:val="both"/>
        <w:rPr>
          <w:rFonts w:ascii="Marianne Light" w:hAnsi="Marianne Light"/>
          <w:b w:val="0"/>
          <w:szCs w:val="20"/>
        </w:rPr>
      </w:pPr>
      <w:r w:rsidRPr="00BF7000">
        <w:rPr>
          <w:rFonts w:ascii="Marianne Light" w:hAnsi="Marianne Light"/>
          <w:b w:val="0"/>
          <w:szCs w:val="20"/>
        </w:rPr>
        <w:t>L</w:t>
      </w:r>
      <w:r w:rsidR="00CA151F">
        <w:rPr>
          <w:rFonts w:ascii="Marianne Light" w:hAnsi="Marianne Light"/>
          <w:b w:val="0"/>
          <w:szCs w:val="20"/>
        </w:rPr>
        <w:t>e calendrier prévisionnel par phase devra de tenir compte du maintien en fonctionnement du bureau des moniteurs de tir et limiter au maximum l’impact sur les fonctionnaires de Police qui doivent bénéficier en permanence d’une salle de sport sur les deux présentes.</w:t>
      </w:r>
    </w:p>
    <w:p w14:paraId="563B625B" w14:textId="31177955" w:rsidR="005C6DF8" w:rsidRDefault="005C6DF8" w:rsidP="005C6DF8">
      <w:pPr>
        <w:spacing w:after="96"/>
        <w:jc w:val="both"/>
        <w:rPr>
          <w:rFonts w:ascii="Marianne Light" w:hAnsi="Marianne Light"/>
          <w:b w:val="0"/>
          <w:szCs w:val="20"/>
        </w:rPr>
      </w:pPr>
    </w:p>
    <w:p w14:paraId="6C967683" w14:textId="4FFC9FCF" w:rsidR="00805385" w:rsidRDefault="00805385" w:rsidP="005C6DF8">
      <w:pPr>
        <w:spacing w:after="96"/>
        <w:jc w:val="both"/>
        <w:rPr>
          <w:rFonts w:ascii="Marianne Light" w:hAnsi="Marianne Light"/>
          <w:b w:val="0"/>
          <w:szCs w:val="20"/>
        </w:rPr>
      </w:pPr>
    </w:p>
    <w:p w14:paraId="298BA27D" w14:textId="77777777" w:rsidR="00805385" w:rsidRPr="00FA38D1" w:rsidRDefault="00805385" w:rsidP="005C6DF8">
      <w:pPr>
        <w:spacing w:after="96"/>
        <w:jc w:val="both"/>
        <w:rPr>
          <w:rFonts w:ascii="Marianne Light" w:hAnsi="Marianne Light"/>
          <w:b w:val="0"/>
          <w:szCs w:val="20"/>
        </w:rPr>
      </w:pPr>
    </w:p>
    <w:p w14:paraId="3F391B18" w14:textId="77777777" w:rsidR="005C6DF8" w:rsidRPr="00FA38D1" w:rsidRDefault="004A4740" w:rsidP="004A4740">
      <w:pPr>
        <w:pStyle w:val="Titre2"/>
        <w:rPr>
          <w:szCs w:val="20"/>
        </w:rPr>
      </w:pPr>
      <w:bookmarkStart w:id="120" w:name="_Toc463872743"/>
      <w:bookmarkStart w:id="121" w:name="_Toc474422115"/>
      <w:bookmarkStart w:id="122" w:name="_Toc208846452"/>
      <w:r w:rsidRPr="00FA38D1">
        <w:rPr>
          <w:szCs w:val="20"/>
        </w:rPr>
        <w:t>LOCAL DU TITULAIRE</w:t>
      </w:r>
      <w:bookmarkEnd w:id="120"/>
      <w:bookmarkEnd w:id="121"/>
      <w:bookmarkEnd w:id="122"/>
    </w:p>
    <w:p w14:paraId="0CD13FFD" w14:textId="09E963FB"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Il n’est pas prévu de loc</w:t>
      </w:r>
      <w:r w:rsidR="00CA151F">
        <w:rPr>
          <w:rFonts w:ascii="Marianne Light" w:hAnsi="Marianne Light"/>
          <w:b w:val="0"/>
          <w:szCs w:val="20"/>
        </w:rPr>
        <w:t>al spécifique pour le titulaire.</w:t>
      </w:r>
    </w:p>
    <w:p w14:paraId="52907F56" w14:textId="77777777" w:rsidR="005C6DF8" w:rsidRPr="00FA38D1" w:rsidRDefault="005C6DF8" w:rsidP="004A4740">
      <w:pPr>
        <w:spacing w:after="96"/>
        <w:jc w:val="both"/>
        <w:rPr>
          <w:rFonts w:ascii="Marianne Light" w:hAnsi="Marianne Light"/>
          <w:b w:val="0"/>
          <w:szCs w:val="20"/>
        </w:rPr>
      </w:pPr>
    </w:p>
    <w:p w14:paraId="0C71E973" w14:textId="77777777" w:rsidR="00EE01F2" w:rsidRPr="00FA38D1" w:rsidRDefault="00E50A12" w:rsidP="00D25D93">
      <w:pPr>
        <w:pStyle w:val="Titre2"/>
        <w:rPr>
          <w:szCs w:val="20"/>
        </w:rPr>
      </w:pPr>
      <w:bookmarkStart w:id="123" w:name="_Toc208846453"/>
      <w:r w:rsidRPr="00FA38D1">
        <w:rPr>
          <w:szCs w:val="20"/>
        </w:rPr>
        <w:t>DUREE DU MARCHE ET DELAIS D’EXECUTION</w:t>
      </w:r>
      <w:bookmarkEnd w:id="123"/>
    </w:p>
    <w:p w14:paraId="0915A724" w14:textId="281D42DA" w:rsidR="00DB3886" w:rsidRDefault="00DB3886" w:rsidP="00DB3886">
      <w:pPr>
        <w:pStyle w:val="Titre3"/>
        <w:rPr>
          <w:szCs w:val="20"/>
        </w:rPr>
      </w:pPr>
      <w:bookmarkStart w:id="124" w:name="_Toc208846454"/>
      <w:r w:rsidRPr="00FA38D1">
        <w:rPr>
          <w:szCs w:val="20"/>
        </w:rPr>
        <w:t>DUREE DU MARCHE</w:t>
      </w:r>
      <w:bookmarkEnd w:id="124"/>
    </w:p>
    <w:p w14:paraId="059A5EF8" w14:textId="77777777" w:rsidR="00805385" w:rsidRPr="00805385" w:rsidRDefault="00805385" w:rsidP="00805385"/>
    <w:p w14:paraId="1EB9B2B3" w14:textId="21407ABF" w:rsidR="00417168" w:rsidRPr="009E01C0" w:rsidRDefault="00417168" w:rsidP="00417168">
      <w:pPr>
        <w:spacing w:after="96"/>
        <w:jc w:val="both"/>
        <w:rPr>
          <w:rFonts w:ascii="Marianne Light" w:hAnsi="Marianne Light"/>
          <w:b w:val="0"/>
        </w:rPr>
      </w:pPr>
      <w:r w:rsidRPr="009E01C0">
        <w:rPr>
          <w:rFonts w:ascii="Marianne Light" w:hAnsi="Marianne Light"/>
          <w:b w:val="0"/>
        </w:rPr>
        <w:t>Conformém</w:t>
      </w:r>
      <w:r w:rsidR="004F5B05">
        <w:rPr>
          <w:rFonts w:ascii="Marianne Light" w:hAnsi="Marianne Light"/>
          <w:b w:val="0"/>
        </w:rPr>
        <w:t>ent à l’article 1</w:t>
      </w:r>
      <w:r w:rsidR="006275BF">
        <w:rPr>
          <w:rFonts w:ascii="Marianne Light" w:hAnsi="Marianne Light"/>
          <w:b w:val="0"/>
        </w:rPr>
        <w:t>3</w:t>
      </w:r>
      <w:r w:rsidR="004F5B05">
        <w:rPr>
          <w:rFonts w:ascii="Marianne Light" w:hAnsi="Marianne Light"/>
          <w:b w:val="0"/>
        </w:rPr>
        <w:t>.1 du CCAG-PI</w:t>
      </w:r>
      <w:r w:rsidRPr="009E01C0">
        <w:rPr>
          <w:rFonts w:ascii="Marianne Light" w:hAnsi="Marianne Light"/>
          <w:b w:val="0"/>
        </w:rPr>
        <w:t xml:space="preserve">, le marché court à compter de la date de démarrage figurant à l’ordre de service du premier élément de mission du marché jusqu’à </w:t>
      </w:r>
      <w:r w:rsidR="009538B5">
        <w:rPr>
          <w:rFonts w:ascii="Marianne Light" w:hAnsi="Marianne Light"/>
          <w:b w:val="0"/>
        </w:rPr>
        <w:t>réception du marché de dépollution.</w:t>
      </w:r>
    </w:p>
    <w:p w14:paraId="5C1DDBF7" w14:textId="27EDEC04" w:rsidR="00417168" w:rsidRPr="009E01C0" w:rsidRDefault="00417168" w:rsidP="00417168">
      <w:pPr>
        <w:spacing w:after="96"/>
        <w:jc w:val="both"/>
        <w:rPr>
          <w:rFonts w:ascii="Marianne Light" w:hAnsi="Marianne Light"/>
          <w:b w:val="0"/>
        </w:rPr>
      </w:pPr>
      <w:r w:rsidRPr="009E01C0">
        <w:rPr>
          <w:rFonts w:ascii="Marianne Light" w:hAnsi="Marianne Light"/>
          <w:b w:val="0"/>
        </w:rPr>
        <w:t>Conformém</w:t>
      </w:r>
      <w:r w:rsidR="006275BF">
        <w:rPr>
          <w:rFonts w:ascii="Marianne Light" w:hAnsi="Marianne Light"/>
          <w:b w:val="0"/>
        </w:rPr>
        <w:t>ent à l’article 13 du CCAG-PI</w:t>
      </w:r>
      <w:r w:rsidRPr="009E01C0">
        <w:rPr>
          <w:rFonts w:ascii="Marianne Light" w:hAnsi="Marianne Light"/>
          <w:b w:val="0"/>
        </w:rPr>
        <w:t>, les délais de validation du maître d’ouvrage sont détaillés ci-après.</w:t>
      </w:r>
    </w:p>
    <w:p w14:paraId="008C7FC1" w14:textId="77777777" w:rsidR="00417168" w:rsidRPr="009E01C0" w:rsidRDefault="00417168" w:rsidP="00417168">
      <w:pPr>
        <w:spacing w:after="96"/>
        <w:jc w:val="both"/>
        <w:rPr>
          <w:rFonts w:ascii="Marianne Light" w:hAnsi="Marianne Light"/>
          <w:b w:val="0"/>
        </w:rPr>
      </w:pPr>
      <w:r w:rsidRPr="009E01C0">
        <w:rPr>
          <w:rFonts w:ascii="Marianne Light" w:hAnsi="Marianne Light"/>
          <w:b w:val="0"/>
        </w:rPr>
        <w:t>L’ensemble des aléas propres à l’opération, qu’ils se rapportent aux consultations organisées pour les marchés de travaux ou encore à l’exécution des travaux (délais de délivrance des ordres de service de démarrage, retards de chantier, traitement des contentieux, etc.) sont susceptibles de faire évoluer les durées annoncées ci-dessous, sans que ces dernières puissent être opposées à l’acheteur en vue d’une indemnisation ou d’émoluments complémentaires.</w:t>
      </w:r>
    </w:p>
    <w:p w14:paraId="24DE91A4" w14:textId="77777777" w:rsidR="00805385" w:rsidRDefault="00805385" w:rsidP="00417168">
      <w:pPr>
        <w:spacing w:after="96"/>
        <w:jc w:val="both"/>
        <w:rPr>
          <w:rFonts w:ascii="Marianne Light" w:hAnsi="Marianne Light"/>
          <w:b w:val="0"/>
        </w:rPr>
      </w:pPr>
    </w:p>
    <w:p w14:paraId="11957985" w14:textId="386F6766" w:rsidR="00417168" w:rsidRPr="009E01C0" w:rsidRDefault="00417168" w:rsidP="00417168">
      <w:pPr>
        <w:spacing w:after="96"/>
        <w:jc w:val="both"/>
        <w:rPr>
          <w:rFonts w:ascii="Marianne Light" w:hAnsi="Marianne Light"/>
          <w:b w:val="0"/>
        </w:rPr>
      </w:pPr>
      <w:r w:rsidRPr="009E01C0">
        <w:rPr>
          <w:rFonts w:ascii="Marianne Light" w:hAnsi="Marianne Light"/>
          <w:b w:val="0"/>
        </w:rPr>
        <w:t>Le marché ne fait l’objet d’aucune reconduction.</w:t>
      </w:r>
    </w:p>
    <w:p w14:paraId="60DBEABB" w14:textId="77777777" w:rsidR="00805385" w:rsidRDefault="00805385" w:rsidP="00417168">
      <w:pPr>
        <w:spacing w:after="96"/>
        <w:jc w:val="both"/>
        <w:rPr>
          <w:rFonts w:ascii="Marianne Light" w:hAnsi="Marianne Light"/>
          <w:b w:val="0"/>
        </w:rPr>
      </w:pPr>
    </w:p>
    <w:p w14:paraId="40784A81" w14:textId="7807DDFB" w:rsidR="00417168" w:rsidRPr="009E01C0" w:rsidRDefault="00417168" w:rsidP="00417168">
      <w:pPr>
        <w:spacing w:after="96"/>
        <w:jc w:val="both"/>
        <w:rPr>
          <w:rFonts w:ascii="Marianne Light" w:hAnsi="Marianne Light"/>
          <w:b w:val="0"/>
        </w:rPr>
      </w:pPr>
      <w:r w:rsidRPr="009E01C0">
        <w:rPr>
          <w:rFonts w:ascii="Marianne Light" w:hAnsi="Marianne Light"/>
          <w:b w:val="0"/>
        </w:rPr>
        <w:t>Au cas où le délai d’accomplissement des travaux est prolongé d’une durée supérieure de 3 mois au regard des délais prévus par le marché de travaux de l’opération, l</w:t>
      </w:r>
      <w:r w:rsidR="006275BF">
        <w:rPr>
          <w:rFonts w:ascii="Marianne Light" w:hAnsi="Marianne Light"/>
          <w:b w:val="0"/>
        </w:rPr>
        <w:t xml:space="preserve">’assistant à maîtrise d’ouvrage peut </w:t>
      </w:r>
      <w:r w:rsidRPr="009E01C0">
        <w:rPr>
          <w:rFonts w:ascii="Marianne Light" w:hAnsi="Marianne Light"/>
          <w:b w:val="0"/>
        </w:rPr>
        <w:t>demander un complément d’honoraires, à condition que la prolongation du délai des travaux résulte de l’une des dispositions suivantes</w:t>
      </w:r>
      <w:r w:rsidRPr="009E01C0">
        <w:rPr>
          <w:rFonts w:ascii="Calibri" w:hAnsi="Calibri" w:cs="Calibri"/>
          <w:b w:val="0"/>
        </w:rPr>
        <w:t> </w:t>
      </w:r>
      <w:r w:rsidRPr="009E01C0">
        <w:rPr>
          <w:rFonts w:ascii="Marianne Light" w:hAnsi="Marianne Light"/>
          <w:b w:val="0"/>
        </w:rPr>
        <w:t>:</w:t>
      </w:r>
    </w:p>
    <w:p w14:paraId="61CF166F" w14:textId="77777777" w:rsidR="00417168" w:rsidRPr="009E01C0" w:rsidRDefault="00417168" w:rsidP="00417168">
      <w:pPr>
        <w:pStyle w:val="Paragraphedeliste"/>
        <w:numPr>
          <w:ilvl w:val="0"/>
          <w:numId w:val="26"/>
        </w:numPr>
        <w:spacing w:after="96"/>
        <w:jc w:val="both"/>
        <w:rPr>
          <w:rFonts w:ascii="Marianne Light" w:hAnsi="Marianne Light"/>
          <w:b w:val="0"/>
        </w:rPr>
      </w:pPr>
      <w:r w:rsidRPr="009E01C0">
        <w:rPr>
          <w:rFonts w:ascii="Marianne Light" w:hAnsi="Marianne Light"/>
          <w:b w:val="0"/>
        </w:rPr>
        <w:t>Prestations supplémentaires non prévues au marché et ne pouvant être décemment réalisées dans le délai contractuel</w:t>
      </w:r>
      <w:r w:rsidRPr="009E01C0">
        <w:rPr>
          <w:rFonts w:ascii="Calibri" w:hAnsi="Calibri" w:cs="Calibri"/>
          <w:b w:val="0"/>
        </w:rPr>
        <w:t> </w:t>
      </w:r>
      <w:r w:rsidRPr="009E01C0">
        <w:rPr>
          <w:rFonts w:ascii="Marianne Light" w:hAnsi="Marianne Light"/>
          <w:b w:val="0"/>
        </w:rPr>
        <w:t>;</w:t>
      </w:r>
    </w:p>
    <w:p w14:paraId="609C8121" w14:textId="77777777" w:rsidR="00417168" w:rsidRPr="009E01C0" w:rsidRDefault="00417168" w:rsidP="00417168">
      <w:pPr>
        <w:pStyle w:val="Paragraphedeliste"/>
        <w:numPr>
          <w:ilvl w:val="0"/>
          <w:numId w:val="26"/>
        </w:numPr>
        <w:spacing w:after="96"/>
        <w:jc w:val="both"/>
        <w:rPr>
          <w:rFonts w:ascii="Marianne Light" w:hAnsi="Marianne Light"/>
          <w:b w:val="0"/>
        </w:rPr>
      </w:pPr>
      <w:r w:rsidRPr="009E01C0">
        <w:rPr>
          <w:rFonts w:ascii="Marianne Light" w:hAnsi="Marianne Light"/>
          <w:b w:val="0"/>
        </w:rPr>
        <w:t>Faute de la maîtrise d’ouvrage</w:t>
      </w:r>
      <w:r w:rsidRPr="009E01C0">
        <w:rPr>
          <w:rFonts w:ascii="Calibri" w:hAnsi="Calibri" w:cs="Calibri"/>
          <w:b w:val="0"/>
        </w:rPr>
        <w:t> </w:t>
      </w:r>
      <w:r w:rsidRPr="009E01C0">
        <w:rPr>
          <w:rFonts w:ascii="Marianne Light" w:hAnsi="Marianne Light"/>
          <w:b w:val="0"/>
        </w:rPr>
        <w:t>;</w:t>
      </w:r>
    </w:p>
    <w:p w14:paraId="6F12C2E6" w14:textId="77777777" w:rsidR="00417168" w:rsidRPr="009E01C0" w:rsidRDefault="00417168" w:rsidP="00417168">
      <w:pPr>
        <w:pStyle w:val="Paragraphedeliste"/>
        <w:numPr>
          <w:ilvl w:val="0"/>
          <w:numId w:val="26"/>
        </w:numPr>
        <w:spacing w:after="96"/>
        <w:jc w:val="both"/>
        <w:rPr>
          <w:rFonts w:ascii="Marianne Light" w:hAnsi="Marianne Light"/>
          <w:b w:val="0"/>
        </w:rPr>
      </w:pPr>
      <w:r w:rsidRPr="009E01C0">
        <w:rPr>
          <w:rFonts w:ascii="Marianne Light" w:hAnsi="Marianne Light"/>
          <w:b w:val="0"/>
        </w:rPr>
        <w:t>Sujétions imprévues bouleversant l’économie générale du contrat. Les intempéries exceptionnelles entre autres, relèvent de cette disposition.</w:t>
      </w:r>
    </w:p>
    <w:p w14:paraId="3DCBF1AF" w14:textId="77777777" w:rsidR="00417168" w:rsidRPr="009E01C0" w:rsidRDefault="00417168" w:rsidP="00417168">
      <w:pPr>
        <w:spacing w:after="96"/>
        <w:jc w:val="both"/>
        <w:rPr>
          <w:rFonts w:ascii="Marianne Light" w:hAnsi="Marianne Light"/>
          <w:b w:val="0"/>
        </w:rPr>
      </w:pPr>
      <w:r w:rsidRPr="009E01C0">
        <w:rPr>
          <w:rFonts w:ascii="Marianne Light" w:hAnsi="Marianne Light"/>
          <w:b w:val="0"/>
        </w:rPr>
        <w:t>Cette demande éventuelle de complément d’honoraires fait l’o</w:t>
      </w:r>
      <w:r w:rsidR="006275BF">
        <w:rPr>
          <w:rFonts w:ascii="Marianne Light" w:hAnsi="Marianne Light"/>
          <w:b w:val="0"/>
        </w:rPr>
        <w:t xml:space="preserve">bjet d’une négociation entre l’assistant à maîtrise d’ouvrage </w:t>
      </w:r>
      <w:r w:rsidRPr="009E01C0">
        <w:rPr>
          <w:rFonts w:ascii="Marianne Light" w:hAnsi="Marianne Light"/>
          <w:b w:val="0"/>
        </w:rPr>
        <w:t>et le maître d’ouvrage.</w:t>
      </w:r>
    </w:p>
    <w:p w14:paraId="5403916D" w14:textId="77777777" w:rsidR="00417168" w:rsidRPr="00FA38D1" w:rsidRDefault="00417168" w:rsidP="00417168">
      <w:pPr>
        <w:spacing w:after="96"/>
        <w:jc w:val="both"/>
        <w:rPr>
          <w:rFonts w:ascii="Marianne Light" w:hAnsi="Marianne Light"/>
          <w:b w:val="0"/>
          <w:szCs w:val="20"/>
        </w:rPr>
      </w:pPr>
      <w:r w:rsidRPr="00FA38D1">
        <w:rPr>
          <w:rFonts w:ascii="Marianne Light" w:hAnsi="Marianne Light"/>
          <w:b w:val="0"/>
          <w:szCs w:val="20"/>
        </w:rPr>
        <w:t>Toute incidence inférieure ou strictement égale à 3 mois ne peut faire l’objet d’une indemnisation.</w:t>
      </w:r>
    </w:p>
    <w:p w14:paraId="142F07F9" w14:textId="0299307B" w:rsidR="00B62685" w:rsidRPr="006275BF" w:rsidRDefault="00B62685" w:rsidP="00396480">
      <w:pPr>
        <w:spacing w:after="96"/>
        <w:jc w:val="both"/>
        <w:rPr>
          <w:rFonts w:ascii="Marianne Light" w:hAnsi="Marianne Light"/>
          <w:b w:val="0"/>
          <w:color w:val="FF0000"/>
          <w:szCs w:val="20"/>
        </w:rPr>
      </w:pPr>
      <w:r w:rsidRPr="00FA38D1">
        <w:rPr>
          <w:rFonts w:ascii="Marianne Light" w:hAnsi="Marianne Light"/>
          <w:b w:val="0"/>
          <w:szCs w:val="20"/>
        </w:rPr>
        <w:t xml:space="preserve">A titre indicatif, </w:t>
      </w:r>
      <w:r w:rsidR="00D16C82" w:rsidRPr="00FA38D1">
        <w:rPr>
          <w:rFonts w:ascii="Marianne Light" w:hAnsi="Marianne Light"/>
          <w:b w:val="0"/>
          <w:szCs w:val="20"/>
        </w:rPr>
        <w:t>le démarrage de la mission est prévu</w:t>
      </w:r>
      <w:r w:rsidR="00E50A12" w:rsidRPr="00FA38D1">
        <w:rPr>
          <w:rFonts w:ascii="Marianne Light" w:hAnsi="Marianne Light"/>
          <w:b w:val="0"/>
          <w:szCs w:val="20"/>
        </w:rPr>
        <w:t xml:space="preserve"> pour </w:t>
      </w:r>
      <w:r w:rsidR="00805385">
        <w:rPr>
          <w:rFonts w:ascii="Marianne Light" w:hAnsi="Marianne Light"/>
          <w:szCs w:val="20"/>
        </w:rPr>
        <w:t>début octobre pour 6semaines.</w:t>
      </w:r>
    </w:p>
    <w:p w14:paraId="6B51851D" w14:textId="4EB4E7A5" w:rsidR="00805385" w:rsidRDefault="00805385">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316CA970" w14:textId="77777777" w:rsidR="00DB3886" w:rsidRPr="00EE60E8" w:rsidRDefault="00DB3886" w:rsidP="00DB3886">
      <w:pPr>
        <w:pStyle w:val="Titre3"/>
        <w:rPr>
          <w:szCs w:val="20"/>
        </w:rPr>
      </w:pPr>
      <w:bookmarkStart w:id="125" w:name="_Toc208846455"/>
      <w:r w:rsidRPr="00EE60E8">
        <w:rPr>
          <w:szCs w:val="20"/>
        </w:rPr>
        <w:t>DELAIS D’EXECUTION DES MISSIONS</w:t>
      </w:r>
      <w:bookmarkEnd w:id="125"/>
    </w:p>
    <w:p w14:paraId="30AD09ED" w14:textId="77777777" w:rsidR="00DB3886" w:rsidRPr="00EE60E8" w:rsidRDefault="00DB3886" w:rsidP="00D16C82">
      <w:pPr>
        <w:spacing w:after="96"/>
        <w:jc w:val="both"/>
        <w:rPr>
          <w:rFonts w:ascii="Marianne Light" w:hAnsi="Marianne Light"/>
          <w:b w:val="0"/>
          <w:szCs w:val="20"/>
        </w:rPr>
      </w:pPr>
      <w:r w:rsidRPr="00EE60E8">
        <w:rPr>
          <w:rFonts w:ascii="Marianne Light" w:hAnsi="Marianne Light"/>
          <w:b w:val="0"/>
          <w:szCs w:val="20"/>
        </w:rPr>
        <w:t>L</w:t>
      </w:r>
      <w:r w:rsidR="00EE60E8" w:rsidRPr="00EE60E8">
        <w:rPr>
          <w:rFonts w:ascii="Marianne Light" w:hAnsi="Marianne Light"/>
          <w:b w:val="0"/>
          <w:szCs w:val="20"/>
        </w:rPr>
        <w:t xml:space="preserve">’assistant à maître d’ouvrage </w:t>
      </w:r>
      <w:r w:rsidRPr="00EE60E8">
        <w:rPr>
          <w:rFonts w:ascii="Marianne Light" w:hAnsi="Marianne Light"/>
          <w:b w:val="0"/>
          <w:szCs w:val="20"/>
        </w:rPr>
        <w:t xml:space="preserve">doit accomplir chacune des </w:t>
      </w:r>
      <w:r w:rsidR="00EE60E8" w:rsidRPr="00EE60E8">
        <w:rPr>
          <w:rFonts w:ascii="Marianne Light" w:hAnsi="Marianne Light"/>
          <w:b w:val="0"/>
          <w:szCs w:val="20"/>
        </w:rPr>
        <w:t>prestations</w:t>
      </w:r>
      <w:r w:rsidRPr="00EE60E8">
        <w:rPr>
          <w:rFonts w:ascii="Marianne Light" w:hAnsi="Marianne Light"/>
          <w:b w:val="0"/>
          <w:szCs w:val="20"/>
        </w:rPr>
        <w:t xml:space="preserve"> qui lui sont confiées par le présent marché dans le cadre des délais contractuels ci-après.</w:t>
      </w:r>
    </w:p>
    <w:p w14:paraId="79629393" w14:textId="77777777" w:rsidR="00DB3886" w:rsidRPr="00EE60E8" w:rsidRDefault="00DB3886" w:rsidP="00D16C82">
      <w:pPr>
        <w:spacing w:after="96"/>
        <w:jc w:val="both"/>
        <w:rPr>
          <w:rFonts w:ascii="Marianne Light" w:hAnsi="Marianne Light"/>
          <w:b w:val="0"/>
          <w:szCs w:val="20"/>
        </w:rPr>
      </w:pPr>
      <w:r w:rsidRPr="00EE60E8">
        <w:rPr>
          <w:rFonts w:ascii="Marianne Light" w:hAnsi="Marianne Light"/>
          <w:b w:val="0"/>
          <w:szCs w:val="20"/>
        </w:rPr>
        <w:t>L’ensemble des délais ci-dessous sont</w:t>
      </w:r>
      <w:r w:rsidRPr="00EE60E8">
        <w:rPr>
          <w:rFonts w:ascii="Calibri" w:hAnsi="Calibri" w:cs="Calibri"/>
          <w:b w:val="0"/>
          <w:szCs w:val="20"/>
        </w:rPr>
        <w:t> </w:t>
      </w:r>
      <w:r w:rsidRPr="00EE60E8">
        <w:rPr>
          <w:rFonts w:ascii="Marianne Light" w:hAnsi="Marianne Light"/>
          <w:b w:val="0"/>
          <w:szCs w:val="20"/>
        </w:rPr>
        <w:t xml:space="preserve">: </w:t>
      </w:r>
      <w:sdt>
        <w:sdtPr>
          <w:rPr>
            <w:rFonts w:ascii="Marianne Light" w:hAnsi="Marianne Light"/>
            <w:b w:val="0"/>
            <w:szCs w:val="20"/>
          </w:rPr>
          <w:alias w:val="délais"/>
          <w:tag w:val="délais"/>
          <w:id w:val="-655530590"/>
          <w:placeholder>
            <w:docPart w:val="19D440F043F4437EBD75409AD517C501"/>
          </w:placeholder>
          <w15:color w:val="FF0000"/>
          <w:dropDownList>
            <w:listItem w:value="Choisissez un élément."/>
            <w:listItem w:displayText="calendaires." w:value="calendaires."/>
            <w:listItem w:displayText="ouvrés." w:value="ouvrés."/>
          </w:dropDownList>
        </w:sdtPr>
        <w:sdtContent>
          <w:r w:rsidR="006275BF" w:rsidRPr="00EE60E8">
            <w:rPr>
              <w:rFonts w:ascii="Marianne Light" w:hAnsi="Marianne Light"/>
              <w:b w:val="0"/>
              <w:szCs w:val="20"/>
            </w:rPr>
            <w:t>calendaires.</w:t>
          </w:r>
        </w:sdtContent>
      </w:sdt>
    </w:p>
    <w:tbl>
      <w:tblPr>
        <w:tblW w:w="10763" w:type="dxa"/>
        <w:jc w:val="center"/>
        <w:tblCellMar>
          <w:left w:w="70" w:type="dxa"/>
          <w:right w:w="70" w:type="dxa"/>
        </w:tblCellMar>
        <w:tblLook w:val="04A0" w:firstRow="1" w:lastRow="0" w:firstColumn="1" w:lastColumn="0" w:noHBand="0" w:noVBand="1"/>
      </w:tblPr>
      <w:tblGrid>
        <w:gridCol w:w="3959"/>
        <w:gridCol w:w="3261"/>
        <w:gridCol w:w="3543"/>
      </w:tblGrid>
      <w:tr w:rsidR="00224ABE" w:rsidRPr="00EE405F" w14:paraId="088AE964" w14:textId="77777777" w:rsidTr="00AB0E0E">
        <w:trPr>
          <w:trHeight w:val="525"/>
          <w:jc w:val="center"/>
        </w:trPr>
        <w:tc>
          <w:tcPr>
            <w:tcW w:w="3959" w:type="dxa"/>
            <w:tcBorders>
              <w:top w:val="single" w:sz="4" w:space="0" w:color="auto"/>
              <w:left w:val="single" w:sz="4" w:space="0" w:color="auto"/>
              <w:bottom w:val="single" w:sz="8" w:space="0" w:color="auto"/>
              <w:right w:val="single" w:sz="8" w:space="0" w:color="BFBFBF"/>
            </w:tcBorders>
            <w:shd w:val="clear" w:color="auto" w:fill="auto"/>
            <w:vAlign w:val="center"/>
          </w:tcPr>
          <w:p w14:paraId="2C1C9098" w14:textId="77777777" w:rsidR="00224ABE" w:rsidRPr="00AB0E0E" w:rsidRDefault="00EE60E8" w:rsidP="00A31496">
            <w:pPr>
              <w:widowControl/>
              <w:suppressAutoHyphens w:val="0"/>
              <w:textAlignment w:val="auto"/>
              <w:rPr>
                <w:rFonts w:ascii="Marianne Light" w:eastAsia="Times New Roman" w:hAnsi="Marianne Light"/>
                <w:bCs/>
                <w:color w:val="000000"/>
                <w:kern w:val="0"/>
                <w:szCs w:val="20"/>
                <w:lang w:eastAsia="fr-FR"/>
              </w:rPr>
            </w:pPr>
            <w:r w:rsidRPr="00AB0E0E">
              <w:rPr>
                <w:rFonts w:ascii="Marianne Light" w:eastAsia="Times New Roman" w:hAnsi="Marianne Light"/>
                <w:bCs/>
                <w:color w:val="000000"/>
                <w:kern w:val="0"/>
                <w:szCs w:val="20"/>
                <w:lang w:eastAsia="fr-FR"/>
              </w:rPr>
              <w:t>TRANCHES</w:t>
            </w:r>
          </w:p>
        </w:tc>
        <w:tc>
          <w:tcPr>
            <w:tcW w:w="3261" w:type="dxa"/>
            <w:tcBorders>
              <w:top w:val="single" w:sz="4" w:space="0" w:color="auto"/>
              <w:bottom w:val="single" w:sz="8" w:space="0" w:color="auto"/>
              <w:right w:val="single" w:sz="8" w:space="0" w:color="BFBFBF"/>
            </w:tcBorders>
            <w:shd w:val="clear" w:color="auto" w:fill="auto"/>
            <w:vAlign w:val="center"/>
          </w:tcPr>
          <w:p w14:paraId="5EE3D7E1" w14:textId="77777777" w:rsidR="00224ABE" w:rsidRPr="00AB0E0E" w:rsidRDefault="00224ABE" w:rsidP="00EE60E8">
            <w:pPr>
              <w:widowControl/>
              <w:suppressAutoHyphens w:val="0"/>
              <w:textAlignment w:val="auto"/>
              <w:rPr>
                <w:rFonts w:ascii="Marianne Light" w:eastAsia="Times New Roman" w:hAnsi="Marianne Light"/>
                <w:bCs/>
                <w:color w:val="000000"/>
                <w:kern w:val="0"/>
                <w:szCs w:val="20"/>
                <w:lang w:eastAsia="fr-FR"/>
              </w:rPr>
            </w:pPr>
            <w:r w:rsidRPr="00AB0E0E">
              <w:rPr>
                <w:rFonts w:ascii="Marianne Light" w:eastAsia="Times New Roman" w:hAnsi="Marianne Light"/>
                <w:bCs/>
                <w:color w:val="000000"/>
                <w:kern w:val="0"/>
                <w:szCs w:val="20"/>
                <w:lang w:eastAsia="fr-FR"/>
              </w:rPr>
              <w:t xml:space="preserve">DELAIS D'EXECUTION - </w:t>
            </w:r>
            <w:r w:rsidR="00EE60E8" w:rsidRPr="00AB0E0E">
              <w:rPr>
                <w:rFonts w:ascii="Marianne Light" w:eastAsia="Times New Roman" w:hAnsi="Marianne Light"/>
                <w:bCs/>
                <w:color w:val="000000"/>
                <w:kern w:val="0"/>
                <w:szCs w:val="20"/>
                <w:lang w:eastAsia="fr-FR"/>
              </w:rPr>
              <w:t>AMO</w:t>
            </w:r>
          </w:p>
        </w:tc>
        <w:tc>
          <w:tcPr>
            <w:tcW w:w="3543" w:type="dxa"/>
            <w:tcBorders>
              <w:top w:val="single" w:sz="4" w:space="0" w:color="auto"/>
              <w:bottom w:val="single" w:sz="8" w:space="0" w:color="auto"/>
              <w:right w:val="single" w:sz="4" w:space="0" w:color="auto"/>
            </w:tcBorders>
            <w:shd w:val="clear" w:color="auto" w:fill="auto"/>
            <w:vAlign w:val="center"/>
          </w:tcPr>
          <w:p w14:paraId="65DDC993" w14:textId="77777777" w:rsidR="00224ABE" w:rsidRPr="00AB0E0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AB0E0E">
              <w:rPr>
                <w:rFonts w:ascii="Marianne Light" w:eastAsia="Times New Roman" w:hAnsi="Marianne Light"/>
                <w:bCs/>
                <w:color w:val="000000"/>
                <w:kern w:val="0"/>
                <w:szCs w:val="20"/>
                <w:lang w:eastAsia="fr-FR"/>
              </w:rPr>
              <w:t>DELAIS DE VALIDATION - MOA</w:t>
            </w:r>
          </w:p>
        </w:tc>
      </w:tr>
      <w:tr w:rsidR="00224ABE" w:rsidRPr="00EE405F" w14:paraId="0C7594EE" w14:textId="77777777" w:rsidTr="00AB0E0E">
        <w:trPr>
          <w:trHeight w:val="1065"/>
          <w:jc w:val="center"/>
        </w:trPr>
        <w:tc>
          <w:tcPr>
            <w:tcW w:w="3959" w:type="dxa"/>
            <w:tcBorders>
              <w:left w:val="single" w:sz="4" w:space="0" w:color="auto"/>
              <w:bottom w:val="single" w:sz="4" w:space="0" w:color="BFBFBF"/>
              <w:right w:val="single" w:sz="8" w:space="0" w:color="BFBFBF"/>
            </w:tcBorders>
            <w:shd w:val="clear" w:color="auto" w:fill="auto"/>
            <w:vAlign w:val="center"/>
          </w:tcPr>
          <w:p w14:paraId="78E76692" w14:textId="77777777" w:rsidR="00224ABE" w:rsidRDefault="001909B4" w:rsidP="00DE10EF">
            <w:pPr>
              <w:widowControl/>
              <w:suppressAutoHyphens w:val="0"/>
              <w:textAlignment w:val="auto"/>
              <w:rPr>
                <w:rFonts w:ascii="Marianne Light" w:hAnsi="Marianne Light"/>
                <w:szCs w:val="20"/>
              </w:rPr>
            </w:pPr>
            <w:r w:rsidRPr="00DE10EF">
              <w:rPr>
                <w:rFonts w:ascii="Marianne Light" w:hAnsi="Marianne Light"/>
                <w:szCs w:val="20"/>
              </w:rPr>
              <w:t xml:space="preserve">Phase </w:t>
            </w:r>
            <w:r w:rsidR="00DE10EF" w:rsidRPr="00DE10EF">
              <w:rPr>
                <w:rFonts w:ascii="Marianne Light" w:hAnsi="Marianne Light"/>
                <w:szCs w:val="20"/>
              </w:rPr>
              <w:t>1</w:t>
            </w:r>
          </w:p>
          <w:p w14:paraId="1934C951" w14:textId="4044F5DB" w:rsidR="00DE10EF" w:rsidRDefault="00DE10EF" w:rsidP="00DE10EF">
            <w:pPr>
              <w:widowControl/>
              <w:suppressAutoHyphens w:val="0"/>
              <w:textAlignment w:val="auto"/>
              <w:rPr>
                <w:rFonts w:ascii="Marianne Light" w:hAnsi="Marianne Light"/>
                <w:szCs w:val="20"/>
              </w:rPr>
            </w:pPr>
            <w:r>
              <w:rPr>
                <w:rFonts w:ascii="Marianne Light" w:hAnsi="Marianne Light"/>
                <w:szCs w:val="20"/>
              </w:rPr>
              <w:t>Etude de faisabilité</w:t>
            </w:r>
          </w:p>
          <w:p w14:paraId="3098AE32" w14:textId="69E8CFD5" w:rsidR="00AD0735" w:rsidRDefault="00AD0735" w:rsidP="00DE10EF">
            <w:pPr>
              <w:widowControl/>
              <w:suppressAutoHyphens w:val="0"/>
              <w:textAlignment w:val="auto"/>
              <w:rPr>
                <w:rFonts w:ascii="Marianne Light" w:hAnsi="Marianne Light"/>
                <w:szCs w:val="20"/>
              </w:rPr>
            </w:pPr>
            <w:r>
              <w:rPr>
                <w:rFonts w:ascii="Marianne Light" w:hAnsi="Marianne Light"/>
                <w:szCs w:val="20"/>
              </w:rPr>
              <w:t>Etude acoustique</w:t>
            </w:r>
          </w:p>
          <w:p w14:paraId="237A2075" w14:textId="719B33A1" w:rsidR="00AD0735" w:rsidRDefault="00AD0735" w:rsidP="00DE10EF">
            <w:pPr>
              <w:widowControl/>
              <w:suppressAutoHyphens w:val="0"/>
              <w:textAlignment w:val="auto"/>
              <w:rPr>
                <w:rFonts w:ascii="Marianne Light" w:hAnsi="Marianne Light"/>
                <w:szCs w:val="20"/>
              </w:rPr>
            </w:pPr>
            <w:r>
              <w:rPr>
                <w:rFonts w:ascii="Marianne Light" w:hAnsi="Marianne Light"/>
                <w:szCs w:val="20"/>
              </w:rPr>
              <w:t>Cahier des charges détaillé</w:t>
            </w:r>
          </w:p>
          <w:p w14:paraId="4D148650" w14:textId="29907EAB" w:rsidR="00DE10EF" w:rsidRDefault="00DE10EF" w:rsidP="00DE10EF">
            <w:pPr>
              <w:widowControl/>
              <w:suppressAutoHyphens w:val="0"/>
              <w:textAlignment w:val="auto"/>
              <w:rPr>
                <w:rFonts w:ascii="Marianne Light" w:hAnsi="Marianne Light"/>
                <w:szCs w:val="20"/>
              </w:rPr>
            </w:pPr>
            <w:r>
              <w:rPr>
                <w:rFonts w:ascii="Marianne Light" w:hAnsi="Marianne Light"/>
                <w:szCs w:val="20"/>
              </w:rPr>
              <w:t>Calendrier prévisionnel</w:t>
            </w:r>
          </w:p>
          <w:p w14:paraId="275839F8" w14:textId="2F2198DA" w:rsidR="00AD0735" w:rsidRDefault="00AD0735" w:rsidP="00DE10EF">
            <w:pPr>
              <w:widowControl/>
              <w:suppressAutoHyphens w:val="0"/>
              <w:textAlignment w:val="auto"/>
              <w:rPr>
                <w:rFonts w:ascii="Marianne Light" w:hAnsi="Marianne Light"/>
                <w:szCs w:val="20"/>
              </w:rPr>
            </w:pPr>
            <w:r>
              <w:rPr>
                <w:rFonts w:ascii="Marianne Light" w:hAnsi="Marianne Light"/>
                <w:szCs w:val="20"/>
              </w:rPr>
              <w:t>Chiffrage</w:t>
            </w:r>
          </w:p>
          <w:p w14:paraId="3C635354" w14:textId="67A55757" w:rsidR="00DE10EF" w:rsidRPr="00DE10EF" w:rsidRDefault="00DE10EF" w:rsidP="00DE10EF">
            <w:pPr>
              <w:widowControl/>
              <w:suppressAutoHyphens w:val="0"/>
              <w:textAlignment w:val="auto"/>
              <w:rPr>
                <w:rFonts w:ascii="Marianne Light" w:eastAsia="Times New Roman" w:hAnsi="Marianne Light"/>
                <w:color w:val="000000"/>
                <w:kern w:val="0"/>
                <w:szCs w:val="20"/>
                <w:highlight w:val="yellow"/>
                <w:lang w:eastAsia="fr-FR"/>
              </w:rPr>
            </w:pPr>
          </w:p>
        </w:tc>
        <w:tc>
          <w:tcPr>
            <w:tcW w:w="3261" w:type="dxa"/>
            <w:tcBorders>
              <w:bottom w:val="single" w:sz="4" w:space="0" w:color="BFBFBF"/>
              <w:right w:val="single" w:sz="8" w:space="0" w:color="BFBFBF"/>
            </w:tcBorders>
            <w:shd w:val="clear" w:color="auto" w:fill="auto"/>
            <w:vAlign w:val="center"/>
          </w:tcPr>
          <w:p w14:paraId="49808ED0" w14:textId="58D0D617" w:rsidR="00224ABE" w:rsidRPr="00AB0E0E" w:rsidRDefault="00DE10EF"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2</w:t>
            </w:r>
            <w:r w:rsidR="00AB0E0E" w:rsidRPr="00AB0E0E">
              <w:rPr>
                <w:rFonts w:ascii="Marianne Light" w:eastAsia="Times New Roman" w:hAnsi="Marianne Light"/>
                <w:bCs/>
                <w:color w:val="000000"/>
                <w:kern w:val="0"/>
                <w:szCs w:val="20"/>
                <w:lang w:eastAsia="fr-FR"/>
              </w:rPr>
              <w:t xml:space="preserve"> semaine</w:t>
            </w:r>
            <w:r w:rsidR="009538B5">
              <w:rPr>
                <w:rFonts w:ascii="Marianne Light" w:eastAsia="Times New Roman" w:hAnsi="Marianne Light"/>
                <w:bCs/>
                <w:color w:val="000000"/>
                <w:kern w:val="0"/>
                <w:szCs w:val="20"/>
                <w:lang w:eastAsia="fr-FR"/>
              </w:rPr>
              <w:t>s</w:t>
            </w:r>
          </w:p>
          <w:p w14:paraId="63F39E79" w14:textId="77777777" w:rsidR="00224ABE" w:rsidRPr="00EE405F" w:rsidRDefault="00224ABE" w:rsidP="00A31496">
            <w:pPr>
              <w:widowControl/>
              <w:suppressAutoHyphens w:val="0"/>
              <w:textAlignment w:val="auto"/>
              <w:rPr>
                <w:rFonts w:ascii="Marianne Light" w:eastAsia="Times New Roman" w:hAnsi="Marianne Light"/>
                <w:bCs/>
                <w:color w:val="000000"/>
                <w:kern w:val="0"/>
                <w:szCs w:val="20"/>
                <w:highlight w:val="yellow"/>
                <w:lang w:eastAsia="fr-FR"/>
              </w:rPr>
            </w:pPr>
            <w:r w:rsidRPr="00AB0E0E">
              <w:rPr>
                <w:rFonts w:ascii="Marianne Light" w:eastAsia="Times New Roman" w:hAnsi="Marianne Light"/>
                <w:b w:val="0"/>
                <w:i/>
                <w:iCs/>
                <w:color w:val="000000"/>
                <w:kern w:val="0"/>
                <w:szCs w:val="20"/>
                <w:lang w:eastAsia="fr-FR"/>
              </w:rPr>
              <w:t>à compter de la date de début d’exécution portée sur l’OS correspondant</w:t>
            </w:r>
          </w:p>
        </w:tc>
        <w:tc>
          <w:tcPr>
            <w:tcW w:w="3543" w:type="dxa"/>
            <w:tcBorders>
              <w:bottom w:val="single" w:sz="4" w:space="0" w:color="BFBFBF"/>
              <w:right w:val="single" w:sz="4" w:space="0" w:color="auto"/>
            </w:tcBorders>
            <w:shd w:val="clear" w:color="auto" w:fill="auto"/>
            <w:vAlign w:val="center"/>
          </w:tcPr>
          <w:p w14:paraId="14136ACA" w14:textId="1923FF03" w:rsidR="00224ABE" w:rsidRPr="00AB0E0E" w:rsidRDefault="009538B5"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2</w:t>
            </w:r>
            <w:r w:rsidR="00AB0E0E" w:rsidRPr="00AB0E0E">
              <w:rPr>
                <w:rFonts w:ascii="Marianne Light" w:eastAsia="Times New Roman" w:hAnsi="Marianne Light"/>
                <w:bCs/>
                <w:color w:val="000000"/>
                <w:kern w:val="0"/>
                <w:szCs w:val="20"/>
                <w:lang w:eastAsia="fr-FR"/>
              </w:rPr>
              <w:t xml:space="preserve"> semaine</w:t>
            </w:r>
            <w:r>
              <w:rPr>
                <w:rFonts w:ascii="Marianne Light" w:eastAsia="Times New Roman" w:hAnsi="Marianne Light"/>
                <w:bCs/>
                <w:color w:val="000000"/>
                <w:kern w:val="0"/>
                <w:szCs w:val="20"/>
                <w:lang w:eastAsia="fr-FR"/>
              </w:rPr>
              <w:t>s</w:t>
            </w:r>
          </w:p>
          <w:p w14:paraId="47F49143" w14:textId="77777777" w:rsidR="00224ABE" w:rsidRPr="00EE405F" w:rsidRDefault="00224ABE" w:rsidP="00A31496">
            <w:pPr>
              <w:widowControl/>
              <w:suppressAutoHyphens w:val="0"/>
              <w:textAlignment w:val="auto"/>
              <w:rPr>
                <w:rFonts w:ascii="Marianne Light" w:eastAsia="Times New Roman" w:hAnsi="Marianne Light"/>
                <w:bCs/>
                <w:color w:val="000000"/>
                <w:kern w:val="0"/>
                <w:szCs w:val="20"/>
                <w:highlight w:val="yellow"/>
                <w:lang w:eastAsia="fr-FR"/>
              </w:rPr>
            </w:pPr>
            <w:r w:rsidRPr="00AB0E0E">
              <w:rPr>
                <w:rFonts w:ascii="Marianne Light" w:eastAsia="Times New Roman" w:hAnsi="Marianne Light"/>
                <w:b w:val="0"/>
                <w:i/>
                <w:iCs/>
                <w:color w:val="000000"/>
                <w:kern w:val="0"/>
                <w:szCs w:val="20"/>
                <w:lang w:eastAsia="fr-FR"/>
              </w:rPr>
              <w:t>à la remise du dossier complet de livrables</w:t>
            </w:r>
          </w:p>
        </w:tc>
      </w:tr>
      <w:tr w:rsidR="00224ABE" w:rsidRPr="00EE405F" w14:paraId="310662A7" w14:textId="77777777" w:rsidTr="00AB0E0E">
        <w:trPr>
          <w:trHeight w:val="1080"/>
          <w:jc w:val="center"/>
        </w:trPr>
        <w:tc>
          <w:tcPr>
            <w:tcW w:w="3959" w:type="dxa"/>
            <w:tcBorders>
              <w:top w:val="single" w:sz="8" w:space="0" w:color="BFBFBF"/>
              <w:left w:val="single" w:sz="4" w:space="0" w:color="auto"/>
              <w:bottom w:val="single" w:sz="4" w:space="0" w:color="auto"/>
              <w:right w:val="single" w:sz="8" w:space="0" w:color="BFBFBF"/>
            </w:tcBorders>
            <w:shd w:val="clear" w:color="auto" w:fill="auto"/>
            <w:vAlign w:val="center"/>
          </w:tcPr>
          <w:p w14:paraId="7297D510" w14:textId="77777777" w:rsidR="00224ABE" w:rsidRDefault="00DE10EF" w:rsidP="00A31496">
            <w:pPr>
              <w:widowControl/>
              <w:suppressAutoHyphens w:val="0"/>
              <w:textAlignment w:val="auto"/>
              <w:rPr>
                <w:rFonts w:ascii="Marianne Light" w:hAnsi="Marianne Light"/>
                <w:szCs w:val="20"/>
              </w:rPr>
            </w:pPr>
            <w:r w:rsidRPr="00DE10EF">
              <w:rPr>
                <w:rFonts w:ascii="Marianne Light" w:hAnsi="Marianne Light"/>
                <w:szCs w:val="20"/>
              </w:rPr>
              <w:t>Phase 2</w:t>
            </w:r>
          </w:p>
          <w:p w14:paraId="5A8907CF" w14:textId="77777777" w:rsidR="00AD0735" w:rsidRDefault="00AD0735" w:rsidP="00A31496">
            <w:pPr>
              <w:widowControl/>
              <w:suppressAutoHyphens w:val="0"/>
              <w:textAlignment w:val="auto"/>
              <w:rPr>
                <w:rFonts w:ascii="Marianne Light" w:hAnsi="Marianne Light"/>
                <w:szCs w:val="20"/>
              </w:rPr>
            </w:pPr>
            <w:r>
              <w:rPr>
                <w:rFonts w:ascii="Marianne Light" w:hAnsi="Marianne Light"/>
                <w:szCs w:val="20"/>
              </w:rPr>
              <w:t>Relevé acoustique après travaux</w:t>
            </w:r>
          </w:p>
          <w:p w14:paraId="7E69AB69" w14:textId="77777777" w:rsidR="00AD0735" w:rsidRDefault="00AD0735" w:rsidP="00A31496">
            <w:pPr>
              <w:widowControl/>
              <w:suppressAutoHyphens w:val="0"/>
              <w:textAlignment w:val="auto"/>
              <w:rPr>
                <w:rFonts w:ascii="Marianne Light" w:hAnsi="Marianne Light"/>
                <w:szCs w:val="20"/>
              </w:rPr>
            </w:pPr>
            <w:r>
              <w:rPr>
                <w:rFonts w:ascii="Marianne Light" w:hAnsi="Marianne Light"/>
                <w:szCs w:val="20"/>
              </w:rPr>
              <w:t>Liste des réserves éventuelles</w:t>
            </w:r>
          </w:p>
          <w:p w14:paraId="71CACCDF" w14:textId="77777777" w:rsidR="00AD0735" w:rsidRDefault="00AD0735" w:rsidP="00A31496">
            <w:pPr>
              <w:widowControl/>
              <w:suppressAutoHyphens w:val="0"/>
              <w:textAlignment w:val="auto"/>
              <w:rPr>
                <w:rFonts w:ascii="Marianne Light" w:hAnsi="Marianne Light"/>
                <w:szCs w:val="20"/>
              </w:rPr>
            </w:pPr>
            <w:r>
              <w:rPr>
                <w:rFonts w:ascii="Marianne Light" w:hAnsi="Marianne Light"/>
                <w:szCs w:val="20"/>
              </w:rPr>
              <w:t>Liste des ajustements éventuels à opérer</w:t>
            </w:r>
          </w:p>
          <w:p w14:paraId="45720E56" w14:textId="62BFB482" w:rsidR="00AD0735" w:rsidRPr="00DE10EF" w:rsidRDefault="00AD0735" w:rsidP="00A31496">
            <w:pPr>
              <w:widowControl/>
              <w:suppressAutoHyphens w:val="0"/>
              <w:textAlignment w:val="auto"/>
              <w:rPr>
                <w:rFonts w:ascii="Marianne Light" w:eastAsia="Times New Roman" w:hAnsi="Marianne Light"/>
                <w:bCs/>
                <w:color w:val="000000"/>
                <w:kern w:val="0"/>
                <w:szCs w:val="20"/>
                <w:highlight w:val="yellow"/>
                <w:lang w:eastAsia="fr-FR"/>
              </w:rPr>
            </w:pPr>
            <w:r>
              <w:rPr>
                <w:rFonts w:ascii="Marianne Light" w:hAnsi="Marianne Light"/>
                <w:szCs w:val="20"/>
              </w:rPr>
              <w:t>Relevé acoustique final après derniers ajustements</w:t>
            </w:r>
          </w:p>
        </w:tc>
        <w:tc>
          <w:tcPr>
            <w:tcW w:w="3261" w:type="dxa"/>
            <w:tcBorders>
              <w:top w:val="single" w:sz="8" w:space="0" w:color="BFBFBF"/>
              <w:bottom w:val="single" w:sz="4" w:space="0" w:color="auto"/>
              <w:right w:val="single" w:sz="8" w:space="0" w:color="BFBFBF"/>
            </w:tcBorders>
            <w:shd w:val="clear" w:color="auto" w:fill="auto"/>
            <w:vAlign w:val="center"/>
          </w:tcPr>
          <w:p w14:paraId="439CC43F" w14:textId="392BEF03" w:rsidR="00224ABE" w:rsidRPr="00AB0E0E" w:rsidRDefault="00DE10EF" w:rsidP="00A31496">
            <w:pPr>
              <w:widowControl/>
              <w:suppressAutoHyphens w:val="0"/>
              <w:textAlignment w:val="auto"/>
              <w:rPr>
                <w:rFonts w:ascii="Marianne Light" w:eastAsia="Times New Roman" w:hAnsi="Marianne Light"/>
                <w:bCs/>
                <w:kern w:val="0"/>
                <w:szCs w:val="20"/>
                <w:lang w:eastAsia="fr-FR"/>
              </w:rPr>
            </w:pPr>
            <w:r>
              <w:rPr>
                <w:rFonts w:ascii="Marianne Light" w:eastAsia="Times New Roman" w:hAnsi="Marianne Light"/>
                <w:bCs/>
                <w:kern w:val="0"/>
                <w:szCs w:val="20"/>
                <w:lang w:eastAsia="fr-FR"/>
              </w:rPr>
              <w:t>1 semaine</w:t>
            </w:r>
          </w:p>
          <w:p w14:paraId="702177E8" w14:textId="31D49B67" w:rsidR="00224ABE" w:rsidRPr="00AB0E0E" w:rsidRDefault="00224ABE" w:rsidP="00DE10EF">
            <w:pPr>
              <w:widowControl/>
              <w:suppressAutoHyphens w:val="0"/>
              <w:textAlignment w:val="auto"/>
              <w:rPr>
                <w:rFonts w:ascii="Marianne Light" w:eastAsia="Times New Roman" w:hAnsi="Marianne Light"/>
                <w:bCs/>
                <w:color w:val="000000"/>
                <w:kern w:val="0"/>
                <w:szCs w:val="20"/>
                <w:lang w:eastAsia="fr-FR"/>
              </w:rPr>
            </w:pPr>
            <w:r w:rsidRPr="00AB0E0E">
              <w:rPr>
                <w:rFonts w:ascii="Marianne Light" w:eastAsia="Times New Roman" w:hAnsi="Marianne Light"/>
                <w:b w:val="0"/>
                <w:i/>
                <w:iCs/>
                <w:color w:val="000000"/>
                <w:kern w:val="0"/>
                <w:szCs w:val="20"/>
                <w:lang w:eastAsia="fr-FR"/>
              </w:rPr>
              <w:t>à compter de</w:t>
            </w:r>
            <w:r w:rsidR="00DE10EF">
              <w:rPr>
                <w:rFonts w:ascii="Marianne Light" w:eastAsia="Times New Roman" w:hAnsi="Marianne Light"/>
                <w:b w:val="0"/>
                <w:i/>
                <w:iCs/>
                <w:color w:val="000000"/>
                <w:kern w:val="0"/>
                <w:szCs w:val="20"/>
                <w:lang w:eastAsia="fr-FR"/>
              </w:rPr>
              <w:t xml:space="preserve"> la date d’achèvement des travaux</w:t>
            </w:r>
          </w:p>
        </w:tc>
        <w:tc>
          <w:tcPr>
            <w:tcW w:w="3543" w:type="dxa"/>
            <w:tcBorders>
              <w:top w:val="single" w:sz="8" w:space="0" w:color="BFBFBF"/>
              <w:bottom w:val="single" w:sz="4" w:space="0" w:color="auto"/>
              <w:right w:val="single" w:sz="4" w:space="0" w:color="auto"/>
            </w:tcBorders>
            <w:shd w:val="clear" w:color="auto" w:fill="auto"/>
            <w:vAlign w:val="center"/>
          </w:tcPr>
          <w:p w14:paraId="4F01E303" w14:textId="77777777" w:rsidR="00224ABE" w:rsidRPr="00AB0E0E" w:rsidRDefault="00AB0E0E" w:rsidP="00A31496">
            <w:pPr>
              <w:widowControl/>
              <w:suppressAutoHyphens w:val="0"/>
              <w:textAlignment w:val="auto"/>
              <w:rPr>
                <w:rFonts w:ascii="Marianne Light" w:eastAsia="Times New Roman" w:hAnsi="Marianne Light"/>
                <w:bCs/>
                <w:i/>
                <w:iCs/>
                <w:color w:val="000000"/>
                <w:kern w:val="0"/>
                <w:szCs w:val="20"/>
                <w:lang w:eastAsia="fr-FR"/>
              </w:rPr>
            </w:pPr>
            <w:r w:rsidRPr="00AB0E0E">
              <w:rPr>
                <w:rFonts w:ascii="Marianne Light" w:eastAsia="Times New Roman" w:hAnsi="Marianne Light"/>
                <w:bCs/>
                <w:color w:val="000000"/>
                <w:kern w:val="0"/>
                <w:szCs w:val="20"/>
                <w:lang w:eastAsia="fr-FR"/>
              </w:rPr>
              <w:t>1 semaine</w:t>
            </w:r>
          </w:p>
          <w:p w14:paraId="166EBAF1" w14:textId="77777777" w:rsidR="00224ABE" w:rsidRPr="00AB0E0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AB0E0E">
              <w:rPr>
                <w:rFonts w:ascii="Marianne Light" w:eastAsia="Times New Roman" w:hAnsi="Marianne Light"/>
                <w:b w:val="0"/>
                <w:i/>
                <w:iCs/>
                <w:color w:val="000000"/>
                <w:kern w:val="0"/>
                <w:szCs w:val="20"/>
                <w:lang w:eastAsia="fr-FR"/>
              </w:rPr>
              <w:t>à la remise du dossier complet de livrables</w:t>
            </w:r>
          </w:p>
        </w:tc>
      </w:tr>
    </w:tbl>
    <w:p w14:paraId="1CC177F5" w14:textId="77777777" w:rsidR="003C60D1" w:rsidRPr="00EE405F" w:rsidRDefault="003C60D1" w:rsidP="00A0607F">
      <w:pPr>
        <w:spacing w:after="96"/>
        <w:jc w:val="both"/>
        <w:rPr>
          <w:rFonts w:ascii="Marianne Light" w:hAnsi="Marianne Light"/>
          <w:b w:val="0"/>
          <w:szCs w:val="20"/>
          <w:highlight w:val="yellow"/>
        </w:rPr>
      </w:pPr>
    </w:p>
    <w:p w14:paraId="0337155E" w14:textId="77777777" w:rsidR="00224ABE" w:rsidRPr="00EE60E8" w:rsidRDefault="00224ABE" w:rsidP="00224ABE">
      <w:pPr>
        <w:spacing w:after="96"/>
        <w:jc w:val="both"/>
        <w:rPr>
          <w:rFonts w:ascii="Marianne Light" w:hAnsi="Marianne Light"/>
          <w:b w:val="0"/>
        </w:rPr>
      </w:pPr>
      <w:r w:rsidRPr="00EE60E8">
        <w:rPr>
          <w:rFonts w:ascii="Marianne Light" w:hAnsi="Marianne Light"/>
          <w:b w:val="0"/>
        </w:rPr>
        <w:t>L’ajournement ou le rejet par le pouvoir adjudicateur des documents d’étude ne sont pas réputés proroger les délais maximums, sauf décision contraire expresse du pouvoir adjudicateur.</w:t>
      </w:r>
    </w:p>
    <w:p w14:paraId="733B76D6" w14:textId="77777777" w:rsidR="00224ABE" w:rsidRPr="00EE60E8" w:rsidRDefault="00224ABE" w:rsidP="00224ABE">
      <w:pPr>
        <w:spacing w:after="96"/>
        <w:jc w:val="both"/>
        <w:rPr>
          <w:rFonts w:ascii="Marianne Light" w:hAnsi="Marianne Light"/>
          <w:b w:val="0"/>
        </w:rPr>
      </w:pPr>
      <w:r w:rsidRPr="00EE60E8">
        <w:rPr>
          <w:rFonts w:ascii="Marianne Light" w:hAnsi="Marianne Light"/>
          <w:b w:val="0"/>
        </w:rPr>
        <w:t>Sans préjudice des délais maximum fixés par le pouvoir adjudicateur et conformément aux</w:t>
      </w:r>
      <w:r w:rsidR="009F531C">
        <w:rPr>
          <w:rFonts w:ascii="Marianne Light" w:hAnsi="Marianne Light"/>
          <w:b w:val="0"/>
        </w:rPr>
        <w:t xml:space="preserve"> articles 20.2 et 21 du CCAG-PI,</w:t>
      </w:r>
      <w:r w:rsidRPr="00EE60E8">
        <w:rPr>
          <w:rFonts w:ascii="Marianne Light" w:hAnsi="Marianne Light"/>
          <w:b w:val="0"/>
        </w:rPr>
        <w:t xml:space="preserve"> la décision par le maître d’ouvrage de réception, d’ajournement, de réception avec réfaction ou le rejet des documents d’études doit intervenir avant l’expiration des délais de validation prévus ci-dessus.</w:t>
      </w:r>
    </w:p>
    <w:p w14:paraId="4B4AD8B8" w14:textId="77777777" w:rsidR="00224ABE" w:rsidRPr="00EE60E8" w:rsidRDefault="00224ABE" w:rsidP="00224ABE">
      <w:pPr>
        <w:spacing w:after="96"/>
        <w:jc w:val="both"/>
        <w:rPr>
          <w:rFonts w:ascii="Marianne Light" w:hAnsi="Marianne Light"/>
          <w:b w:val="0"/>
        </w:rPr>
      </w:pPr>
      <w:r w:rsidRPr="00EE60E8">
        <w:rPr>
          <w:rFonts w:ascii="Marianne Light" w:hAnsi="Marianne Light"/>
          <w:b w:val="0"/>
        </w:rPr>
        <w:t>En complément de</w:t>
      </w:r>
      <w:r w:rsidR="00EE60E8" w:rsidRPr="00EE60E8">
        <w:rPr>
          <w:rFonts w:ascii="Marianne Light" w:hAnsi="Marianne Light"/>
          <w:b w:val="0"/>
        </w:rPr>
        <w:t xml:space="preserve"> l’article 20.3 du CCAG-PI</w:t>
      </w:r>
      <w:r w:rsidRPr="00EE60E8">
        <w:rPr>
          <w:rFonts w:ascii="Marianne Light" w:hAnsi="Marianne Light"/>
          <w:b w:val="0"/>
        </w:rPr>
        <w:t xml:space="preserve">, le point de départ des délais de validation du </w:t>
      </w:r>
      <w:r w:rsidRPr="00EE60E8">
        <w:rPr>
          <w:rFonts w:ascii="Marianne Light" w:hAnsi="Marianne Light"/>
          <w:b w:val="0"/>
        </w:rPr>
        <w:lastRenderedPageBreak/>
        <w:t>maître d’ouvrage indiqués dans le tableau ci-dessus courent à compter de la date de livraison effective de la totalité de la prestation et/ou de la remise de la totalité du livrable attendu. Tout livrable considéré comme incomplet ne peut faire courir le délai de validation.</w:t>
      </w:r>
    </w:p>
    <w:p w14:paraId="1168E7AF" w14:textId="31A0F77B" w:rsidR="00224ABE" w:rsidRPr="00EE60E8" w:rsidRDefault="00224ABE" w:rsidP="00224ABE">
      <w:pPr>
        <w:spacing w:after="96"/>
        <w:jc w:val="both"/>
        <w:rPr>
          <w:rFonts w:ascii="Marianne Light" w:hAnsi="Marianne Light"/>
          <w:b w:val="0"/>
        </w:rPr>
      </w:pPr>
      <w:r w:rsidRPr="00EE60E8">
        <w:rPr>
          <w:rFonts w:ascii="Marianne Light" w:hAnsi="Marianne Light"/>
          <w:b w:val="0"/>
        </w:rPr>
        <w:t xml:space="preserve">Cinq (5) jours maximum avant la fin du délai de validation, le maître d’ouvrage peut aviser le </w:t>
      </w:r>
      <w:r w:rsidR="004F784E">
        <w:rPr>
          <w:rFonts w:ascii="Marianne Light" w:hAnsi="Marianne Light"/>
          <w:b w:val="0"/>
        </w:rPr>
        <w:t>titulaire</w:t>
      </w:r>
      <w:r w:rsidRPr="00EE60E8">
        <w:rPr>
          <w:rFonts w:ascii="Marianne Light" w:hAnsi="Marianne Light"/>
          <w:b w:val="0"/>
        </w:rPr>
        <w:t xml:space="preserve"> d’une prolongation du délai de validation dont la durée n’excède pas les délais prévus ci-dessus.</w:t>
      </w:r>
    </w:p>
    <w:p w14:paraId="008CDA14" w14:textId="77777777" w:rsidR="00224ABE" w:rsidRPr="00EE60E8" w:rsidRDefault="00224ABE" w:rsidP="00224ABE">
      <w:pPr>
        <w:spacing w:after="96"/>
        <w:jc w:val="both"/>
        <w:rPr>
          <w:rFonts w:ascii="Marianne Light" w:hAnsi="Marianne Light"/>
          <w:b w:val="0"/>
        </w:rPr>
      </w:pPr>
      <w:r w:rsidRPr="00EE60E8">
        <w:rPr>
          <w:rFonts w:ascii="Marianne Light" w:hAnsi="Marianne Light"/>
          <w:b w:val="0"/>
        </w:rPr>
        <w:t>Cette prolongation du délai de validation ne peut donner droit à réclamation en indemnités ou quelconque modification, adaptation du marché.</w:t>
      </w:r>
    </w:p>
    <w:p w14:paraId="3696D8E7" w14:textId="77777777" w:rsidR="00224ABE" w:rsidRPr="00EE405F" w:rsidRDefault="00224ABE" w:rsidP="00224ABE">
      <w:pPr>
        <w:spacing w:after="96"/>
        <w:jc w:val="both"/>
        <w:rPr>
          <w:rFonts w:ascii="Marianne Light" w:hAnsi="Marianne Light"/>
          <w:b w:val="0"/>
          <w:highlight w:val="yellow"/>
        </w:rPr>
      </w:pPr>
    </w:p>
    <w:p w14:paraId="540BF321" w14:textId="77777777" w:rsidR="00224ABE" w:rsidRPr="00EE60E8" w:rsidRDefault="00224ABE" w:rsidP="00224ABE">
      <w:pPr>
        <w:spacing w:after="96"/>
        <w:jc w:val="both"/>
        <w:rPr>
          <w:rFonts w:ascii="Marianne Light" w:hAnsi="Marianne Light"/>
          <w:b w:val="0"/>
        </w:rPr>
      </w:pPr>
      <w:r w:rsidRPr="00EE60E8">
        <w:rPr>
          <w:rFonts w:ascii="Marianne Light" w:hAnsi="Marianne Light"/>
          <w:u w:val="single"/>
        </w:rPr>
        <w:t>NOTA 1</w:t>
      </w:r>
      <w:r w:rsidRPr="00EE60E8">
        <w:rPr>
          <w:rFonts w:ascii="Calibri" w:hAnsi="Calibri" w:cs="Calibri"/>
          <w:u w:val="single"/>
        </w:rPr>
        <w:t> </w:t>
      </w:r>
      <w:r w:rsidRPr="00EE60E8">
        <w:rPr>
          <w:rFonts w:ascii="Marianne Light" w:hAnsi="Marianne Light"/>
          <w:u w:val="single"/>
        </w:rPr>
        <w:t>:</w:t>
      </w:r>
      <w:r w:rsidRPr="00EE60E8">
        <w:rPr>
          <w:rFonts w:ascii="Marianne Light" w:hAnsi="Marianne Light"/>
          <w:b w:val="0"/>
        </w:rPr>
        <w:t xml:space="preserve"> Le titulaire est tenu de répondre aux questions posées par le candidat dans un délai de deux (2) jours maximum à compter de leur transmission par la maîtrise d’ouvrage. Il est également tenu de transmettre à la maîtrise d’ouvrage dans le même délai les modifications à apporter au </w:t>
      </w:r>
      <w:r w:rsidR="00EE60E8" w:rsidRPr="00EE60E8">
        <w:rPr>
          <w:rFonts w:ascii="Marianne Light" w:hAnsi="Marianne Light"/>
          <w:b w:val="0"/>
        </w:rPr>
        <w:t>marché</w:t>
      </w:r>
      <w:r w:rsidRPr="00EE60E8">
        <w:rPr>
          <w:rFonts w:ascii="Marianne Light" w:hAnsi="Marianne Light"/>
          <w:b w:val="0"/>
        </w:rPr>
        <w:t>, le cas échéant.</w:t>
      </w:r>
    </w:p>
    <w:p w14:paraId="697B1CCA" w14:textId="7BFAF1BD" w:rsidR="00224ABE" w:rsidRDefault="00224ABE" w:rsidP="00224ABE">
      <w:pPr>
        <w:spacing w:after="96"/>
        <w:jc w:val="both"/>
        <w:rPr>
          <w:rFonts w:ascii="Marianne Light" w:hAnsi="Marianne Light"/>
          <w:b w:val="0"/>
          <w:highlight w:val="yellow"/>
        </w:rPr>
      </w:pPr>
    </w:p>
    <w:p w14:paraId="6518D299" w14:textId="3205895F" w:rsidR="00681628" w:rsidRDefault="00681628" w:rsidP="00224ABE">
      <w:pPr>
        <w:spacing w:after="96"/>
        <w:jc w:val="both"/>
        <w:rPr>
          <w:rFonts w:ascii="Marianne Light" w:hAnsi="Marianne Light"/>
          <w:b w:val="0"/>
          <w:highlight w:val="yellow"/>
        </w:rPr>
      </w:pPr>
    </w:p>
    <w:p w14:paraId="1973DAC1" w14:textId="63415AF6" w:rsidR="00681628" w:rsidRDefault="00681628" w:rsidP="00224ABE">
      <w:pPr>
        <w:spacing w:after="96"/>
        <w:jc w:val="both"/>
        <w:rPr>
          <w:rFonts w:ascii="Marianne Light" w:hAnsi="Marianne Light"/>
          <w:b w:val="0"/>
          <w:highlight w:val="yellow"/>
        </w:rPr>
      </w:pPr>
    </w:p>
    <w:p w14:paraId="5D4B7977" w14:textId="77777777" w:rsidR="00681628" w:rsidRPr="00EE405F" w:rsidRDefault="00681628" w:rsidP="00224ABE">
      <w:pPr>
        <w:spacing w:after="96"/>
        <w:jc w:val="both"/>
        <w:rPr>
          <w:rFonts w:ascii="Marianne Light" w:hAnsi="Marianne Light"/>
          <w:b w:val="0"/>
          <w:highlight w:val="yellow"/>
        </w:rPr>
      </w:pPr>
    </w:p>
    <w:p w14:paraId="330C6F7D" w14:textId="255394A3" w:rsidR="00224ABE" w:rsidRDefault="00224ABE" w:rsidP="00224ABE">
      <w:pPr>
        <w:spacing w:after="96"/>
        <w:jc w:val="both"/>
        <w:rPr>
          <w:rFonts w:ascii="Marianne Light" w:hAnsi="Marianne Light"/>
          <w:b w:val="0"/>
        </w:rPr>
      </w:pPr>
      <w:r w:rsidRPr="00EE60E8">
        <w:rPr>
          <w:rFonts w:ascii="Marianne Light" w:hAnsi="Marianne Light"/>
          <w:u w:val="single"/>
        </w:rPr>
        <w:t>NOTA 2</w:t>
      </w:r>
      <w:r w:rsidRPr="00EE60E8">
        <w:rPr>
          <w:rFonts w:ascii="Calibri" w:hAnsi="Calibri" w:cs="Calibri"/>
          <w:u w:val="single"/>
        </w:rPr>
        <w:t> </w:t>
      </w:r>
      <w:r w:rsidRPr="00EE60E8">
        <w:rPr>
          <w:rFonts w:ascii="Marianne Light" w:hAnsi="Marianne Light"/>
          <w:u w:val="single"/>
        </w:rPr>
        <w:t>:</w:t>
      </w:r>
      <w:r w:rsidRPr="00EE60E8">
        <w:rPr>
          <w:rFonts w:ascii="Marianne Light" w:hAnsi="Marianne Light"/>
          <w:b w:val="0"/>
        </w:rPr>
        <w:t xml:space="preserve"> En tout état de cause, si un livrable est jugé non acceptable par la maîtrise d’ouvrage, le titulaire s’engage à parfaire et corriger son travail conformément aux exigences du maître d’ouvrage et dans les nouveaux délais prescrits. Étant attendu que ces délais pour correction du travail attendu sont laissés à la libre appréciation du maître d’ouvrage et ne peut excéder les délais d’exécution maximum figurant dans le tableau ci-dessus. Par ailleurs, ce dispositif ne vaut pas octroi d’un délai supplémentaire et n’a donc pas pour conséquence d’exonérer le titulaire de l’application de pénalités prévues au présent contrat.</w:t>
      </w:r>
    </w:p>
    <w:p w14:paraId="1279E79B" w14:textId="77777777" w:rsidR="001E22B4" w:rsidRDefault="001E22B4" w:rsidP="00224ABE">
      <w:pPr>
        <w:spacing w:after="96"/>
        <w:jc w:val="both"/>
        <w:rPr>
          <w:rFonts w:ascii="Marianne Light" w:hAnsi="Marianne Light"/>
          <w:b w:val="0"/>
        </w:rPr>
      </w:pPr>
    </w:p>
    <w:p w14:paraId="37ABE4B6" w14:textId="77777777" w:rsidR="0026627F" w:rsidRPr="00FA38D1" w:rsidRDefault="004E4D04" w:rsidP="00D25D93">
      <w:pPr>
        <w:pStyle w:val="Titre2"/>
        <w:rPr>
          <w:szCs w:val="20"/>
        </w:rPr>
      </w:pPr>
      <w:bookmarkStart w:id="126" w:name="_Toc208846456"/>
      <w:r w:rsidRPr="00FA38D1">
        <w:rPr>
          <w:szCs w:val="20"/>
        </w:rPr>
        <w:t>LIEU D’EXECUTION</w:t>
      </w:r>
      <w:bookmarkEnd w:id="126"/>
    </w:p>
    <w:p w14:paraId="5871DDED" w14:textId="51C7EF71" w:rsidR="0026627F" w:rsidRPr="00FA38D1" w:rsidRDefault="0026627F" w:rsidP="00396480">
      <w:pPr>
        <w:spacing w:after="96"/>
        <w:jc w:val="both"/>
        <w:rPr>
          <w:rFonts w:ascii="Marianne Light" w:hAnsi="Marianne Light"/>
          <w:b w:val="0"/>
          <w:szCs w:val="20"/>
        </w:rPr>
      </w:pPr>
      <w:r w:rsidRPr="00FA38D1">
        <w:rPr>
          <w:rFonts w:ascii="Marianne Light" w:hAnsi="Marianne Light"/>
          <w:b w:val="0"/>
          <w:szCs w:val="20"/>
        </w:rPr>
        <w:t>Le lieu d’exécution des prestations est</w:t>
      </w:r>
      <w:r w:rsidRPr="00FA38D1">
        <w:rPr>
          <w:rFonts w:ascii="Calibri" w:hAnsi="Calibri" w:cs="Calibri"/>
          <w:b w:val="0"/>
          <w:szCs w:val="20"/>
        </w:rPr>
        <w:t> </w:t>
      </w:r>
      <w:r w:rsidRPr="00FA38D1">
        <w:rPr>
          <w:rFonts w:ascii="Marianne Light" w:hAnsi="Marianne Light"/>
          <w:b w:val="0"/>
          <w:szCs w:val="20"/>
        </w:rPr>
        <w:t xml:space="preserve">: </w:t>
      </w:r>
      <w:r w:rsidR="00DC5596">
        <w:rPr>
          <w:rFonts w:ascii="Marianne Light" w:hAnsi="Marianne Light"/>
          <w:i/>
          <w:szCs w:val="20"/>
        </w:rPr>
        <w:t>112, 114, 116 avenue du Maine 75014</w:t>
      </w:r>
      <w:r w:rsidR="006275BF" w:rsidRPr="009538B5">
        <w:rPr>
          <w:rFonts w:ascii="Marianne Light" w:hAnsi="Marianne Light"/>
          <w:i/>
          <w:szCs w:val="20"/>
        </w:rPr>
        <w:t xml:space="preserve"> Paris</w:t>
      </w:r>
    </w:p>
    <w:p w14:paraId="235BB5B3" w14:textId="77777777" w:rsidR="0049177E" w:rsidRPr="00FA38D1" w:rsidRDefault="0049177E" w:rsidP="00304FA7">
      <w:pPr>
        <w:widowControl/>
        <w:suppressAutoHyphens w:val="0"/>
        <w:spacing w:after="200" w:line="276" w:lineRule="auto"/>
        <w:textAlignment w:val="auto"/>
        <w:rPr>
          <w:rFonts w:ascii="Marianne Light" w:hAnsi="Marianne Light"/>
          <w:b w:val="0"/>
          <w:szCs w:val="20"/>
        </w:rPr>
      </w:pPr>
    </w:p>
    <w:p w14:paraId="10565D63" w14:textId="77777777" w:rsidR="0026627F" w:rsidRPr="00FA38D1" w:rsidRDefault="0026627F" w:rsidP="00D25D93">
      <w:pPr>
        <w:pStyle w:val="Titre1"/>
        <w:rPr>
          <w:szCs w:val="20"/>
        </w:rPr>
      </w:pPr>
      <w:bookmarkStart w:id="127" w:name="_Toc208846457"/>
      <w:r w:rsidRPr="00FA38D1">
        <w:rPr>
          <w:szCs w:val="20"/>
        </w:rPr>
        <w:t>MODALITE D’EXECUTION DU MARCHE</w:t>
      </w:r>
      <w:bookmarkEnd w:id="127"/>
    </w:p>
    <w:p w14:paraId="5C494BC5" w14:textId="77777777" w:rsidR="0026627F" w:rsidRPr="00FA38D1" w:rsidRDefault="0026627F" w:rsidP="00396480">
      <w:pPr>
        <w:spacing w:after="96"/>
        <w:jc w:val="both"/>
        <w:rPr>
          <w:rFonts w:ascii="Marianne Light" w:hAnsi="Marianne Light"/>
          <w:b w:val="0"/>
          <w:szCs w:val="20"/>
        </w:rPr>
      </w:pPr>
    </w:p>
    <w:p w14:paraId="02ECB63D" w14:textId="77777777" w:rsidR="005C15DB" w:rsidRPr="00FA38D1" w:rsidRDefault="004E4D04" w:rsidP="00D25D93">
      <w:pPr>
        <w:pStyle w:val="Titre2"/>
        <w:rPr>
          <w:szCs w:val="20"/>
        </w:rPr>
      </w:pPr>
      <w:bookmarkStart w:id="128" w:name="_Toc499907560"/>
      <w:bookmarkStart w:id="129" w:name="_Toc208846458"/>
      <w:r w:rsidRPr="00FA38D1">
        <w:rPr>
          <w:szCs w:val="20"/>
        </w:rPr>
        <w:t>REPRESENTANT DU TITULAIRE</w:t>
      </w:r>
      <w:bookmarkEnd w:id="128"/>
      <w:bookmarkEnd w:id="129"/>
    </w:p>
    <w:p w14:paraId="4E17E454" w14:textId="77777777" w:rsidR="001C18C5" w:rsidRPr="00FA38D1" w:rsidRDefault="00FE4E1C" w:rsidP="00B877E0">
      <w:pPr>
        <w:spacing w:after="96"/>
        <w:jc w:val="both"/>
        <w:rPr>
          <w:rFonts w:ascii="Marianne Light" w:hAnsi="Marianne Light"/>
          <w:b w:val="0"/>
          <w:szCs w:val="20"/>
        </w:rPr>
      </w:pPr>
      <w:r w:rsidRPr="00FA38D1">
        <w:rPr>
          <w:rFonts w:ascii="Marianne Light" w:hAnsi="Marianne Light"/>
          <w:b w:val="0"/>
          <w:szCs w:val="20"/>
        </w:rPr>
        <w:t xml:space="preserve">Le titulaire a la responsabilité des personnels et des moyens à mettre en œuvre </w:t>
      </w:r>
      <w:r w:rsidR="00B877E0" w:rsidRPr="00FA38D1">
        <w:rPr>
          <w:rFonts w:ascii="Marianne Light" w:hAnsi="Marianne Light"/>
          <w:b w:val="0"/>
          <w:szCs w:val="2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A38D1">
        <w:rPr>
          <w:rFonts w:ascii="Marianne Light" w:hAnsi="Marianne Light"/>
          <w:b w:val="0"/>
          <w:szCs w:val="20"/>
        </w:rPr>
        <w:t>assurer</w:t>
      </w:r>
      <w:r w:rsidR="00B877E0" w:rsidRPr="00FA38D1">
        <w:rPr>
          <w:rFonts w:ascii="Marianne Light" w:hAnsi="Marianne Light"/>
          <w:b w:val="0"/>
          <w:szCs w:val="20"/>
        </w:rPr>
        <w:t xml:space="preserve"> la pérennité pendant toute la durée du marché.</w:t>
      </w:r>
    </w:p>
    <w:p w14:paraId="059F3DC4" w14:textId="77777777"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Les curriculum-vitae des personnels affectés à l’exécution de chaque élément de mission sont joints à l’offre technique du titulaire.</w:t>
      </w:r>
    </w:p>
    <w:p w14:paraId="49114B1D" w14:textId="77777777"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14:paraId="377B793E" w14:textId="77777777" w:rsidR="00B51992"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A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FA38D1">
        <w:rPr>
          <w:rFonts w:ascii="Marianne Light" w:hAnsi="Marianne Light"/>
          <w:b w:val="0"/>
          <w:szCs w:val="20"/>
        </w:rPr>
        <w:t xml:space="preserve"> Dans le cas </w:t>
      </w:r>
      <w:r w:rsidR="00457224" w:rsidRPr="00FA38D1">
        <w:rPr>
          <w:rFonts w:ascii="Marianne Light" w:hAnsi="Marianne Light"/>
          <w:b w:val="0"/>
          <w:szCs w:val="20"/>
        </w:rPr>
        <w:lastRenderedPageBreak/>
        <w:t xml:space="preserve">où un remplaçant s’avèrerait nécessaire, les références de celui-ci seront soumises au </w:t>
      </w:r>
      <w:r w:rsidR="004358BB" w:rsidRPr="00FA38D1">
        <w:rPr>
          <w:rFonts w:ascii="Marianne Light" w:hAnsi="Marianne Light"/>
          <w:b w:val="0"/>
          <w:szCs w:val="20"/>
        </w:rPr>
        <w:t xml:space="preserve">pouvoir adjudicateur </w:t>
      </w:r>
      <w:r w:rsidR="00457224" w:rsidRPr="00FA38D1">
        <w:rPr>
          <w:rFonts w:ascii="Marianne Light" w:hAnsi="Marianne Light"/>
          <w:b w:val="0"/>
          <w:szCs w:val="20"/>
        </w:rPr>
        <w:t xml:space="preserve">qui </w:t>
      </w:r>
      <w:r w:rsidR="004358BB" w:rsidRPr="00FA38D1">
        <w:rPr>
          <w:rFonts w:ascii="Marianne Light" w:hAnsi="Marianne Light"/>
          <w:b w:val="0"/>
          <w:szCs w:val="20"/>
        </w:rPr>
        <w:t>sera seul juge pour apprécier et valider cette candidature.</w:t>
      </w:r>
    </w:p>
    <w:p w14:paraId="16E713F8" w14:textId="77777777"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 titulaire désigne au sein de cette équipe un interlocuteur unique ayant habilitation à le représenter sur l’ensemble des aspects du marché. Celui-ci a pour mission de veiller à la bonne exécution des prestations.</w:t>
      </w:r>
    </w:p>
    <w:p w14:paraId="39F5DFC5" w14:textId="77777777" w:rsidR="009645AE" w:rsidRPr="00FA38D1" w:rsidRDefault="009645AE">
      <w:pPr>
        <w:widowControl/>
        <w:suppressAutoHyphens w:val="0"/>
        <w:spacing w:after="200" w:line="276" w:lineRule="auto"/>
        <w:textAlignment w:val="auto"/>
        <w:rPr>
          <w:rFonts w:ascii="Marianne Light" w:hAnsi="Marianne Light"/>
          <w:b w:val="0"/>
          <w:szCs w:val="20"/>
        </w:rPr>
      </w:pPr>
    </w:p>
    <w:p w14:paraId="289657C4" w14:textId="77777777" w:rsidR="00B75907" w:rsidRPr="00FA38D1" w:rsidRDefault="00B75907" w:rsidP="00B877E0">
      <w:pPr>
        <w:spacing w:after="96"/>
        <w:jc w:val="both"/>
        <w:rPr>
          <w:rFonts w:ascii="Marianne Light" w:hAnsi="Marianne Light"/>
          <w:szCs w:val="20"/>
          <w:u w:val="single"/>
        </w:rPr>
      </w:pPr>
      <w:r w:rsidRPr="00FA38D1">
        <w:rPr>
          <w:rFonts w:ascii="Marianne Light" w:hAnsi="Marianne Light"/>
          <w:szCs w:val="20"/>
          <w:u w:val="single"/>
        </w:rPr>
        <w:t>Identification de l’interlocuteur unique</w:t>
      </w:r>
      <w:r w:rsidRPr="00FA38D1">
        <w:rPr>
          <w:rFonts w:ascii="Calibri" w:hAnsi="Calibri" w:cs="Calibri"/>
          <w:szCs w:val="20"/>
          <w:u w:val="single"/>
        </w:rPr>
        <w:t> </w:t>
      </w:r>
      <w:r w:rsidRPr="00FA38D1">
        <w:rPr>
          <w:rFonts w:ascii="Marianne Light" w:hAnsi="Marianne Light"/>
          <w:szCs w:val="20"/>
          <w:u w:val="single"/>
        </w:rPr>
        <w:t>:</w:t>
      </w: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A38D1" w14:paraId="02D06994" w14:textId="77777777" w:rsidTr="00B75907">
        <w:trPr>
          <w:jc w:val="center"/>
        </w:trPr>
        <w:tc>
          <w:tcPr>
            <w:tcW w:w="1242" w:type="dxa"/>
            <w:tcBorders>
              <w:top w:val="single" w:sz="4" w:space="0" w:color="auto"/>
              <w:bottom w:val="single" w:sz="4" w:space="0" w:color="auto"/>
              <w:right w:val="single" w:sz="4" w:space="0" w:color="auto"/>
            </w:tcBorders>
          </w:tcPr>
          <w:p w14:paraId="2AB1D3D2" w14:textId="77777777" w:rsidR="00B75907" w:rsidRPr="00FA38D1" w:rsidRDefault="00B75907" w:rsidP="00B877E0">
            <w:pPr>
              <w:spacing w:after="96"/>
              <w:jc w:val="both"/>
              <w:rPr>
                <w:rFonts w:ascii="Marianne Light" w:hAnsi="Marianne Light"/>
                <w:b w:val="0"/>
                <w:szCs w:val="20"/>
              </w:rPr>
            </w:pPr>
          </w:p>
        </w:tc>
        <w:tc>
          <w:tcPr>
            <w:tcW w:w="3364" w:type="dxa"/>
            <w:tcBorders>
              <w:top w:val="single" w:sz="4" w:space="0" w:color="auto"/>
              <w:left w:val="single" w:sz="4" w:space="0" w:color="auto"/>
              <w:bottom w:val="single" w:sz="4" w:space="0" w:color="auto"/>
            </w:tcBorders>
            <w:vAlign w:val="center"/>
          </w:tcPr>
          <w:p w14:paraId="0317DC0F" w14:textId="77777777" w:rsidR="00B75907" w:rsidRPr="00FA38D1" w:rsidRDefault="00B75907" w:rsidP="00B75907">
            <w:pPr>
              <w:spacing w:after="96"/>
              <w:rPr>
                <w:rFonts w:ascii="Marianne Light" w:hAnsi="Marianne Light"/>
                <w:szCs w:val="20"/>
              </w:rPr>
            </w:pPr>
            <w:r w:rsidRPr="00FA38D1">
              <w:rPr>
                <w:rFonts w:ascii="Marianne Light" w:hAnsi="Marianne Light"/>
                <w:szCs w:val="20"/>
              </w:rPr>
              <w:t>Nom, prénom</w:t>
            </w:r>
          </w:p>
        </w:tc>
        <w:tc>
          <w:tcPr>
            <w:tcW w:w="1881" w:type="dxa"/>
            <w:tcBorders>
              <w:top w:val="single" w:sz="4" w:space="0" w:color="auto"/>
              <w:bottom w:val="single" w:sz="4" w:space="0" w:color="auto"/>
            </w:tcBorders>
            <w:vAlign w:val="center"/>
          </w:tcPr>
          <w:p w14:paraId="4561EAD7" w14:textId="77777777" w:rsidR="00B75907" w:rsidRPr="00FA38D1" w:rsidRDefault="00B75907" w:rsidP="00B75907">
            <w:pPr>
              <w:spacing w:after="96"/>
              <w:rPr>
                <w:rFonts w:ascii="Marianne Light" w:hAnsi="Marianne Light"/>
                <w:szCs w:val="20"/>
              </w:rPr>
            </w:pPr>
            <w:r w:rsidRPr="00FA38D1">
              <w:rPr>
                <w:rFonts w:ascii="Marianne Light" w:hAnsi="Marianne Light"/>
                <w:szCs w:val="20"/>
              </w:rPr>
              <w:t>N° de téléphone</w:t>
            </w:r>
          </w:p>
        </w:tc>
        <w:tc>
          <w:tcPr>
            <w:tcW w:w="3827" w:type="dxa"/>
            <w:tcBorders>
              <w:top w:val="single" w:sz="4" w:space="0" w:color="auto"/>
              <w:bottom w:val="single" w:sz="4" w:space="0" w:color="auto"/>
            </w:tcBorders>
            <w:vAlign w:val="center"/>
          </w:tcPr>
          <w:p w14:paraId="587B0735" w14:textId="77777777" w:rsidR="00B75907" w:rsidRPr="00FA38D1" w:rsidRDefault="00B75907" w:rsidP="00B75907">
            <w:pPr>
              <w:spacing w:after="96"/>
              <w:rPr>
                <w:rFonts w:ascii="Marianne Light" w:hAnsi="Marianne Light"/>
                <w:szCs w:val="20"/>
              </w:rPr>
            </w:pPr>
            <w:r w:rsidRPr="00FA38D1">
              <w:rPr>
                <w:rFonts w:ascii="Marianne Light" w:hAnsi="Marianne Light"/>
                <w:szCs w:val="20"/>
              </w:rPr>
              <w:t>Mail</w:t>
            </w:r>
          </w:p>
        </w:tc>
      </w:tr>
      <w:tr w:rsidR="00B75907" w:rsidRPr="00FA38D1" w14:paraId="5A123955" w14:textId="77777777" w:rsidTr="00B75907">
        <w:trPr>
          <w:trHeight w:val="567"/>
          <w:jc w:val="center"/>
        </w:trPr>
        <w:tc>
          <w:tcPr>
            <w:tcW w:w="1242" w:type="dxa"/>
            <w:tcBorders>
              <w:top w:val="single" w:sz="4" w:space="0" w:color="auto"/>
              <w:right w:val="single" w:sz="4" w:space="0" w:color="auto"/>
            </w:tcBorders>
            <w:vAlign w:val="center"/>
          </w:tcPr>
          <w:p w14:paraId="106F06C5" w14:textId="77777777" w:rsidR="00B75907" w:rsidRPr="00FA38D1" w:rsidRDefault="00B75907" w:rsidP="00B75907">
            <w:pPr>
              <w:spacing w:after="96"/>
              <w:jc w:val="right"/>
              <w:rPr>
                <w:rFonts w:ascii="Marianne Light" w:hAnsi="Marianne Light"/>
                <w:szCs w:val="20"/>
              </w:rPr>
            </w:pPr>
            <w:r w:rsidRPr="00FA38D1">
              <w:rPr>
                <w:rFonts w:ascii="Marianne Light" w:hAnsi="Marianne Light"/>
                <w:szCs w:val="20"/>
              </w:rPr>
              <w:t>Principal</w:t>
            </w:r>
          </w:p>
        </w:tc>
        <w:tc>
          <w:tcPr>
            <w:tcW w:w="3364" w:type="dxa"/>
            <w:tcBorders>
              <w:top w:val="single" w:sz="4" w:space="0" w:color="auto"/>
              <w:left w:val="single" w:sz="4" w:space="0" w:color="auto"/>
            </w:tcBorders>
            <w:vAlign w:val="bottom"/>
          </w:tcPr>
          <w:p w14:paraId="0E63694C"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w:t>
            </w:r>
          </w:p>
        </w:tc>
        <w:tc>
          <w:tcPr>
            <w:tcW w:w="1881" w:type="dxa"/>
            <w:tcBorders>
              <w:top w:val="single" w:sz="4" w:space="0" w:color="auto"/>
            </w:tcBorders>
            <w:vAlign w:val="bottom"/>
          </w:tcPr>
          <w:p w14:paraId="16CB35CB"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w:t>
            </w:r>
          </w:p>
        </w:tc>
        <w:tc>
          <w:tcPr>
            <w:tcW w:w="3827" w:type="dxa"/>
            <w:tcBorders>
              <w:top w:val="single" w:sz="4" w:space="0" w:color="auto"/>
            </w:tcBorders>
            <w:vAlign w:val="bottom"/>
          </w:tcPr>
          <w:p w14:paraId="0CDB7488"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_________________________________</w:t>
            </w:r>
          </w:p>
        </w:tc>
      </w:tr>
      <w:tr w:rsidR="00B75907" w:rsidRPr="00FA38D1" w14:paraId="6007E769" w14:textId="77777777" w:rsidTr="00B75907">
        <w:trPr>
          <w:trHeight w:val="567"/>
          <w:jc w:val="center"/>
        </w:trPr>
        <w:tc>
          <w:tcPr>
            <w:tcW w:w="1242" w:type="dxa"/>
            <w:tcBorders>
              <w:bottom w:val="single" w:sz="4" w:space="0" w:color="auto"/>
              <w:right w:val="single" w:sz="4" w:space="0" w:color="auto"/>
            </w:tcBorders>
            <w:vAlign w:val="center"/>
          </w:tcPr>
          <w:p w14:paraId="082E4700" w14:textId="77777777" w:rsidR="00B75907" w:rsidRPr="00FA38D1" w:rsidRDefault="00B75907" w:rsidP="00B75907">
            <w:pPr>
              <w:spacing w:after="96"/>
              <w:jc w:val="right"/>
              <w:rPr>
                <w:rFonts w:ascii="Marianne Light" w:hAnsi="Marianne Light"/>
                <w:szCs w:val="20"/>
              </w:rPr>
            </w:pPr>
            <w:r w:rsidRPr="00FA38D1">
              <w:rPr>
                <w:rFonts w:ascii="Marianne Light" w:hAnsi="Marianne Light"/>
                <w:szCs w:val="20"/>
              </w:rPr>
              <w:t>Suppléant</w:t>
            </w:r>
          </w:p>
        </w:tc>
        <w:tc>
          <w:tcPr>
            <w:tcW w:w="3364" w:type="dxa"/>
            <w:tcBorders>
              <w:left w:val="single" w:sz="4" w:space="0" w:color="auto"/>
            </w:tcBorders>
            <w:vAlign w:val="bottom"/>
          </w:tcPr>
          <w:p w14:paraId="72668BA9"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w:t>
            </w:r>
          </w:p>
        </w:tc>
        <w:tc>
          <w:tcPr>
            <w:tcW w:w="1881" w:type="dxa"/>
            <w:vAlign w:val="bottom"/>
          </w:tcPr>
          <w:p w14:paraId="6308C93B"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w:t>
            </w:r>
          </w:p>
        </w:tc>
        <w:tc>
          <w:tcPr>
            <w:tcW w:w="3827" w:type="dxa"/>
            <w:vAlign w:val="bottom"/>
          </w:tcPr>
          <w:p w14:paraId="631CB991" w14:textId="77777777"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_________________________________</w:t>
            </w:r>
          </w:p>
        </w:tc>
      </w:tr>
    </w:tbl>
    <w:p w14:paraId="2A458B07" w14:textId="77777777" w:rsidR="00B75907" w:rsidRPr="00FA38D1" w:rsidRDefault="00B75907" w:rsidP="00582D91">
      <w:pPr>
        <w:spacing w:after="96"/>
        <w:jc w:val="both"/>
        <w:rPr>
          <w:rFonts w:ascii="Marianne Light" w:hAnsi="Marianne Light"/>
          <w:b w:val="0"/>
          <w:szCs w:val="20"/>
        </w:rPr>
      </w:pPr>
    </w:p>
    <w:p w14:paraId="6B184268" w14:textId="77777777" w:rsidR="00681628" w:rsidRDefault="00681628">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48F343E4" w14:textId="2040A575"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A38D1">
        <w:rPr>
          <w:rFonts w:ascii="Marianne Light" w:hAnsi="Marianne Light"/>
          <w:b w:val="0"/>
          <w:szCs w:val="20"/>
        </w:rPr>
        <w:t>nécessaires pour que la bonne exécution des prestations ne s’en trouve pas compromise. Le pouvoir adjudicateur se réserve le droit de récuser le remplaçant s’il estime que son profil n’est pas équivalent à celui de l’intervenant initial.</w:t>
      </w:r>
    </w:p>
    <w:p w14:paraId="37804C15" w14:textId="77777777"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Dans ce cas, le titulaire doit présenter un remplaçant adéquat dans les cinq (5) jours ouvrés suivant le refus du pouvoir adjudicateur de telle sorte que le bon déroulement des actions engagées ne soit pas compromis.</w:t>
      </w:r>
    </w:p>
    <w:p w14:paraId="4FF39BB1" w14:textId="77777777"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Les éventuels coûts induits sont intégralement supportés par le titulaire qui traite également les éventuels litiges de toute nature avec son personnel qui trouveraient leur origine dans une demande de remplacement ou un refus du pouvoir adjudicateur.</w:t>
      </w:r>
    </w:p>
    <w:p w14:paraId="4FA8BBE1" w14:textId="77777777"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14:paraId="173C73C4" w14:textId="77777777" w:rsidR="00C711A2" w:rsidRPr="00FA38D1" w:rsidRDefault="00C711A2" w:rsidP="00B877E0">
      <w:pPr>
        <w:spacing w:after="96"/>
        <w:jc w:val="both"/>
        <w:rPr>
          <w:rFonts w:ascii="Marianne Light" w:hAnsi="Marianne Light"/>
          <w:b w:val="0"/>
          <w:szCs w:val="20"/>
        </w:rPr>
      </w:pPr>
    </w:p>
    <w:p w14:paraId="0531F58E" w14:textId="77777777" w:rsidR="005C15DB" w:rsidRPr="00FA38D1" w:rsidRDefault="004E4D04" w:rsidP="00D25D93">
      <w:pPr>
        <w:pStyle w:val="Titre2"/>
        <w:rPr>
          <w:szCs w:val="20"/>
        </w:rPr>
      </w:pPr>
      <w:bookmarkStart w:id="130" w:name="_Toc499907563"/>
      <w:bookmarkStart w:id="131" w:name="_Toc208846459"/>
      <w:r w:rsidRPr="00FA38D1">
        <w:rPr>
          <w:szCs w:val="20"/>
        </w:rPr>
        <w:t>OBLIGATIONS DU TITULAIRE</w:t>
      </w:r>
      <w:bookmarkEnd w:id="130"/>
      <w:bookmarkEnd w:id="131"/>
    </w:p>
    <w:p w14:paraId="68A609C5" w14:textId="77777777" w:rsidR="005C15DB" w:rsidRPr="00FA38D1" w:rsidRDefault="005C15DB" w:rsidP="001C18C5">
      <w:pPr>
        <w:spacing w:after="96"/>
        <w:jc w:val="both"/>
        <w:rPr>
          <w:rFonts w:ascii="Marianne Light" w:hAnsi="Marianne Light"/>
          <w:b w:val="0"/>
          <w:szCs w:val="20"/>
        </w:rPr>
      </w:pPr>
      <w:r w:rsidRPr="00FA38D1">
        <w:rPr>
          <w:rFonts w:ascii="Marianne Light" w:hAnsi="Marianne Light"/>
          <w:b w:val="0"/>
          <w:szCs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14:paraId="44D1CBD1" w14:textId="77777777" w:rsidR="005C15DB" w:rsidRPr="00FA38D1" w:rsidRDefault="005C15DB" w:rsidP="005C15DB">
      <w:pPr>
        <w:jc w:val="both"/>
        <w:rPr>
          <w:rFonts w:ascii="Marianne Light" w:hAnsi="Marianne Light"/>
          <w:b w:val="0"/>
          <w:szCs w:val="20"/>
        </w:rPr>
      </w:pPr>
      <w:r w:rsidRPr="00FA38D1">
        <w:rPr>
          <w:rFonts w:ascii="Marianne Light" w:hAnsi="Marianne Light"/>
          <w:b w:val="0"/>
          <w:szCs w:val="20"/>
        </w:rPr>
        <w:t>Le titulaire est tenu de signaler à l’acheteur tous les éléments qui lui paraissent de nature à compromettre la bonne exécution de la prestation.</w:t>
      </w:r>
    </w:p>
    <w:p w14:paraId="3F84F76E" w14:textId="77777777" w:rsidR="005C15DB" w:rsidRPr="00FA38D1" w:rsidRDefault="005C15DB" w:rsidP="005C15DB">
      <w:pPr>
        <w:spacing w:after="96"/>
        <w:jc w:val="both"/>
        <w:rPr>
          <w:rFonts w:ascii="Marianne Light" w:hAnsi="Marianne Light"/>
          <w:b w:val="0"/>
          <w:szCs w:val="20"/>
        </w:rPr>
      </w:pPr>
      <w:r w:rsidRPr="00FA38D1">
        <w:rPr>
          <w:rFonts w:ascii="Marianne Light" w:hAnsi="Marianne Light"/>
          <w:b w:val="0"/>
          <w:szCs w:val="20"/>
        </w:rPr>
        <w:t>L’acheteur s’engage à collaborer avec le titulaire tout au long de l’exécution du marché.</w:t>
      </w:r>
    </w:p>
    <w:p w14:paraId="6B14FD04" w14:textId="77777777" w:rsidR="00DA690C" w:rsidRPr="00FA38D1" w:rsidRDefault="00DA690C">
      <w:pPr>
        <w:widowControl/>
        <w:suppressAutoHyphens w:val="0"/>
        <w:spacing w:after="200" w:line="276" w:lineRule="auto"/>
        <w:textAlignment w:val="auto"/>
        <w:rPr>
          <w:rFonts w:ascii="Marianne Light" w:hAnsi="Marianne Light"/>
          <w:b w:val="0"/>
          <w:szCs w:val="20"/>
        </w:rPr>
      </w:pPr>
    </w:p>
    <w:p w14:paraId="1F3B7C4A" w14:textId="77777777" w:rsidR="005C15DB" w:rsidRPr="00FA38D1" w:rsidRDefault="004E4D04" w:rsidP="00D25D93">
      <w:pPr>
        <w:pStyle w:val="Titre2"/>
        <w:rPr>
          <w:szCs w:val="20"/>
        </w:rPr>
      </w:pPr>
      <w:bookmarkStart w:id="132" w:name="_Toc18920152"/>
      <w:bookmarkStart w:id="133" w:name="_Toc18927807"/>
      <w:bookmarkStart w:id="134" w:name="_Toc19709635"/>
      <w:bookmarkStart w:id="135" w:name="_Toc19709769"/>
      <w:bookmarkStart w:id="136" w:name="_Toc31968496"/>
      <w:bookmarkStart w:id="137" w:name="_Toc499907564"/>
      <w:bookmarkStart w:id="138" w:name="_Toc208846460"/>
      <w:bookmarkEnd w:id="132"/>
      <w:bookmarkEnd w:id="133"/>
      <w:bookmarkEnd w:id="134"/>
      <w:bookmarkEnd w:id="135"/>
      <w:bookmarkEnd w:id="136"/>
      <w:r w:rsidRPr="00FA38D1">
        <w:rPr>
          <w:szCs w:val="20"/>
        </w:rPr>
        <w:lastRenderedPageBreak/>
        <w:t>CLAUSES DE REEXAMEN</w:t>
      </w:r>
      <w:bookmarkEnd w:id="137"/>
      <w:bookmarkEnd w:id="138"/>
    </w:p>
    <w:p w14:paraId="481BE3D8" w14:textId="77777777" w:rsidR="005C15DB" w:rsidRPr="00FA38D1" w:rsidRDefault="005C15DB" w:rsidP="005C15DB">
      <w:pPr>
        <w:spacing w:after="96"/>
        <w:jc w:val="both"/>
        <w:rPr>
          <w:rFonts w:ascii="Marianne Light" w:hAnsi="Marianne Light"/>
          <w:b w:val="0"/>
          <w:szCs w:val="20"/>
        </w:rPr>
      </w:pPr>
      <w:r w:rsidRPr="00FA38D1">
        <w:rPr>
          <w:rFonts w:ascii="Marianne Light" w:hAnsi="Marianne Light"/>
          <w:b w:val="0"/>
          <w:szCs w:val="20"/>
        </w:rPr>
        <w:t>Le présent marché ne comporte pas de clauses de réexamen.</w:t>
      </w:r>
    </w:p>
    <w:p w14:paraId="7100C1D0" w14:textId="77777777" w:rsidR="0049177E" w:rsidRPr="00FA38D1" w:rsidRDefault="0049177E" w:rsidP="00304FA7">
      <w:pPr>
        <w:widowControl/>
        <w:suppressAutoHyphens w:val="0"/>
        <w:spacing w:after="200" w:line="276" w:lineRule="auto"/>
        <w:textAlignment w:val="auto"/>
        <w:rPr>
          <w:rFonts w:ascii="Marianne Light" w:hAnsi="Marianne Light"/>
          <w:b w:val="0"/>
          <w:szCs w:val="20"/>
        </w:rPr>
      </w:pPr>
    </w:p>
    <w:p w14:paraId="45183B6D" w14:textId="77777777" w:rsidR="00E009DF" w:rsidRPr="00FA38D1" w:rsidRDefault="00E009DF" w:rsidP="00D25D93">
      <w:pPr>
        <w:pStyle w:val="Titre1"/>
        <w:rPr>
          <w:szCs w:val="20"/>
        </w:rPr>
      </w:pPr>
      <w:bookmarkStart w:id="139" w:name="_Toc208846461"/>
      <w:r w:rsidRPr="00FA38D1">
        <w:rPr>
          <w:szCs w:val="20"/>
        </w:rPr>
        <w:t>PENALITES</w:t>
      </w:r>
      <w:bookmarkEnd w:id="139"/>
    </w:p>
    <w:p w14:paraId="4DACAFF8" w14:textId="77777777" w:rsidR="00E009DF" w:rsidRPr="00FA38D1" w:rsidRDefault="00E009DF" w:rsidP="00396480">
      <w:pPr>
        <w:spacing w:after="96"/>
        <w:jc w:val="both"/>
        <w:rPr>
          <w:rFonts w:ascii="Marianne Light" w:hAnsi="Marianne Light"/>
          <w:b w:val="0"/>
          <w:szCs w:val="20"/>
        </w:rPr>
      </w:pPr>
    </w:p>
    <w:p w14:paraId="74E7A218"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Par dérogation à l’article 1</w:t>
      </w:r>
      <w:r w:rsidR="006275BF">
        <w:rPr>
          <w:rFonts w:ascii="Marianne Light" w:hAnsi="Marianne Light"/>
          <w:b w:val="0"/>
          <w:szCs w:val="20"/>
        </w:rPr>
        <w:t>4</w:t>
      </w:r>
      <w:r w:rsidRPr="00622395">
        <w:rPr>
          <w:rFonts w:ascii="Marianne Light" w:hAnsi="Marianne Light"/>
          <w:b w:val="0"/>
          <w:szCs w:val="20"/>
        </w:rPr>
        <w:t xml:space="preserve"> du CCAG-</w:t>
      </w:r>
      <w:r w:rsidR="006275BF">
        <w:rPr>
          <w:rFonts w:ascii="Marianne Light" w:hAnsi="Marianne Light"/>
          <w:b w:val="0"/>
          <w:szCs w:val="20"/>
        </w:rPr>
        <w:t>PI</w:t>
      </w:r>
      <w:r w:rsidRPr="00622395">
        <w:rPr>
          <w:rFonts w:ascii="Marianne Light" w:hAnsi="Marianne Light"/>
          <w:b w:val="0"/>
          <w:szCs w:val="20"/>
        </w:rPr>
        <w:t>, les pénalités peuvent être précomptées sur les acomptes versés au titulaire tout au long de l’exécution des prestations lors de l’établissement des états d’acomptes ou constituer un élément du décompte général.</w:t>
      </w:r>
    </w:p>
    <w:p w14:paraId="75426D39"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Les pénalités peuvent être utilisées chaque mois de façon répétitive. Chaque pénalité peut être appliquée au moment de la constations du manquement ou au moment du décompte général du marché.</w:t>
      </w:r>
    </w:p>
    <w:p w14:paraId="10652350"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Il n’est pas prévu d’exonération de pénalités dont le montant total ne dépasse pas 1</w:t>
      </w:r>
      <w:r w:rsidRPr="00622395">
        <w:rPr>
          <w:rFonts w:ascii="Calibri" w:hAnsi="Calibri" w:cs="Calibri"/>
          <w:b w:val="0"/>
          <w:szCs w:val="20"/>
        </w:rPr>
        <w:t> </w:t>
      </w:r>
      <w:r w:rsidRPr="00622395">
        <w:rPr>
          <w:rFonts w:ascii="Marianne Light" w:hAnsi="Marianne Light"/>
          <w:b w:val="0"/>
          <w:szCs w:val="20"/>
        </w:rPr>
        <w:t>000,00 € HT pour l’ensemble des pénalités du présent marché. L’ensemble des pénalités s’entend net de taxes.</w:t>
      </w:r>
    </w:p>
    <w:p w14:paraId="1308746E"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Sauf dérogation, les délais prévus sont calendaires et courent à compter du lendemain de la réception de la commande ou de la date de départ prévue. Si un délai expire un jour férié, son échéance est reportée au premier jour ouvrable qui suit.</w:t>
      </w:r>
    </w:p>
    <w:p w14:paraId="4667548F"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Toutes les pénalités sont non révisables.</w:t>
      </w:r>
    </w:p>
    <w:p w14:paraId="0523DF6C"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Toutes les pénalités sont en jours calendaires.</w:t>
      </w:r>
    </w:p>
    <w:p w14:paraId="4C3EF42C" w14:textId="77777777" w:rsidR="00EF76A8" w:rsidRPr="00FA38D1" w:rsidRDefault="00EF76A8" w:rsidP="00622395">
      <w:pPr>
        <w:spacing w:after="96"/>
        <w:jc w:val="both"/>
        <w:rPr>
          <w:rFonts w:ascii="Marianne Light" w:hAnsi="Marianne Light"/>
          <w:b w:val="0"/>
          <w:szCs w:val="20"/>
        </w:rPr>
      </w:pPr>
    </w:p>
    <w:p w14:paraId="262A0FD5" w14:textId="77777777" w:rsidR="005C15DB" w:rsidRPr="004E52A6" w:rsidRDefault="004E4D04" w:rsidP="00D25D93">
      <w:pPr>
        <w:pStyle w:val="Titre2"/>
        <w:rPr>
          <w:szCs w:val="20"/>
        </w:rPr>
      </w:pPr>
      <w:bookmarkStart w:id="140" w:name="_Toc499907567"/>
      <w:bookmarkStart w:id="141" w:name="_Toc208846462"/>
      <w:r w:rsidRPr="004E52A6">
        <w:rPr>
          <w:szCs w:val="20"/>
        </w:rPr>
        <w:t>PENALITES DE RETARD</w:t>
      </w:r>
      <w:bookmarkEnd w:id="140"/>
      <w:bookmarkEnd w:id="141"/>
    </w:p>
    <w:p w14:paraId="36AE1BAC" w14:textId="77777777" w:rsidR="004C6402" w:rsidRPr="00FA38D1" w:rsidRDefault="0012255D" w:rsidP="001C18C5">
      <w:pPr>
        <w:spacing w:after="96"/>
        <w:jc w:val="both"/>
        <w:rPr>
          <w:rFonts w:ascii="Marianne Light" w:hAnsi="Marianne Light"/>
          <w:b w:val="0"/>
          <w:szCs w:val="20"/>
        </w:rPr>
      </w:pPr>
      <w:r w:rsidRPr="00FA38D1">
        <w:rPr>
          <w:rFonts w:ascii="Marianne Light" w:hAnsi="Marianne Light"/>
          <w:b w:val="0"/>
          <w:szCs w:val="20"/>
        </w:rPr>
        <w:t>E</w:t>
      </w:r>
      <w:r w:rsidR="005C15DB" w:rsidRPr="00FA38D1">
        <w:rPr>
          <w:rFonts w:ascii="Marianne Light" w:hAnsi="Marianne Light"/>
          <w:b w:val="0"/>
          <w:szCs w:val="20"/>
        </w:rPr>
        <w:t xml:space="preserve">n </w:t>
      </w:r>
      <w:r w:rsidR="00DA690C" w:rsidRPr="00FA38D1">
        <w:rPr>
          <w:rFonts w:ascii="Marianne Light" w:hAnsi="Marianne Light"/>
          <w:b w:val="0"/>
          <w:szCs w:val="20"/>
        </w:rPr>
        <w:t xml:space="preserve">cas de dépassement des délais contractuels d’exécution des prestations prévues au marché, </w:t>
      </w:r>
      <w:r w:rsidR="005C15DB" w:rsidRPr="00FA38D1">
        <w:rPr>
          <w:rFonts w:ascii="Marianne Light" w:hAnsi="Marianne Light"/>
          <w:b w:val="0"/>
          <w:szCs w:val="20"/>
        </w:rPr>
        <w:t xml:space="preserve">le titulaire </w:t>
      </w:r>
      <w:r w:rsidRPr="00FA38D1">
        <w:rPr>
          <w:rFonts w:ascii="Marianne Light" w:hAnsi="Marianne Light"/>
          <w:b w:val="0"/>
          <w:szCs w:val="20"/>
        </w:rPr>
        <w:t>subit,</w:t>
      </w:r>
      <w:r w:rsidR="005C15DB" w:rsidRPr="00FA38D1">
        <w:rPr>
          <w:rFonts w:ascii="Marianne Light" w:hAnsi="Marianne Light"/>
          <w:b w:val="0"/>
          <w:szCs w:val="20"/>
        </w:rPr>
        <w:t xml:space="preserve"> sans mise en demeure préalable</w:t>
      </w:r>
      <w:r w:rsidRPr="00FA38D1">
        <w:rPr>
          <w:rFonts w:ascii="Marianne Light" w:hAnsi="Marianne Light"/>
          <w:b w:val="0"/>
          <w:szCs w:val="20"/>
        </w:rPr>
        <w:t>,</w:t>
      </w:r>
      <w:r w:rsidR="005C15DB" w:rsidRPr="00FA38D1">
        <w:rPr>
          <w:rFonts w:ascii="Marianne Light" w:hAnsi="Marianne Light"/>
          <w:b w:val="0"/>
          <w:szCs w:val="20"/>
        </w:rPr>
        <w:t xml:space="preserve"> une pénalité </w:t>
      </w:r>
      <w:r w:rsidRPr="00FA38D1">
        <w:rPr>
          <w:rFonts w:ascii="Marianne Light" w:hAnsi="Marianne Light"/>
          <w:b w:val="0"/>
          <w:szCs w:val="20"/>
        </w:rPr>
        <w:t xml:space="preserve">applicable </w:t>
      </w:r>
      <w:r w:rsidR="00B51992" w:rsidRPr="00FA38D1">
        <w:rPr>
          <w:rFonts w:ascii="Marianne Light" w:hAnsi="Marianne Light"/>
          <w:b w:val="0"/>
          <w:szCs w:val="20"/>
        </w:rPr>
        <w:t xml:space="preserve">pour chaque </w:t>
      </w:r>
      <w:r w:rsidR="00DA690C" w:rsidRPr="00FA38D1">
        <w:rPr>
          <w:rFonts w:ascii="Marianne Light" w:hAnsi="Marianne Light"/>
          <w:b w:val="0"/>
          <w:szCs w:val="20"/>
        </w:rPr>
        <w:t>retard</w:t>
      </w:r>
      <w:r w:rsidR="002A6656" w:rsidRPr="00FA38D1">
        <w:rPr>
          <w:rFonts w:ascii="Marianne Light" w:hAnsi="Marianne Light"/>
          <w:b w:val="0"/>
          <w:szCs w:val="20"/>
        </w:rPr>
        <w:t xml:space="preserve"> </w:t>
      </w:r>
      <w:r w:rsidRPr="00FA38D1">
        <w:rPr>
          <w:rFonts w:ascii="Marianne Light" w:hAnsi="Marianne Light"/>
          <w:b w:val="0"/>
          <w:szCs w:val="20"/>
        </w:rPr>
        <w:t xml:space="preserve">à compter du dernier jour du délai maximum indiqué à l’article </w:t>
      </w:r>
      <w:r w:rsidR="00EF76A8" w:rsidRPr="00FA38D1">
        <w:rPr>
          <w:rFonts w:ascii="Marianne Light" w:hAnsi="Marianne Light"/>
          <w:b w:val="0"/>
          <w:szCs w:val="20"/>
        </w:rPr>
        <w:t>5.</w:t>
      </w:r>
      <w:r w:rsidR="00622395">
        <w:rPr>
          <w:rFonts w:ascii="Marianne Light" w:hAnsi="Marianne Light"/>
          <w:b w:val="0"/>
          <w:szCs w:val="20"/>
        </w:rPr>
        <w:t>7</w:t>
      </w:r>
      <w:r w:rsidR="00DA690C" w:rsidRPr="00FA38D1">
        <w:rPr>
          <w:rFonts w:ascii="Marianne Light" w:hAnsi="Marianne Light"/>
          <w:b w:val="0"/>
          <w:szCs w:val="20"/>
        </w:rPr>
        <w:t>.2</w:t>
      </w:r>
      <w:r w:rsidR="00B51992" w:rsidRPr="00FA38D1">
        <w:rPr>
          <w:rFonts w:ascii="Marianne Light" w:hAnsi="Marianne Light"/>
          <w:b w:val="0"/>
          <w:szCs w:val="20"/>
        </w:rPr>
        <w:t xml:space="preserve"> de 100</w:t>
      </w:r>
      <w:r w:rsidR="00687B33" w:rsidRPr="00FA38D1">
        <w:rPr>
          <w:rFonts w:ascii="Marianne Light" w:hAnsi="Marianne Light"/>
          <w:b w:val="0"/>
          <w:szCs w:val="20"/>
        </w:rPr>
        <w:t xml:space="preserve"> </w:t>
      </w:r>
      <w:r w:rsidR="00B51992" w:rsidRPr="00FA38D1">
        <w:rPr>
          <w:rFonts w:ascii="Marianne Light" w:hAnsi="Marianne Light"/>
          <w:b w:val="0"/>
          <w:szCs w:val="20"/>
        </w:rPr>
        <w:t>€ HT par jour de retard.</w:t>
      </w:r>
    </w:p>
    <w:p w14:paraId="50685F4A" w14:textId="77777777" w:rsidR="005B2EDF" w:rsidRPr="00FA38D1" w:rsidRDefault="005B2EDF" w:rsidP="001C18C5">
      <w:pPr>
        <w:spacing w:after="96"/>
        <w:jc w:val="both"/>
        <w:rPr>
          <w:rFonts w:ascii="Marianne Light" w:hAnsi="Marianne Light"/>
          <w:b w:val="0"/>
          <w:szCs w:val="20"/>
        </w:rPr>
      </w:pPr>
    </w:p>
    <w:p w14:paraId="4F1C7080" w14:textId="77777777" w:rsidR="00ED4239" w:rsidRPr="00FA38D1" w:rsidRDefault="004E4D04" w:rsidP="00D25D93">
      <w:pPr>
        <w:pStyle w:val="Titre2"/>
        <w:rPr>
          <w:szCs w:val="20"/>
        </w:rPr>
      </w:pPr>
      <w:bookmarkStart w:id="142" w:name="_Toc208846463"/>
      <w:r w:rsidRPr="00FA38D1">
        <w:rPr>
          <w:szCs w:val="20"/>
        </w:rPr>
        <w:t>PENALITE POUR DEFAUT DE CONFORMITE DU MARCHE</w:t>
      </w:r>
      <w:bookmarkEnd w:id="142"/>
    </w:p>
    <w:p w14:paraId="1114B771" w14:textId="77777777" w:rsidR="00ED4239" w:rsidRPr="00FA38D1" w:rsidRDefault="00ED4239" w:rsidP="00F9664E">
      <w:pPr>
        <w:spacing w:after="96"/>
        <w:jc w:val="both"/>
        <w:rPr>
          <w:rFonts w:ascii="Marianne Light" w:hAnsi="Marianne Light"/>
          <w:b w:val="0"/>
          <w:szCs w:val="20"/>
        </w:rPr>
      </w:pPr>
      <w:r w:rsidRPr="00FA38D1">
        <w:rPr>
          <w:rFonts w:ascii="Marianne Light" w:hAnsi="Marianne Light"/>
          <w:b w:val="0"/>
          <w:szCs w:val="20"/>
        </w:rPr>
        <w:t xml:space="preserve">Le montant de la pénalité pour non atteinte des objectifs </w:t>
      </w:r>
      <w:r w:rsidR="00DA690C" w:rsidRPr="00FA38D1">
        <w:rPr>
          <w:rFonts w:ascii="Marianne Light" w:hAnsi="Marianne Light"/>
          <w:b w:val="0"/>
          <w:szCs w:val="20"/>
        </w:rPr>
        <w:t>(livrables, délais,</w:t>
      </w:r>
      <w:r w:rsidR="00D601AE" w:rsidRPr="00FA38D1">
        <w:rPr>
          <w:rFonts w:ascii="Marianne Light" w:hAnsi="Marianne Light"/>
          <w:b w:val="0"/>
          <w:szCs w:val="20"/>
        </w:rPr>
        <w:t xml:space="preserve"> moyens, résultats, </w:t>
      </w:r>
      <w:r w:rsidR="007F5467" w:rsidRPr="00FA38D1">
        <w:rPr>
          <w:rFonts w:ascii="Marianne Light" w:hAnsi="Marianne Light"/>
          <w:b w:val="0"/>
          <w:szCs w:val="20"/>
        </w:rPr>
        <w:t xml:space="preserve">respect des </w:t>
      </w:r>
      <w:r w:rsidR="00DA690C" w:rsidRPr="00FA38D1">
        <w:rPr>
          <w:rFonts w:ascii="Marianne Light" w:hAnsi="Marianne Light"/>
          <w:b w:val="0"/>
          <w:szCs w:val="20"/>
        </w:rPr>
        <w:t>objectifs</w:t>
      </w:r>
      <w:r w:rsidR="007F5467" w:rsidRPr="00FA38D1">
        <w:rPr>
          <w:rFonts w:ascii="Marianne Light" w:hAnsi="Marianne Light"/>
          <w:b w:val="0"/>
          <w:szCs w:val="20"/>
        </w:rPr>
        <w:t xml:space="preserve">, </w:t>
      </w:r>
      <w:r w:rsidR="00D601AE" w:rsidRPr="00FA38D1">
        <w:rPr>
          <w:rFonts w:ascii="Marianne Light" w:hAnsi="Marianne Light"/>
          <w:b w:val="0"/>
          <w:szCs w:val="20"/>
        </w:rPr>
        <w:t xml:space="preserve">etc.) </w:t>
      </w:r>
      <w:r w:rsidRPr="00FA38D1">
        <w:rPr>
          <w:rFonts w:ascii="Marianne Light" w:hAnsi="Marianne Light"/>
          <w:b w:val="0"/>
          <w:szCs w:val="20"/>
        </w:rPr>
        <w:t xml:space="preserve">prévus au présent marché est de </w:t>
      </w:r>
      <w:r w:rsidR="007F2486">
        <w:rPr>
          <w:rFonts w:ascii="Marianne Light" w:hAnsi="Marianne Light"/>
          <w:b w:val="0"/>
          <w:szCs w:val="20"/>
        </w:rPr>
        <w:t>2</w:t>
      </w:r>
      <w:r w:rsidRPr="00FA38D1">
        <w:rPr>
          <w:rFonts w:ascii="Marianne Light" w:hAnsi="Marianne Light"/>
          <w:b w:val="0"/>
          <w:szCs w:val="20"/>
        </w:rPr>
        <w:t>00 € HT (par manquement</w:t>
      </w:r>
      <w:r w:rsidR="007F5467" w:rsidRPr="00FA38D1">
        <w:rPr>
          <w:rFonts w:ascii="Marianne Light" w:hAnsi="Marianne Light"/>
          <w:b w:val="0"/>
          <w:szCs w:val="20"/>
        </w:rPr>
        <w:t xml:space="preserve"> constaté</w:t>
      </w:r>
      <w:r w:rsidRPr="00FA38D1">
        <w:rPr>
          <w:rFonts w:ascii="Marianne Light" w:hAnsi="Marianne Light"/>
          <w:b w:val="0"/>
          <w:szCs w:val="20"/>
        </w:rPr>
        <w:t>).</w:t>
      </w:r>
    </w:p>
    <w:p w14:paraId="62CE34D4" w14:textId="77777777" w:rsidR="005C15DB" w:rsidRPr="00FA38D1" w:rsidRDefault="005C15DB" w:rsidP="00F9664E">
      <w:pPr>
        <w:spacing w:after="96"/>
        <w:jc w:val="both"/>
        <w:rPr>
          <w:rFonts w:ascii="Marianne Light" w:hAnsi="Marianne Light"/>
          <w:b w:val="0"/>
          <w:szCs w:val="20"/>
        </w:rPr>
      </w:pPr>
    </w:p>
    <w:p w14:paraId="1BCD8D7F" w14:textId="77777777" w:rsidR="00DA690C" w:rsidRPr="00FA38D1" w:rsidRDefault="00DA690C" w:rsidP="00DA690C">
      <w:pPr>
        <w:pStyle w:val="Titre2"/>
        <w:rPr>
          <w:szCs w:val="20"/>
        </w:rPr>
      </w:pPr>
      <w:bookmarkStart w:id="143" w:name="_Toc208846464"/>
      <w:r w:rsidRPr="00FA38D1">
        <w:rPr>
          <w:szCs w:val="20"/>
        </w:rPr>
        <w:t>PENALITE EN CAS D’ABSENCE A UNE REUNION</w:t>
      </w:r>
      <w:bookmarkEnd w:id="143"/>
    </w:p>
    <w:p w14:paraId="37BA0ADE"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En cas d’absence à des réunions (chantier, convocati</w:t>
      </w:r>
      <w:r w:rsidR="006275BF">
        <w:rPr>
          <w:rFonts w:ascii="Marianne Light" w:hAnsi="Marianne Light"/>
          <w:b w:val="0"/>
          <w:szCs w:val="20"/>
        </w:rPr>
        <w:t xml:space="preserve">on par le maître d’ouvrage), l’assistant à maîtrise d’ouvrage </w:t>
      </w:r>
      <w:r w:rsidRPr="00622395">
        <w:rPr>
          <w:rFonts w:ascii="Marianne Light" w:hAnsi="Marianne Light"/>
          <w:b w:val="0"/>
          <w:szCs w:val="20"/>
        </w:rPr>
        <w:t>encourt une pénalité forfaitaire fixée à 150 € HT par absence constatée.</w:t>
      </w:r>
    </w:p>
    <w:p w14:paraId="773FB64B" w14:textId="77777777"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Au cas où l’interlocuteur unique serait remplacé par une personne ne faisant pas preuve d’une complète maîtrise de l’opération, de ses enjeux et des sujets éventuels, la pénalité détaillée ci-avant sera appliquée. En cas de remplacement des intervenants, une passation qualitative des informations est exigée.</w:t>
      </w:r>
    </w:p>
    <w:p w14:paraId="62415EAB" w14:textId="77777777" w:rsidR="00DA690C" w:rsidRDefault="00DA690C" w:rsidP="00F9664E">
      <w:pPr>
        <w:spacing w:after="96"/>
        <w:jc w:val="both"/>
        <w:rPr>
          <w:rFonts w:ascii="Marianne Light" w:hAnsi="Marianne Light"/>
          <w:b w:val="0"/>
          <w:szCs w:val="20"/>
        </w:rPr>
      </w:pPr>
    </w:p>
    <w:p w14:paraId="00D9B70B" w14:textId="77777777" w:rsidR="00622395" w:rsidRDefault="00622395" w:rsidP="00622395">
      <w:pPr>
        <w:pStyle w:val="Titre2"/>
      </w:pPr>
      <w:bookmarkStart w:id="144" w:name="_Toc208846465"/>
      <w:r>
        <w:lastRenderedPageBreak/>
        <w:t>PENALITE POUR DEFAUT DE VERIFICATION DES PROJETS DE DECOMPTE MENSUELS DES MARCHES DE TRAVAUX Y COMPRIS LEURS SOUS-TRAITANTS</w:t>
      </w:r>
      <w:bookmarkEnd w:id="144"/>
    </w:p>
    <w:p w14:paraId="69AC9CC1" w14:textId="64E3D89B" w:rsidR="00622395" w:rsidRPr="00622395" w:rsidRDefault="00A66CE7" w:rsidP="00622395">
      <w:pPr>
        <w:spacing w:after="96"/>
        <w:jc w:val="both"/>
        <w:rPr>
          <w:rFonts w:ascii="Marianne Light" w:hAnsi="Marianne Light"/>
          <w:b w:val="0"/>
          <w:szCs w:val="20"/>
        </w:rPr>
      </w:pPr>
      <w:r>
        <w:rPr>
          <w:rFonts w:ascii="Marianne Light" w:hAnsi="Marianne Light"/>
          <w:b w:val="0"/>
          <w:szCs w:val="20"/>
        </w:rPr>
        <w:t>Sans objet.</w:t>
      </w:r>
    </w:p>
    <w:p w14:paraId="1E069805" w14:textId="77777777" w:rsidR="00622395" w:rsidRDefault="00622395" w:rsidP="00F9664E">
      <w:pPr>
        <w:spacing w:after="96"/>
        <w:jc w:val="both"/>
        <w:rPr>
          <w:rFonts w:ascii="Marianne Light" w:hAnsi="Marianne Light"/>
          <w:b w:val="0"/>
          <w:szCs w:val="20"/>
        </w:rPr>
      </w:pPr>
    </w:p>
    <w:p w14:paraId="7E02AD9D" w14:textId="77777777" w:rsidR="00622395" w:rsidRDefault="00622395" w:rsidP="00622395">
      <w:pPr>
        <w:pStyle w:val="Titre2"/>
      </w:pPr>
      <w:bookmarkStart w:id="145" w:name="_Toc208846466"/>
      <w:r>
        <w:t>PENALITE POUR DEFAUT DE VERIFICATION DU PROJET DE DECOMPTE FINAL</w:t>
      </w:r>
      <w:bookmarkEnd w:id="145"/>
    </w:p>
    <w:p w14:paraId="7BE7C753" w14:textId="0DC4D523" w:rsidR="00622395" w:rsidRPr="00622395" w:rsidRDefault="00A66CE7" w:rsidP="00622395">
      <w:pPr>
        <w:spacing w:after="96"/>
        <w:jc w:val="both"/>
        <w:rPr>
          <w:rFonts w:ascii="Marianne Light" w:hAnsi="Marianne Light"/>
          <w:b w:val="0"/>
          <w:szCs w:val="20"/>
        </w:rPr>
      </w:pPr>
      <w:r>
        <w:rPr>
          <w:rFonts w:ascii="Marianne Light" w:hAnsi="Marianne Light"/>
          <w:b w:val="0"/>
          <w:szCs w:val="20"/>
        </w:rPr>
        <w:t>Sans objet.</w:t>
      </w:r>
    </w:p>
    <w:p w14:paraId="05D6AD80" w14:textId="77777777" w:rsidR="00622395" w:rsidRDefault="00622395" w:rsidP="00F9664E">
      <w:pPr>
        <w:spacing w:after="96"/>
        <w:jc w:val="both"/>
        <w:rPr>
          <w:rFonts w:ascii="Marianne Light" w:hAnsi="Marianne Light"/>
          <w:b w:val="0"/>
          <w:szCs w:val="20"/>
        </w:rPr>
      </w:pPr>
    </w:p>
    <w:p w14:paraId="17CAB2BD" w14:textId="77777777" w:rsidR="00622395" w:rsidRDefault="00622395" w:rsidP="00622395">
      <w:pPr>
        <w:pStyle w:val="Titre2"/>
      </w:pPr>
      <w:bookmarkStart w:id="146" w:name="_Toc208846467"/>
      <w:r>
        <w:t>PENALITE POUR DEFAUT D’INSTRUCTION DES MEMOIRES EN RECLAMATION</w:t>
      </w:r>
      <w:bookmarkEnd w:id="146"/>
    </w:p>
    <w:p w14:paraId="30506D31" w14:textId="552B752F" w:rsidR="00622395" w:rsidRPr="00622395" w:rsidRDefault="00A66CE7" w:rsidP="00622395">
      <w:pPr>
        <w:spacing w:after="96"/>
        <w:jc w:val="both"/>
        <w:rPr>
          <w:rFonts w:ascii="Marianne Light" w:hAnsi="Marianne Light"/>
          <w:b w:val="0"/>
          <w:szCs w:val="20"/>
        </w:rPr>
      </w:pPr>
      <w:r>
        <w:rPr>
          <w:rFonts w:ascii="Marianne Light" w:hAnsi="Marianne Light"/>
          <w:b w:val="0"/>
          <w:szCs w:val="20"/>
        </w:rPr>
        <w:t>Sans objet.</w:t>
      </w:r>
    </w:p>
    <w:p w14:paraId="1879BC2E" w14:textId="3F319CA4" w:rsidR="00681628" w:rsidRDefault="00681628">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14:paraId="11350037" w14:textId="77777777" w:rsidR="00D36799" w:rsidRPr="00FA38D1" w:rsidRDefault="00D36799" w:rsidP="00D36799">
      <w:pPr>
        <w:pStyle w:val="Titre2"/>
        <w:rPr>
          <w:szCs w:val="20"/>
        </w:rPr>
      </w:pPr>
      <w:bookmarkStart w:id="147" w:name="_Toc208846468"/>
      <w:r w:rsidRPr="00FA38D1">
        <w:rPr>
          <w:szCs w:val="20"/>
        </w:rPr>
        <w:t>PENALITE POUR TRAVAIL DISSIMULE</w:t>
      </w:r>
      <w:bookmarkEnd w:id="147"/>
    </w:p>
    <w:p w14:paraId="3955E6BE" w14:textId="77777777" w:rsidR="00D36799" w:rsidRPr="00FA38D1" w:rsidRDefault="00D36799" w:rsidP="00F9664E">
      <w:pPr>
        <w:spacing w:after="96"/>
        <w:jc w:val="both"/>
        <w:rPr>
          <w:rFonts w:ascii="Marianne Light" w:hAnsi="Marianne Light"/>
          <w:b w:val="0"/>
          <w:szCs w:val="20"/>
        </w:rPr>
      </w:pPr>
      <w:r w:rsidRPr="00FA38D1">
        <w:rPr>
          <w:rFonts w:ascii="Marianne Light" w:hAnsi="Marianne Light"/>
          <w:b w:val="0"/>
          <w:szCs w:val="2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14:paraId="2F81D9AC" w14:textId="77777777" w:rsidR="00D36799" w:rsidRPr="00FA38D1" w:rsidRDefault="00D36799" w:rsidP="00F9664E">
      <w:pPr>
        <w:spacing w:after="96"/>
        <w:jc w:val="both"/>
        <w:rPr>
          <w:rFonts w:ascii="Marianne Light" w:hAnsi="Marianne Light"/>
          <w:b w:val="0"/>
          <w:szCs w:val="20"/>
        </w:rPr>
      </w:pPr>
      <w:r w:rsidRPr="00FA38D1">
        <w:rPr>
          <w:rFonts w:ascii="Marianne Light" w:hAnsi="Marianne Light"/>
          <w:b w:val="0"/>
          <w:szCs w:val="2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14:paraId="23885C60" w14:textId="77777777" w:rsidR="00DA690C" w:rsidRPr="00FA38D1" w:rsidRDefault="00DA690C" w:rsidP="00F9664E">
      <w:pPr>
        <w:spacing w:after="96"/>
        <w:jc w:val="both"/>
        <w:rPr>
          <w:rFonts w:ascii="Marianne Light" w:hAnsi="Marianne Light"/>
          <w:b w:val="0"/>
          <w:szCs w:val="20"/>
        </w:rPr>
      </w:pPr>
    </w:p>
    <w:p w14:paraId="414C8DE4" w14:textId="77777777" w:rsidR="00262853" w:rsidRPr="00FA38D1" w:rsidRDefault="004E4D04" w:rsidP="00D25D93">
      <w:pPr>
        <w:pStyle w:val="Titre2"/>
        <w:rPr>
          <w:szCs w:val="20"/>
        </w:rPr>
      </w:pPr>
      <w:bookmarkStart w:id="148" w:name="_Toc208846469"/>
      <w:r w:rsidRPr="00FA38D1">
        <w:rPr>
          <w:szCs w:val="20"/>
        </w:rPr>
        <w:t>PENALITES LIEES A DES OBLIGATIONS ADMINISTRATIVES</w:t>
      </w:r>
      <w:bookmarkEnd w:id="148"/>
    </w:p>
    <w:p w14:paraId="30EC3474" w14:textId="77777777" w:rsidR="00262853" w:rsidRPr="00FA38D1"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Attestation pour l’emploi de personnes étrangères prévue aux articles D.8254-2 à D.8254-5 du Code du travail</w:t>
      </w:r>
      <w:r w:rsidRPr="00FA38D1">
        <w:rPr>
          <w:rFonts w:ascii="Calibri" w:hAnsi="Calibri" w:cs="Calibri"/>
          <w:b w:val="0"/>
          <w:szCs w:val="20"/>
        </w:rPr>
        <w:t> </w:t>
      </w:r>
      <w:r w:rsidRPr="00FA38D1">
        <w:rPr>
          <w:rFonts w:ascii="Marianne Light" w:hAnsi="Marianne Light"/>
          <w:b w:val="0"/>
          <w:szCs w:val="20"/>
        </w:rPr>
        <w:t>:</w:t>
      </w:r>
    </w:p>
    <w:p w14:paraId="70A50AB3" w14:textId="77777777" w:rsidR="00262853" w:rsidRPr="00FA38D1" w:rsidRDefault="00262853" w:rsidP="004E4D04">
      <w:pPr>
        <w:pStyle w:val="Paragraphedeliste"/>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En cas de retard de production de document dans un délai de 8 jours à la demande du pouvoir adjudicateur, il est appliqué une pénalité de 100 € HT par jour de retard jusqu’à la production de la pièce nécessaire à la régularisation du marché.</w:t>
      </w:r>
    </w:p>
    <w:p w14:paraId="06985696" w14:textId="77777777" w:rsidR="00262853" w:rsidRPr="00FA38D1" w:rsidRDefault="00262853" w:rsidP="004E4D04">
      <w:pPr>
        <w:pStyle w:val="Paragraphedeliste"/>
        <w:widowControl/>
        <w:suppressAutoHyphens w:val="0"/>
        <w:spacing w:after="96" w:line="276" w:lineRule="auto"/>
        <w:jc w:val="both"/>
        <w:textAlignment w:val="auto"/>
        <w:rPr>
          <w:rFonts w:ascii="Marianne Light" w:hAnsi="Marianne Light"/>
          <w:b w:val="0"/>
          <w:szCs w:val="20"/>
        </w:rPr>
      </w:pPr>
    </w:p>
    <w:p w14:paraId="1D3E7F27" w14:textId="77777777" w:rsidR="00262853" w:rsidRPr="00FA38D1"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Documents justifiant de la régularité d’un détachement de salarié</w:t>
      </w:r>
      <w:r w:rsidRPr="00FA38D1">
        <w:rPr>
          <w:rFonts w:ascii="Calibri" w:hAnsi="Calibri" w:cs="Calibri"/>
          <w:b w:val="0"/>
          <w:szCs w:val="20"/>
        </w:rPr>
        <w:t> </w:t>
      </w:r>
      <w:r w:rsidRPr="00FA38D1">
        <w:rPr>
          <w:rFonts w:ascii="Marianne Light" w:hAnsi="Marianne Light"/>
          <w:b w:val="0"/>
          <w:szCs w:val="20"/>
        </w:rPr>
        <w:t>:</w:t>
      </w:r>
    </w:p>
    <w:p w14:paraId="16774B5B" w14:textId="623E46CB" w:rsidR="00466C68" w:rsidRDefault="00262853" w:rsidP="001E22B4">
      <w:pPr>
        <w:pStyle w:val="Paragraphedeliste"/>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En cas d’absence de production ou de production tardive des pièces justifiant de la régularité du détachement du salar</w:t>
      </w:r>
      <w:r w:rsidR="00ED4239" w:rsidRPr="00FA38D1">
        <w:rPr>
          <w:rFonts w:ascii="Marianne Light" w:hAnsi="Marianne Light"/>
          <w:b w:val="0"/>
          <w:szCs w:val="20"/>
        </w:rPr>
        <w:t>i</w:t>
      </w:r>
      <w:r w:rsidRPr="00FA38D1">
        <w:rPr>
          <w:rFonts w:ascii="Marianne Light" w:hAnsi="Marianne Light"/>
          <w:b w:val="0"/>
          <w:szCs w:val="20"/>
        </w:rPr>
        <w:t>é, il est appliqué une pénalité de 100 € HT par jour de retard à compter de la date effective du détachement.</w:t>
      </w:r>
      <w:bookmarkStart w:id="149" w:name="_Toc18920158"/>
      <w:bookmarkStart w:id="150" w:name="_Toc18927813"/>
      <w:bookmarkStart w:id="151" w:name="_Toc19709641"/>
      <w:bookmarkStart w:id="152" w:name="_Toc19709775"/>
      <w:bookmarkStart w:id="153" w:name="_Toc31968502"/>
      <w:bookmarkEnd w:id="149"/>
      <w:bookmarkEnd w:id="150"/>
      <w:bookmarkEnd w:id="151"/>
      <w:bookmarkEnd w:id="152"/>
      <w:bookmarkEnd w:id="153"/>
    </w:p>
    <w:p w14:paraId="0A2ECCFD" w14:textId="77777777" w:rsidR="001E22B4" w:rsidRDefault="001E22B4" w:rsidP="001E22B4">
      <w:pPr>
        <w:pStyle w:val="Paragraphedeliste"/>
        <w:widowControl/>
        <w:suppressAutoHyphens w:val="0"/>
        <w:spacing w:after="96" w:line="276" w:lineRule="auto"/>
        <w:jc w:val="both"/>
        <w:textAlignment w:val="auto"/>
        <w:rPr>
          <w:rFonts w:ascii="Marianne Light" w:hAnsi="Marianne Light"/>
          <w:b w:val="0"/>
          <w:szCs w:val="20"/>
        </w:rPr>
      </w:pPr>
    </w:p>
    <w:p w14:paraId="7992A621" w14:textId="468AF7C6" w:rsidR="006E1CB5" w:rsidRPr="00FA38D1" w:rsidRDefault="006E1CB5" w:rsidP="00D25D93">
      <w:pPr>
        <w:pStyle w:val="Titre1"/>
        <w:rPr>
          <w:szCs w:val="20"/>
        </w:rPr>
      </w:pPr>
      <w:bookmarkStart w:id="154" w:name="_Toc208846470"/>
      <w:r w:rsidRPr="00FA38D1">
        <w:rPr>
          <w:szCs w:val="20"/>
        </w:rPr>
        <w:t>REGIME FINANCIER</w:t>
      </w:r>
      <w:bookmarkEnd w:id="154"/>
    </w:p>
    <w:p w14:paraId="09FC2DCD" w14:textId="77777777" w:rsidR="006E1CB5" w:rsidRPr="00FA38D1" w:rsidRDefault="006E1CB5" w:rsidP="00396480">
      <w:pPr>
        <w:spacing w:after="96"/>
        <w:jc w:val="both"/>
        <w:rPr>
          <w:rFonts w:ascii="Marianne Light" w:hAnsi="Marianne Light"/>
          <w:b w:val="0"/>
          <w:szCs w:val="20"/>
        </w:rPr>
      </w:pPr>
    </w:p>
    <w:p w14:paraId="6F62B36B" w14:textId="77777777" w:rsidR="005C15DB" w:rsidRPr="00FA38D1" w:rsidRDefault="004E4D04" w:rsidP="00D25D93">
      <w:pPr>
        <w:pStyle w:val="Titre2"/>
        <w:rPr>
          <w:szCs w:val="20"/>
        </w:rPr>
      </w:pPr>
      <w:bookmarkStart w:id="155" w:name="_Toc499907571"/>
      <w:bookmarkStart w:id="156" w:name="_Toc208846471"/>
      <w:r w:rsidRPr="00FA38D1">
        <w:rPr>
          <w:szCs w:val="20"/>
        </w:rPr>
        <w:t>VARIATION DES PRIX</w:t>
      </w:r>
      <w:bookmarkEnd w:id="155"/>
      <w:bookmarkEnd w:id="156"/>
    </w:p>
    <w:p w14:paraId="388A05F5" w14:textId="019A6C53" w:rsidR="00321AE1" w:rsidRPr="00FA38D1" w:rsidRDefault="00321AE1" w:rsidP="00321AE1">
      <w:pPr>
        <w:spacing w:after="96"/>
        <w:jc w:val="both"/>
        <w:rPr>
          <w:rFonts w:ascii="Marianne Light" w:hAnsi="Marianne Light"/>
          <w:b w:val="0"/>
          <w:szCs w:val="20"/>
        </w:rPr>
      </w:pPr>
      <w:r w:rsidRPr="00FA38D1">
        <w:rPr>
          <w:rFonts w:ascii="Marianne Light" w:hAnsi="Marianne Light"/>
          <w:b w:val="0"/>
          <w:szCs w:val="20"/>
        </w:rPr>
        <w:t xml:space="preserve">Le présent marché est passé à prix </w:t>
      </w:r>
      <w:sdt>
        <w:sdtPr>
          <w:rPr>
            <w:rFonts w:ascii="Marianne Light" w:hAnsi="Marianne Light"/>
            <w:b w:val="0"/>
            <w:szCs w:val="20"/>
          </w:rPr>
          <w:alias w:val="variation des prix"/>
          <w:tag w:val="variation des prix"/>
          <w:id w:val="1335192960"/>
          <w:placeholder>
            <w:docPart w:val="EB33AF8726C646E1A630703BAE042E1C"/>
          </w:placeholder>
          <w15:color w:val="FF0000"/>
          <w:dropDownList>
            <w:listItem w:value="Choisissez un élément."/>
            <w:listItem w:displayText="actualisables" w:value="actualisables"/>
            <w:listItem w:displayText="révisables" w:value="révisables"/>
          </w:dropDownList>
        </w:sdtPr>
        <w:sdtContent>
          <w:r w:rsidR="00553268">
            <w:rPr>
              <w:rFonts w:ascii="Marianne Light" w:hAnsi="Marianne Light"/>
              <w:b w:val="0"/>
              <w:szCs w:val="20"/>
            </w:rPr>
            <w:t>actualisables</w:t>
          </w:r>
        </w:sdtContent>
      </w:sdt>
      <w:r w:rsidRPr="00FA38D1">
        <w:rPr>
          <w:rFonts w:ascii="Marianne Light" w:hAnsi="Marianne Light"/>
          <w:b w:val="0"/>
          <w:szCs w:val="20"/>
        </w:rPr>
        <w:t>.</w:t>
      </w:r>
    </w:p>
    <w:p w14:paraId="686B9DCC" w14:textId="77777777" w:rsidR="005234E5" w:rsidRPr="00F86193" w:rsidRDefault="005234E5" w:rsidP="005234E5">
      <w:pPr>
        <w:spacing w:after="96"/>
        <w:jc w:val="both"/>
        <w:rPr>
          <w:rFonts w:ascii="Marianne Light" w:hAnsi="Marianne Light"/>
          <w:b w:val="0"/>
        </w:rPr>
      </w:pPr>
      <w:r w:rsidRPr="00F86193">
        <w:rPr>
          <w:rFonts w:ascii="Marianne Light" w:hAnsi="Marianne Light"/>
          <w:b w:val="0"/>
        </w:rPr>
        <w:t>Le mois zéro (M0) est le mois précédant la date limite de remise des offres.</w:t>
      </w:r>
    </w:p>
    <w:p w14:paraId="0391947F" w14:textId="58595A98" w:rsidR="005234E5" w:rsidRDefault="005234E5" w:rsidP="005234E5">
      <w:pPr>
        <w:spacing w:after="96"/>
        <w:jc w:val="both"/>
        <w:rPr>
          <w:rFonts w:ascii="Marianne Light" w:hAnsi="Marianne Light"/>
          <w:b w:val="0"/>
        </w:rPr>
      </w:pPr>
      <w:r w:rsidRPr="00F86193">
        <w:rPr>
          <w:rFonts w:ascii="Marianne Light" w:hAnsi="Marianne Light"/>
          <w:b w:val="0"/>
        </w:rPr>
        <w:t>L’index choisi en raison de sa structure comme représentatif des prestations du marché est</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rPr>
        <w:t>ING</w:t>
      </w:r>
      <w:r w:rsidRPr="00F86193">
        <w:rPr>
          <w:rFonts w:ascii="Marianne Light" w:hAnsi="Marianne Light"/>
          <w:b w:val="0"/>
        </w:rPr>
        <w:t>.</w:t>
      </w:r>
    </w:p>
    <w:p w14:paraId="76F56B08" w14:textId="77777777" w:rsidR="005234E5" w:rsidRPr="00F86193" w:rsidRDefault="005234E5" w:rsidP="005234E5">
      <w:pPr>
        <w:spacing w:after="96"/>
        <w:jc w:val="both"/>
        <w:rPr>
          <w:rFonts w:ascii="Marianne Light" w:hAnsi="Marianne Light"/>
          <w:b w:val="0"/>
        </w:rPr>
      </w:pPr>
    </w:p>
    <w:p w14:paraId="02FA8982" w14:textId="77777777" w:rsidR="005234E5" w:rsidRPr="00F86193" w:rsidRDefault="005234E5" w:rsidP="005234E5">
      <w:pPr>
        <w:spacing w:after="96"/>
        <w:jc w:val="both"/>
        <w:rPr>
          <w:rFonts w:ascii="Marianne Light" w:hAnsi="Marianne Light"/>
          <w:b w:val="0"/>
        </w:rPr>
      </w:pPr>
      <w:r w:rsidRPr="00F86193">
        <w:rPr>
          <w:rFonts w:ascii="Marianne Light" w:hAnsi="Marianne Light"/>
          <w:b w:val="0"/>
        </w:rPr>
        <w:t xml:space="preserve">Le montant d’un acompte ou du solde est </w:t>
      </w:r>
      <w:sdt>
        <w:sdtPr>
          <w:rPr>
            <w:rFonts w:ascii="Marianne Light" w:hAnsi="Marianne Light"/>
            <w:b w:val="0"/>
          </w:rPr>
          <w:alias w:val="variation des prix"/>
          <w:tag w:val="variation des prix"/>
          <w:id w:val="-1262672065"/>
          <w:placeholder>
            <w:docPart w:val="0996F28EEF1A46AFA4B4A15F63B09D95"/>
          </w:placeholder>
          <w15:color w:val="FF0000"/>
          <w:dropDownList>
            <w:listItem w:value="Choisissez un élément."/>
            <w:listItem w:displayText="actualisé" w:value="actualisé"/>
            <w:listItem w:displayText="révisé" w:value="révisé"/>
          </w:dropDownList>
        </w:sdtPr>
        <w:sdtContent>
          <w:r>
            <w:rPr>
              <w:rFonts w:ascii="Marianne Light" w:hAnsi="Marianne Light"/>
              <w:b w:val="0"/>
            </w:rPr>
            <w:t>actualisé</w:t>
          </w:r>
        </w:sdtContent>
      </w:sdt>
      <w:r w:rsidRPr="00F86193">
        <w:rPr>
          <w:rFonts w:ascii="Marianne Light" w:hAnsi="Marianne Light"/>
          <w:b w:val="0"/>
        </w:rPr>
        <w:t>, tant à la hausse qu’à la baisse, par application du coefficient défini par la formule</w:t>
      </w:r>
      <w:r w:rsidRPr="00F86193">
        <w:rPr>
          <w:rFonts w:ascii="Calibri" w:hAnsi="Calibri" w:cs="Calibri"/>
          <w:b w:val="0"/>
        </w:rPr>
        <w:t> </w:t>
      </w:r>
      <w:r w:rsidRPr="00F86193">
        <w:rPr>
          <w:rFonts w:ascii="Marianne Light" w:hAnsi="Marianne Light"/>
          <w:b w:val="0"/>
        </w:rPr>
        <w:t>:</w:t>
      </w:r>
    </w:p>
    <w:sdt>
      <w:sdtPr>
        <w:rPr>
          <w:rFonts w:ascii="Marianne Light" w:hAnsi="Marianne Light"/>
        </w:rPr>
        <w:alias w:val="formule"/>
        <w:tag w:val="formule"/>
        <w:id w:val="-298299402"/>
        <w:placeholder>
          <w:docPart w:val="E420B60B28574E1FB6ADE1B708142BAC"/>
        </w:placeholder>
        <w15:color w:val="FF0000"/>
        <w:dropDownList>
          <w:listItem w:value="Choisissez un élément."/>
          <w:listItem w:displayText="Pn=P0*(I(d-3))/I0" w:value="Pn=P0*(I(d-3))/I0"/>
          <w:listItem w:displayText="Pn=P0*(In/I0)" w:value="Pn=P0*(In/I0)"/>
        </w:dropDownList>
      </w:sdtPr>
      <w:sdtContent>
        <w:p w14:paraId="6079EAA2" w14:textId="77777777" w:rsidR="005234E5" w:rsidRPr="009B230F" w:rsidRDefault="005234E5" w:rsidP="005234E5">
          <w:pPr>
            <w:spacing w:after="96"/>
            <w:jc w:val="center"/>
            <w:rPr>
              <w:rFonts w:ascii="Marianne Light" w:hAnsi="Marianne Light"/>
            </w:rPr>
          </w:pPr>
          <w:r>
            <w:rPr>
              <w:rFonts w:ascii="Marianne Light" w:hAnsi="Marianne Light"/>
            </w:rPr>
            <w:t>Pn=P0*(I(d-3))/I0</w:t>
          </w:r>
        </w:p>
      </w:sdtContent>
    </w:sdt>
    <w:p w14:paraId="402B41B7" w14:textId="77777777" w:rsidR="005234E5" w:rsidRDefault="005234E5" w:rsidP="005234E5">
      <w:pPr>
        <w:jc w:val="both"/>
        <w:rPr>
          <w:rFonts w:ascii="Marianne Light" w:hAnsi="Marianne Light"/>
          <w:b w:val="0"/>
        </w:rPr>
      </w:pPr>
    </w:p>
    <w:p w14:paraId="40B02DE1" w14:textId="77777777" w:rsidR="005234E5" w:rsidRPr="00F86193" w:rsidRDefault="005234E5" w:rsidP="005234E5">
      <w:pPr>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41DCE170" w14:textId="77777777" w:rsidR="005234E5" w:rsidRPr="00F86193" w:rsidRDefault="005234E5" w:rsidP="005234E5">
      <w:pPr>
        <w:pStyle w:val="Paragraphedeliste"/>
        <w:numPr>
          <w:ilvl w:val="0"/>
          <w:numId w:val="7"/>
        </w:numPr>
        <w:spacing w:after="96"/>
        <w:jc w:val="both"/>
        <w:rPr>
          <w:rFonts w:ascii="Marianne Light" w:hAnsi="Marianne Light"/>
          <w:b w:val="0"/>
        </w:rPr>
      </w:pPr>
      <w:r w:rsidRPr="00F86193">
        <w:rPr>
          <w:rFonts w:ascii="Marianne Light" w:hAnsi="Marianne Light"/>
          <w:b w:val="0"/>
        </w:rPr>
        <w:t xml:space="preserve">Pn est le prix </w:t>
      </w:r>
      <w:sdt>
        <w:sdtPr>
          <w:rPr>
            <w:rFonts w:ascii="Marianne Light" w:hAnsi="Marianne Light"/>
            <w:b w:val="0"/>
          </w:rPr>
          <w:alias w:val="Pn"/>
          <w:tag w:val="Pn"/>
          <w:id w:val="-858350425"/>
          <w:placeholder>
            <w:docPart w:val="F33963DEC228407BB1A79AB80EB9810A"/>
          </w:placeholder>
          <w15:color w:val="FF0000"/>
          <w:dropDownList>
            <w:listItem w:value="Choisissez un élément."/>
            <w:listItem w:displayText="actualisé" w:value="actualisé"/>
            <w:listItem w:displayText="révisé" w:value="révisé"/>
          </w:dropDownList>
        </w:sdtPr>
        <w:sdtContent>
          <w:r>
            <w:rPr>
              <w:rFonts w:ascii="Marianne Light" w:hAnsi="Marianne Light"/>
              <w:b w:val="0"/>
            </w:rPr>
            <w:t>actualisé</w:t>
          </w:r>
        </w:sdtContent>
      </w:sdt>
      <w:r>
        <w:rPr>
          <w:rFonts w:ascii="Calibri" w:hAnsi="Calibri" w:cs="Calibri"/>
          <w:b w:val="0"/>
        </w:rPr>
        <w:t> </w:t>
      </w:r>
      <w:r>
        <w:rPr>
          <w:rFonts w:ascii="Marianne Light" w:hAnsi="Marianne Light"/>
          <w:b w:val="0"/>
        </w:rPr>
        <w:t>;</w:t>
      </w:r>
    </w:p>
    <w:p w14:paraId="51C15137" w14:textId="77777777" w:rsidR="005234E5" w:rsidRPr="00F86193" w:rsidRDefault="005234E5" w:rsidP="005234E5">
      <w:pPr>
        <w:pStyle w:val="Paragraphedeliste"/>
        <w:numPr>
          <w:ilvl w:val="0"/>
          <w:numId w:val="7"/>
        </w:numPr>
        <w:spacing w:after="96"/>
        <w:jc w:val="both"/>
        <w:rPr>
          <w:rFonts w:ascii="Marianne Light" w:hAnsi="Marianne Light"/>
          <w:b w:val="0"/>
        </w:rPr>
      </w:pPr>
      <w:r w:rsidRPr="00F86193">
        <w:rPr>
          <w:rFonts w:ascii="Marianne Light" w:hAnsi="Marianne Light"/>
          <w:b w:val="0"/>
        </w:rPr>
        <w:t>P0 est le prix initial réputé établi sur la base des conditions économiques du mois zéro (M0)</w:t>
      </w:r>
      <w:r w:rsidRPr="00F86193">
        <w:rPr>
          <w:rFonts w:ascii="Calibri" w:hAnsi="Calibri" w:cs="Calibri"/>
          <w:b w:val="0"/>
        </w:rPr>
        <w:t> </w:t>
      </w:r>
      <w:r w:rsidRPr="00F86193">
        <w:rPr>
          <w:rFonts w:ascii="Marianne Light" w:hAnsi="Marianne Light"/>
          <w:b w:val="0"/>
        </w:rPr>
        <w:t>;</w:t>
      </w:r>
    </w:p>
    <w:sdt>
      <w:sdtPr>
        <w:rPr>
          <w:rFonts w:ascii="Marianne Light" w:hAnsi="Marianne Light"/>
          <w:b w:val="0"/>
        </w:rPr>
        <w:alias w:val="indice de référence"/>
        <w:tag w:val="indice de référence"/>
        <w:id w:val="-524099797"/>
        <w:placeholder>
          <w:docPart w:val="CE82032A64AB4603BCF09B083673241D"/>
        </w:placeholder>
        <w15:color w:val="FF0000"/>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Content>
        <w:p w14:paraId="0055886C" w14:textId="77777777" w:rsidR="005234E5" w:rsidRDefault="005234E5" w:rsidP="005234E5">
          <w:pPr>
            <w:pStyle w:val="Paragraphedeliste"/>
            <w:numPr>
              <w:ilvl w:val="0"/>
              <w:numId w:val="7"/>
            </w:numPr>
            <w:spacing w:after="96"/>
            <w:jc w:val="both"/>
            <w:rPr>
              <w:rFonts w:ascii="Marianne Light" w:hAnsi="Marianne Light"/>
              <w:b w:val="0"/>
            </w:rPr>
          </w:pPr>
          <w:r>
            <w:rPr>
              <w:rFonts w:ascii="Marianne Light" w:hAnsi="Marianne Light"/>
              <w:b w:val="0"/>
            </w:rPr>
            <w:t>I(d-3) est la valeur de l’indice I au mois « d-3 », mois antérieur de 3 mois au mois de démarrage « d » des prestations ;</w:t>
          </w:r>
        </w:p>
      </w:sdtContent>
    </w:sdt>
    <w:p w14:paraId="6C5F37C0" w14:textId="77777777" w:rsidR="005234E5" w:rsidRPr="00F86193" w:rsidRDefault="005234E5" w:rsidP="005234E5">
      <w:pPr>
        <w:pStyle w:val="Paragraphedeliste"/>
        <w:numPr>
          <w:ilvl w:val="0"/>
          <w:numId w:val="7"/>
        </w:numPr>
        <w:spacing w:after="96"/>
        <w:jc w:val="both"/>
        <w:rPr>
          <w:rFonts w:ascii="Marianne Light" w:hAnsi="Marianne Light"/>
          <w:b w:val="0"/>
        </w:rPr>
      </w:pPr>
      <w:r>
        <w:rPr>
          <w:rFonts w:ascii="Marianne Light" w:hAnsi="Marianne Light"/>
          <w:b w:val="0"/>
        </w:rPr>
        <w:t>I0 est la valeur de l’indice</w:t>
      </w:r>
      <w:r w:rsidRPr="00F86193">
        <w:rPr>
          <w:rFonts w:ascii="Marianne Light" w:hAnsi="Marianne Light"/>
          <w:b w:val="0"/>
        </w:rPr>
        <w:t xml:space="preserve"> de référence au mois zéro M0.</w:t>
      </w:r>
    </w:p>
    <w:p w14:paraId="1BEABA83" w14:textId="772E1C0F" w:rsidR="005234E5" w:rsidRPr="00F86193" w:rsidRDefault="005234E5" w:rsidP="001E22B4">
      <w:pPr>
        <w:spacing w:after="96"/>
        <w:rPr>
          <w:rFonts w:ascii="Marianne Light" w:hAnsi="Marianne Light"/>
          <w:b w:val="0"/>
        </w:rPr>
      </w:pPr>
      <w:r w:rsidRPr="00F86193">
        <w:rPr>
          <w:rFonts w:ascii="Marianne Light" w:hAnsi="Marianne Light"/>
          <w:b w:val="0"/>
        </w:rPr>
        <w:t xml:space="preserve">Le coefficient </w:t>
      </w:r>
      <w:r w:rsidR="001E22B4">
        <w:rPr>
          <w:rFonts w:ascii="Marianne Light" w:hAnsi="Marianne Light"/>
        </w:rPr>
        <w:t>I(d-3)/I0</w:t>
      </w:r>
      <w:r w:rsidR="001E22B4" w:rsidRPr="00F86193">
        <w:rPr>
          <w:rFonts w:ascii="Marianne Light" w:hAnsi="Marianne Light"/>
          <w:b w:val="0"/>
        </w:rPr>
        <w:t xml:space="preserve"> </w:t>
      </w:r>
      <w:r w:rsidRPr="00F86193">
        <w:rPr>
          <w:rFonts w:ascii="Marianne Light" w:hAnsi="Marianne Light"/>
          <w:b w:val="0"/>
        </w:rPr>
        <w:t>est arrondi au millième supérieur.</w:t>
      </w:r>
    </w:p>
    <w:p w14:paraId="1701FBE6" w14:textId="6185ED5C" w:rsidR="005234E5" w:rsidRDefault="005234E5" w:rsidP="005234E5">
      <w:pPr>
        <w:spacing w:after="96"/>
        <w:jc w:val="both"/>
        <w:rPr>
          <w:rFonts w:ascii="Marianne Light" w:hAnsi="Marianne Light"/>
          <w:b w:val="0"/>
        </w:rPr>
      </w:pPr>
      <w:r w:rsidRPr="00F86193">
        <w:rPr>
          <w:rFonts w:ascii="Marianne Light" w:hAnsi="Marianne Light"/>
          <w:b w:val="0"/>
        </w:rPr>
        <w:t xml:space="preserve">Lorsqu’une </w:t>
      </w:r>
      <w:sdt>
        <w:sdtPr>
          <w:rPr>
            <w:rFonts w:ascii="Marianne Light" w:hAnsi="Marianne Light"/>
            <w:b w:val="0"/>
          </w:rPr>
          <w:alias w:val="actu/rev"/>
          <w:tag w:val="actu/rev"/>
          <w:id w:val="-168483787"/>
          <w:placeholder>
            <w:docPart w:val="0A86CED9459440A88FA717802915A1F0"/>
          </w:placeholder>
          <w15:color w:val="FF0000"/>
          <w:dropDownList>
            <w:listItem w:value="Choisissez un élément."/>
            <w:listItem w:displayText="actualisation" w:value="actualisation"/>
            <w:listItem w:displayText="révision" w:value="révision"/>
          </w:dropDownList>
        </w:sdtPr>
        <w:sdtContent>
          <w:r w:rsidR="00BE722E">
            <w:rPr>
              <w:rFonts w:ascii="Marianne Light" w:hAnsi="Marianne Light"/>
              <w:b w:val="0"/>
            </w:rPr>
            <w:t>actualisation</w:t>
          </w:r>
        </w:sdtContent>
      </w:sdt>
      <w:r>
        <w:rPr>
          <w:rFonts w:ascii="Marianne Light" w:hAnsi="Marianne Light"/>
          <w:b w:val="0"/>
        </w:rPr>
        <w:t xml:space="preserve"> </w:t>
      </w:r>
      <w:r w:rsidRPr="00F86193">
        <w:rPr>
          <w:rFonts w:ascii="Marianne Light" w:hAnsi="Marianne Light"/>
          <w:b w:val="0"/>
        </w:rPr>
        <w:t>est effectuée provisoirement en utilisant une valeur d’ind</w:t>
      </w:r>
      <w:r>
        <w:rPr>
          <w:rFonts w:ascii="Marianne Light" w:hAnsi="Marianne Light"/>
          <w:b w:val="0"/>
        </w:rPr>
        <w:t xml:space="preserve">ice </w:t>
      </w:r>
      <w:r w:rsidRPr="00F86193">
        <w:rPr>
          <w:rFonts w:ascii="Marianne Light" w:hAnsi="Marianne Light"/>
          <w:b w:val="0"/>
        </w:rPr>
        <w:t xml:space="preserve">antérieure à celle qui doit être appliquée, il n’est procédé à aucune autre </w:t>
      </w:r>
      <w:sdt>
        <w:sdtPr>
          <w:rPr>
            <w:rFonts w:ascii="Marianne Light" w:hAnsi="Marianne Light"/>
            <w:b w:val="0"/>
          </w:rPr>
          <w:alias w:val="actu/rev"/>
          <w:tag w:val="actu/rev"/>
          <w:id w:val="393860476"/>
          <w:placeholder>
            <w:docPart w:val="E117CE38941B44ACA365B0F0C6C804D3"/>
          </w:placeholder>
          <w15:color w:val="FF0000"/>
          <w:dropDownList>
            <w:listItem w:value="Choisissez un élément."/>
            <w:listItem w:displayText="actualisation" w:value="actualisation"/>
            <w:listItem w:displayText="révision" w:value="révision"/>
          </w:dropDownList>
        </w:sdtPr>
        <w:sdtContent>
          <w:r w:rsidR="001E22B4">
            <w:rPr>
              <w:rFonts w:ascii="Marianne Light" w:hAnsi="Marianne Light"/>
              <w:b w:val="0"/>
            </w:rPr>
            <w:t>actualisation</w:t>
          </w:r>
        </w:sdtContent>
      </w:sdt>
      <w:r w:rsidRPr="00F86193">
        <w:rPr>
          <w:rFonts w:ascii="Marianne Light" w:hAnsi="Marianne Light"/>
          <w:b w:val="0"/>
        </w:rPr>
        <w:t xml:space="preserve"> avant </w:t>
      </w:r>
      <w:sdt>
        <w:sdtPr>
          <w:rPr>
            <w:rFonts w:ascii="Marianne Light" w:hAnsi="Marianne Light"/>
            <w:b w:val="0"/>
          </w:rPr>
          <w:alias w:val="actu/rev"/>
          <w:tag w:val="actu/rev"/>
          <w:id w:val="-556550400"/>
          <w:placeholder>
            <w:docPart w:val="031373A0F8FD44418284DAE9646F9BA8"/>
          </w:placeholder>
          <w15:color w:val="FF0000"/>
          <w:dropDownList>
            <w:listItem w:value="Choisissez un élément."/>
            <w:listItem w:displayText="l'actualisation" w:value="l'actualisation"/>
            <w:listItem w:displayText="la révision" w:value="la révision"/>
          </w:dropDownList>
        </w:sdtPr>
        <w:sdtContent>
          <w:r w:rsidR="00BE722E">
            <w:rPr>
              <w:rFonts w:ascii="Marianne Light" w:hAnsi="Marianne Light"/>
              <w:b w:val="0"/>
            </w:rPr>
            <w:t>l'actualisation</w:t>
          </w:r>
        </w:sdtContent>
      </w:sdt>
      <w:r w:rsidR="00681628">
        <w:rPr>
          <w:rFonts w:ascii="Marianne Light" w:hAnsi="Marianne Light"/>
          <w:b w:val="0"/>
        </w:rPr>
        <w:t xml:space="preserve"> </w:t>
      </w:r>
      <w:r w:rsidRPr="00F86193">
        <w:rPr>
          <w:rFonts w:ascii="Marianne Light" w:hAnsi="Marianne Light"/>
          <w:b w:val="0"/>
        </w:rPr>
        <w:t>définitive, laquelle intervient lors du premier règlemen</w:t>
      </w:r>
      <w:r>
        <w:rPr>
          <w:rFonts w:ascii="Marianne Light" w:hAnsi="Marianne Light"/>
          <w:b w:val="0"/>
        </w:rPr>
        <w:t>t qui suit la parution de l’indice définitif</w:t>
      </w:r>
      <w:r w:rsidRPr="00F86193">
        <w:rPr>
          <w:rFonts w:ascii="Marianne Light" w:hAnsi="Marianne Light"/>
          <w:b w:val="0"/>
        </w:rPr>
        <w:t>.</w:t>
      </w:r>
    </w:p>
    <w:p w14:paraId="1FA12B27" w14:textId="77777777" w:rsidR="005B2EDF" w:rsidRPr="00FA38D1" w:rsidRDefault="005B2EDF" w:rsidP="00321AE1">
      <w:pPr>
        <w:spacing w:after="96"/>
        <w:jc w:val="both"/>
        <w:rPr>
          <w:rFonts w:ascii="Marianne Light" w:hAnsi="Marianne Light"/>
          <w:b w:val="0"/>
          <w:szCs w:val="20"/>
        </w:rPr>
      </w:pPr>
    </w:p>
    <w:p w14:paraId="0501306B" w14:textId="77777777" w:rsidR="005C15DB" w:rsidRPr="00FA38D1" w:rsidRDefault="004E4D04" w:rsidP="00D25D93">
      <w:pPr>
        <w:pStyle w:val="Titre2"/>
        <w:rPr>
          <w:szCs w:val="20"/>
        </w:rPr>
      </w:pPr>
      <w:bookmarkStart w:id="157" w:name="_Toc18920168"/>
      <w:bookmarkStart w:id="158" w:name="_Toc18927823"/>
      <w:bookmarkStart w:id="159" w:name="_Toc19709651"/>
      <w:bookmarkStart w:id="160" w:name="_Toc19709785"/>
      <w:bookmarkStart w:id="161" w:name="_Toc31968512"/>
      <w:bookmarkStart w:id="162" w:name="_Toc499907573"/>
      <w:bookmarkStart w:id="163" w:name="_Toc208846472"/>
      <w:bookmarkEnd w:id="157"/>
      <w:bookmarkEnd w:id="158"/>
      <w:bookmarkEnd w:id="159"/>
      <w:bookmarkEnd w:id="160"/>
      <w:bookmarkEnd w:id="161"/>
      <w:r w:rsidRPr="00FA38D1">
        <w:rPr>
          <w:szCs w:val="20"/>
        </w:rPr>
        <w:t>MODALITES DE PAIEMENTS</w:t>
      </w:r>
      <w:bookmarkEnd w:id="162"/>
      <w:bookmarkEnd w:id="163"/>
    </w:p>
    <w:p w14:paraId="5583B301" w14:textId="2EC575FF" w:rsidR="004E4D04" w:rsidRPr="00FA38D1" w:rsidRDefault="00681628" w:rsidP="00681628">
      <w:pPr>
        <w:widowControl/>
        <w:suppressAutoHyphens w:val="0"/>
        <w:spacing w:after="200" w:line="276" w:lineRule="auto"/>
        <w:textAlignment w:val="auto"/>
        <w:rPr>
          <w:rFonts w:ascii="Marianne Light" w:hAnsi="Marianne Light"/>
          <w:b w:val="0"/>
          <w:szCs w:val="20"/>
        </w:rPr>
      </w:pPr>
      <w:r w:rsidRPr="00F86193">
        <w:rPr>
          <w:rFonts w:ascii="Marianne Light" w:hAnsi="Marianne Light"/>
          <w:b w:val="0"/>
        </w:rPr>
        <w:t>Les prestations du c</w:t>
      </w:r>
      <w:r>
        <w:rPr>
          <w:rFonts w:ascii="Marianne Light" w:hAnsi="Marianne Light"/>
          <w:b w:val="0"/>
        </w:rPr>
        <w:t xml:space="preserve">ontrat sont réglées en un </w:t>
      </w:r>
      <w:r>
        <w:rPr>
          <w:rFonts w:ascii="Marianne Light" w:hAnsi="Marianne Light"/>
          <w:b w:val="0"/>
        </w:rPr>
        <w:t>deux</w:t>
      </w:r>
      <w:r>
        <w:rPr>
          <w:rFonts w:ascii="Marianne Light" w:hAnsi="Marianne Light"/>
          <w:b w:val="0"/>
        </w:rPr>
        <w:t xml:space="preserve"> paiement après validation du livrable </w:t>
      </w:r>
      <w:r>
        <w:rPr>
          <w:rFonts w:ascii="Marianne Light" w:hAnsi="Marianne Light"/>
          <w:b w:val="0"/>
        </w:rPr>
        <w:t xml:space="preserve">de chaque phase </w:t>
      </w:r>
      <w:r>
        <w:rPr>
          <w:rFonts w:ascii="Marianne Light" w:hAnsi="Marianne Light"/>
          <w:b w:val="0"/>
        </w:rPr>
        <w:t xml:space="preserve">par le pouvoir adjudicateur. </w:t>
      </w:r>
    </w:p>
    <w:p w14:paraId="38771870" w14:textId="77777777" w:rsidR="005C15DB" w:rsidRPr="00FA38D1" w:rsidRDefault="004E4D04" w:rsidP="00D25D93">
      <w:pPr>
        <w:pStyle w:val="Titre3"/>
        <w:rPr>
          <w:szCs w:val="20"/>
        </w:rPr>
      </w:pPr>
      <w:bookmarkStart w:id="164" w:name="_Toc499907574"/>
      <w:bookmarkStart w:id="165" w:name="_Toc208846473"/>
      <w:r w:rsidRPr="00FA38D1">
        <w:rPr>
          <w:szCs w:val="20"/>
        </w:rPr>
        <w:t>REPARTITION DES PAIEMENTS</w:t>
      </w:r>
      <w:bookmarkEnd w:id="164"/>
      <w:bookmarkEnd w:id="165"/>
    </w:p>
    <w:p w14:paraId="105E7133" w14:textId="77777777" w:rsidR="00681628" w:rsidRPr="00F86193" w:rsidRDefault="00681628" w:rsidP="0068162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14:paraId="12295891" w14:textId="77777777" w:rsidR="00681628" w:rsidRPr="00F86193" w:rsidRDefault="00681628" w:rsidP="0068162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Au titulaire du marché et à ses sous-traitants (en cas de sous-traitance déclarée lors de la remise de l’offre)</w:t>
      </w:r>
      <w:r w:rsidRPr="00F86193">
        <w:rPr>
          <w:rFonts w:ascii="Calibri" w:hAnsi="Calibri" w:cs="Calibri"/>
          <w:b w:val="0"/>
        </w:rPr>
        <w:t> </w:t>
      </w:r>
      <w:r w:rsidRPr="00F86193">
        <w:rPr>
          <w:rFonts w:ascii="Marianne Light" w:hAnsi="Marianne Light"/>
          <w:b w:val="0"/>
        </w:rPr>
        <w:t>;</w:t>
      </w:r>
    </w:p>
    <w:p w14:paraId="57377E81" w14:textId="77777777" w:rsidR="00681628" w:rsidRDefault="00681628" w:rsidP="0068162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14:paraId="50333E68" w14:textId="3C3AB4FB" w:rsidR="00863C80" w:rsidRPr="00681628" w:rsidRDefault="00863C80" w:rsidP="00681628">
      <w:pPr>
        <w:pStyle w:val="Titre4"/>
        <w:numPr>
          <w:ilvl w:val="0"/>
          <w:numId w:val="0"/>
        </w:numPr>
        <w:rPr>
          <w:rFonts w:ascii="Calibri" w:hAnsi="Calibri" w:cs="Calibri"/>
          <w:szCs w:val="20"/>
        </w:rPr>
      </w:pPr>
    </w:p>
    <w:p w14:paraId="0DBD0CB3" w14:textId="77777777" w:rsidR="005C15DB" w:rsidRPr="00FA38D1" w:rsidRDefault="004E4D04" w:rsidP="00D25D93">
      <w:pPr>
        <w:pStyle w:val="Titre3"/>
        <w:rPr>
          <w:szCs w:val="20"/>
        </w:rPr>
      </w:pPr>
      <w:bookmarkStart w:id="166" w:name="_Toc499907575"/>
      <w:bookmarkStart w:id="167" w:name="_Toc208846474"/>
      <w:r w:rsidRPr="00FA38D1">
        <w:rPr>
          <w:szCs w:val="20"/>
        </w:rPr>
        <w:t>MODE DE REGLEMENT</w:t>
      </w:r>
      <w:bookmarkEnd w:id="166"/>
      <w:bookmarkEnd w:id="167"/>
    </w:p>
    <w:p w14:paraId="1CBAD930" w14:textId="77777777" w:rsidR="00681628" w:rsidRPr="00F86193" w:rsidRDefault="00681628" w:rsidP="00681628">
      <w:pPr>
        <w:spacing w:after="96"/>
        <w:jc w:val="both"/>
        <w:rPr>
          <w:rFonts w:ascii="Marianne Light" w:hAnsi="Marianne Light"/>
          <w:b w:val="0"/>
        </w:rPr>
      </w:pPr>
      <w:r w:rsidRPr="00F86193">
        <w:rPr>
          <w:rFonts w:ascii="Marianne Light" w:hAnsi="Marianne Light"/>
          <w:b w:val="0"/>
        </w:rPr>
        <w:t xml:space="preserve">Le règlement des comptes est effectué conformément aux dispositions des articles 11 et 12 du CCAG-PI, </w:t>
      </w:r>
    </w:p>
    <w:p w14:paraId="472AD03E" w14:textId="77777777" w:rsidR="00681628" w:rsidRDefault="00681628" w:rsidP="00681628">
      <w:pPr>
        <w:spacing w:after="96"/>
        <w:jc w:val="both"/>
        <w:rPr>
          <w:rFonts w:ascii="Marianne Light" w:hAnsi="Marianne Light"/>
          <w:i/>
          <w:color w:val="FF0000"/>
        </w:rPr>
      </w:pPr>
      <w:r w:rsidRPr="00F86193">
        <w:rPr>
          <w:rFonts w:ascii="Marianne Light" w:hAnsi="Marianne Light"/>
          <w:b w:val="0"/>
        </w:rPr>
        <w:t xml:space="preserve">Pour le paiement des sous-traitants, il est fait application de l’article </w:t>
      </w:r>
      <w:r w:rsidRPr="000A7A98">
        <w:rPr>
          <w:rFonts w:ascii="Marianne Light" w:hAnsi="Marianne Light"/>
          <w:b w:val="0"/>
        </w:rPr>
        <w:t>L.2193-10 du Code la commande publique.</w:t>
      </w:r>
    </w:p>
    <w:p w14:paraId="5083B124" w14:textId="77777777" w:rsidR="00681628" w:rsidRPr="000A7A98" w:rsidRDefault="00681628" w:rsidP="00681628">
      <w:pPr>
        <w:spacing w:after="96"/>
        <w:jc w:val="both"/>
        <w:rPr>
          <w:rFonts w:ascii="Marianne Light" w:hAnsi="Marianne Light"/>
          <w:b w:val="0"/>
        </w:rPr>
      </w:pPr>
      <w:r w:rsidRPr="000A7A98">
        <w:rPr>
          <w:rFonts w:ascii="Marianne Light" w:hAnsi="Marianne Light"/>
          <w:b w:val="0"/>
        </w:rPr>
        <w:t>La gestion de</w:t>
      </w:r>
      <w:r>
        <w:rPr>
          <w:rFonts w:ascii="Marianne Light" w:hAnsi="Marianne Light"/>
          <w:b w:val="0"/>
        </w:rPr>
        <w:t>s paiements sera dématérialisée.</w:t>
      </w:r>
    </w:p>
    <w:p w14:paraId="672F8B04" w14:textId="77777777" w:rsidR="00681628" w:rsidRDefault="00681628" w:rsidP="00681628">
      <w:pPr>
        <w:spacing w:after="96"/>
        <w:jc w:val="both"/>
        <w:rPr>
          <w:rFonts w:ascii="Marianne Light" w:hAnsi="Marianne Light"/>
          <w:b w:val="0"/>
        </w:rPr>
      </w:pPr>
      <w:r w:rsidRPr="000A7A98">
        <w:rPr>
          <w:rFonts w:ascii="Marianne Light" w:hAnsi="Marianne Light"/>
          <w:b w:val="0"/>
        </w:rPr>
        <w:t xml:space="preserve">Le </w:t>
      </w:r>
      <w:r>
        <w:rPr>
          <w:rFonts w:ascii="Marianne Light" w:hAnsi="Marianne Light"/>
          <w:b w:val="0"/>
        </w:rPr>
        <w:t>titulaire</w:t>
      </w:r>
      <w:r w:rsidRPr="000A7A98">
        <w:rPr>
          <w:rFonts w:ascii="Marianne Light" w:hAnsi="Marianne Light"/>
          <w:b w:val="0"/>
        </w:rPr>
        <w:t xml:space="preserve"> présente </w:t>
      </w:r>
      <w:r>
        <w:rPr>
          <w:rFonts w:ascii="Marianne Light" w:hAnsi="Marianne Light"/>
          <w:b w:val="0"/>
        </w:rPr>
        <w:t>sa facture</w:t>
      </w:r>
      <w:r w:rsidRPr="000A7A98">
        <w:rPr>
          <w:rFonts w:ascii="Marianne Light" w:hAnsi="Marianne Light"/>
          <w:b w:val="0"/>
        </w:rPr>
        <w:t>, ainsi que les factures de ses sous-traitants agré</w:t>
      </w:r>
      <w:r>
        <w:rPr>
          <w:rFonts w:ascii="Marianne Light" w:hAnsi="Marianne Light"/>
          <w:b w:val="0"/>
        </w:rPr>
        <w:t xml:space="preserve">és et admis </w:t>
      </w:r>
      <w:r>
        <w:rPr>
          <w:rFonts w:ascii="Marianne Light" w:hAnsi="Marianne Light"/>
          <w:b w:val="0"/>
        </w:rPr>
        <w:br/>
        <w:t xml:space="preserve">au paiement direct aux adresses suivantes : </w:t>
      </w:r>
    </w:p>
    <w:p w14:paraId="25F50999" w14:textId="77777777" w:rsidR="00681628" w:rsidRDefault="00681628" w:rsidP="00681628">
      <w:pPr>
        <w:spacing w:after="96"/>
        <w:jc w:val="both"/>
        <w:rPr>
          <w:rFonts w:ascii="Marianne Light" w:hAnsi="Marianne Light"/>
          <w:b w:val="0"/>
        </w:rPr>
      </w:pPr>
      <w:hyperlink r:id="rId12" w:history="1">
        <w:r w:rsidRPr="003B6A04">
          <w:rPr>
            <w:rStyle w:val="Lienhypertexte"/>
            <w:rFonts w:ascii="Marianne Light" w:hAnsi="Marianne Light"/>
            <w:b w:val="0"/>
          </w:rPr>
          <w:t>aymerique.chatellier@interieur.gouv.fr</w:t>
        </w:r>
      </w:hyperlink>
      <w:r>
        <w:rPr>
          <w:rFonts w:ascii="Marianne Light" w:hAnsi="Marianne Light"/>
          <w:b w:val="0"/>
        </w:rPr>
        <w:t xml:space="preserve"> et </w:t>
      </w:r>
      <w:hyperlink r:id="rId13" w:history="1">
        <w:r w:rsidRPr="003B6A04">
          <w:rPr>
            <w:rStyle w:val="Lienhypertexte"/>
            <w:rFonts w:ascii="Marianne Light" w:hAnsi="Marianne Light"/>
            <w:b w:val="0"/>
          </w:rPr>
          <w:t>pp-die-sdc-bmo1-admin@interieur.gouv.fr</w:t>
        </w:r>
      </w:hyperlink>
    </w:p>
    <w:p w14:paraId="447DF0B3" w14:textId="77777777" w:rsidR="00681628" w:rsidRPr="000A7A98" w:rsidRDefault="00681628" w:rsidP="00681628">
      <w:pPr>
        <w:spacing w:after="96"/>
        <w:jc w:val="both"/>
        <w:rPr>
          <w:rFonts w:ascii="Marianne Light" w:hAnsi="Marianne Light"/>
          <w:b w:val="0"/>
        </w:rPr>
      </w:pPr>
    </w:p>
    <w:p w14:paraId="2E87CCC2" w14:textId="77777777" w:rsidR="00681628" w:rsidRPr="00A61394" w:rsidRDefault="00681628" w:rsidP="00681628">
      <w:pPr>
        <w:spacing w:after="96"/>
        <w:jc w:val="both"/>
        <w:rPr>
          <w:rFonts w:ascii="Marianne Light" w:hAnsi="Marianne Light"/>
          <w:b w:val="0"/>
        </w:rPr>
      </w:pPr>
      <w:r w:rsidRPr="000A7A98">
        <w:rPr>
          <w:rFonts w:ascii="Marianne Light" w:hAnsi="Marianne Light"/>
          <w:b w:val="0"/>
        </w:rPr>
        <w:t xml:space="preserve">Le </w:t>
      </w:r>
      <w:r>
        <w:rPr>
          <w:rFonts w:ascii="Marianne Light" w:hAnsi="Marianne Light"/>
          <w:b w:val="0"/>
        </w:rPr>
        <w:t>titulaire</w:t>
      </w:r>
      <w:r w:rsidRPr="000A7A98">
        <w:rPr>
          <w:rFonts w:ascii="Marianne Light" w:hAnsi="Marianne Light"/>
          <w:b w:val="0"/>
        </w:rPr>
        <w:t xml:space="preserve"> devra </w:t>
      </w:r>
      <w:r>
        <w:rPr>
          <w:rFonts w:ascii="Marianne Light" w:hAnsi="Marianne Light"/>
          <w:b w:val="0"/>
        </w:rPr>
        <w:t xml:space="preserve">après validation du maitre d’ouvrage </w:t>
      </w:r>
      <w:r w:rsidRPr="000A7A98">
        <w:rPr>
          <w:rFonts w:ascii="Marianne Light" w:hAnsi="Marianne Light"/>
          <w:b w:val="0"/>
        </w:rPr>
        <w:t>dépo</w:t>
      </w:r>
      <w:r>
        <w:rPr>
          <w:rFonts w:ascii="Marianne Light" w:hAnsi="Marianne Light"/>
          <w:b w:val="0"/>
        </w:rPr>
        <w:t xml:space="preserve">ser sa facture </w:t>
      </w:r>
      <w:r w:rsidRPr="00A61394">
        <w:rPr>
          <w:rFonts w:ascii="Marianne Light" w:hAnsi="Marianne Light"/>
          <w:b w:val="0"/>
        </w:rPr>
        <w:t>directement sur le portail CHORUS PRO</w:t>
      </w:r>
      <w:r>
        <w:rPr>
          <w:rFonts w:ascii="Marianne Light" w:hAnsi="Marianne Light"/>
          <w:b w:val="0"/>
        </w:rPr>
        <w:t xml:space="preserve"> ;</w:t>
      </w:r>
    </w:p>
    <w:p w14:paraId="2AC6FE21" w14:textId="77777777" w:rsidR="00681628" w:rsidRPr="000A7A98" w:rsidRDefault="00681628" w:rsidP="00681628">
      <w:pPr>
        <w:spacing w:after="96"/>
        <w:jc w:val="both"/>
        <w:rPr>
          <w:rFonts w:ascii="Marianne Light" w:hAnsi="Marianne Light"/>
          <w:b w:val="0"/>
        </w:rPr>
      </w:pPr>
      <w:r w:rsidRPr="000A7A98">
        <w:rPr>
          <w:rFonts w:ascii="Marianne Light" w:hAnsi="Marianne Light"/>
          <w:b w:val="0"/>
        </w:rPr>
        <w:t xml:space="preserve">Les factures sont établies par le </w:t>
      </w:r>
      <w:r>
        <w:rPr>
          <w:rFonts w:ascii="Marianne Light" w:hAnsi="Marianne Light"/>
          <w:b w:val="0"/>
        </w:rPr>
        <w:t>titulaire</w:t>
      </w:r>
      <w:r w:rsidRPr="000A7A98">
        <w:rPr>
          <w:rFonts w:ascii="Marianne Light" w:hAnsi="Marianne Light"/>
          <w:b w:val="0"/>
        </w:rPr>
        <w:t xml:space="preserve"> en langue française et portent au mo</w:t>
      </w:r>
      <w:r>
        <w:rPr>
          <w:rFonts w:ascii="Marianne Light" w:hAnsi="Marianne Light"/>
          <w:b w:val="0"/>
        </w:rPr>
        <w:t>ins les indications suivantes</w:t>
      </w:r>
      <w:r>
        <w:rPr>
          <w:rFonts w:ascii="Calibri" w:hAnsi="Calibri" w:cs="Calibri"/>
          <w:b w:val="0"/>
        </w:rPr>
        <w:t> </w:t>
      </w:r>
      <w:r>
        <w:rPr>
          <w:rFonts w:ascii="Marianne Light" w:hAnsi="Marianne Light"/>
          <w:b w:val="0"/>
        </w:rPr>
        <w:t>:</w:t>
      </w:r>
    </w:p>
    <w:p w14:paraId="2F0FEEB0"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L’identification du maître d’œuvre : rai</w:t>
      </w:r>
      <w:r>
        <w:rPr>
          <w:rFonts w:ascii="Marianne Light" w:hAnsi="Marianne Light"/>
          <w:b w:val="0"/>
        </w:rPr>
        <w:t>son sociale, adresse et SIRET</w:t>
      </w:r>
      <w:r>
        <w:rPr>
          <w:rFonts w:ascii="Calibri" w:hAnsi="Calibri" w:cs="Calibri"/>
          <w:b w:val="0"/>
        </w:rPr>
        <w:t> </w:t>
      </w:r>
      <w:r>
        <w:rPr>
          <w:rFonts w:ascii="Marianne Light" w:hAnsi="Marianne Light"/>
          <w:b w:val="0"/>
        </w:rPr>
        <w:t>;</w:t>
      </w:r>
    </w:p>
    <w:p w14:paraId="1144A058"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La date d’émission de la</w:t>
      </w:r>
      <w:r>
        <w:rPr>
          <w:rFonts w:ascii="Marianne Light" w:hAnsi="Marianne Light"/>
          <w:b w:val="0"/>
        </w:rPr>
        <w:t xml:space="preserve"> facture et numéro de facture</w:t>
      </w:r>
      <w:r>
        <w:rPr>
          <w:rFonts w:ascii="Calibri" w:hAnsi="Calibri" w:cs="Calibri"/>
          <w:b w:val="0"/>
        </w:rPr>
        <w:t> </w:t>
      </w:r>
      <w:r>
        <w:rPr>
          <w:rFonts w:ascii="Marianne Light" w:hAnsi="Marianne Light"/>
          <w:b w:val="0"/>
        </w:rPr>
        <w:t>;</w:t>
      </w:r>
    </w:p>
    <w:p w14:paraId="10C8119C" w14:textId="77777777" w:rsidR="00681628"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Le service bénéficiaire de la pr</w:t>
      </w:r>
      <w:r>
        <w:rPr>
          <w:rFonts w:ascii="Marianne Light" w:hAnsi="Marianne Light"/>
          <w:b w:val="0"/>
        </w:rPr>
        <w:t>estation service prescripteur</w:t>
      </w:r>
      <w:r>
        <w:rPr>
          <w:rFonts w:ascii="Calibri" w:hAnsi="Calibri" w:cs="Calibri"/>
          <w:b w:val="0"/>
        </w:rPr>
        <w:t> </w:t>
      </w:r>
      <w:r>
        <w:rPr>
          <w:rFonts w:ascii="Marianne Light" w:hAnsi="Marianne Light"/>
          <w:b w:val="0"/>
        </w:rPr>
        <w:t>;</w:t>
      </w:r>
    </w:p>
    <w:p w14:paraId="665845A4"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Le numéro de référen</w:t>
      </w:r>
      <w:r>
        <w:rPr>
          <w:rFonts w:ascii="Marianne Light" w:hAnsi="Marianne Light"/>
          <w:b w:val="0"/>
        </w:rPr>
        <w:t>ce et date du bon de commande</w:t>
      </w:r>
      <w:r>
        <w:rPr>
          <w:rFonts w:ascii="Calibri" w:hAnsi="Calibri" w:cs="Calibri"/>
          <w:b w:val="0"/>
        </w:rPr>
        <w:t> </w:t>
      </w:r>
      <w:r>
        <w:rPr>
          <w:rFonts w:ascii="Marianne Light" w:hAnsi="Marianne Light"/>
          <w:b w:val="0"/>
        </w:rPr>
        <w:t>;</w:t>
      </w:r>
    </w:p>
    <w:p w14:paraId="637498B7"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w:t>
      </w:r>
      <w:r>
        <w:rPr>
          <w:rFonts w:ascii="Marianne Light" w:hAnsi="Marianne Light"/>
          <w:b w:val="0"/>
        </w:rPr>
        <w:t>a désignation des prestations</w:t>
      </w:r>
      <w:r>
        <w:rPr>
          <w:rFonts w:ascii="Calibri" w:hAnsi="Calibri" w:cs="Calibri"/>
          <w:b w:val="0"/>
        </w:rPr>
        <w:t> </w:t>
      </w:r>
      <w:r>
        <w:rPr>
          <w:rFonts w:ascii="Marianne Light" w:hAnsi="Marianne Light"/>
          <w:b w:val="0"/>
        </w:rPr>
        <w:t>;</w:t>
      </w:r>
    </w:p>
    <w:p w14:paraId="0B139327" w14:textId="77777777" w:rsidR="00681628" w:rsidRPr="00A61394" w:rsidRDefault="00681628" w:rsidP="00681628">
      <w:pPr>
        <w:pStyle w:val="Paragraphedeliste"/>
        <w:numPr>
          <w:ilvl w:val="0"/>
          <w:numId w:val="21"/>
        </w:numPr>
        <w:spacing w:after="96"/>
        <w:jc w:val="both"/>
        <w:rPr>
          <w:rFonts w:ascii="Marianne Light" w:hAnsi="Marianne Light"/>
          <w:b w:val="0"/>
        </w:rPr>
      </w:pPr>
      <w:r>
        <w:rPr>
          <w:rFonts w:ascii="Marianne Light" w:hAnsi="Marianne Light"/>
          <w:b w:val="0"/>
        </w:rPr>
        <w:t>Le décompte des sommes dues</w:t>
      </w:r>
      <w:r>
        <w:rPr>
          <w:rFonts w:ascii="Calibri" w:hAnsi="Calibri" w:cs="Calibri"/>
          <w:b w:val="0"/>
        </w:rPr>
        <w:t> </w:t>
      </w:r>
      <w:r>
        <w:rPr>
          <w:rFonts w:ascii="Marianne Light" w:hAnsi="Marianne Light"/>
          <w:b w:val="0"/>
        </w:rPr>
        <w:t>;</w:t>
      </w:r>
    </w:p>
    <w:p w14:paraId="0900FD83"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La nature des prestations</w:t>
      </w:r>
      <w:r>
        <w:rPr>
          <w:rFonts w:ascii="Calibri" w:hAnsi="Calibri" w:cs="Calibri"/>
          <w:b w:val="0"/>
        </w:rPr>
        <w:t> </w:t>
      </w:r>
      <w:r>
        <w:rPr>
          <w:rFonts w:ascii="Marianne Light" w:hAnsi="Marianne Light"/>
          <w:b w:val="0"/>
        </w:rPr>
        <w:t>;</w:t>
      </w:r>
    </w:p>
    <w:p w14:paraId="060A42DD" w14:textId="77777777" w:rsidR="00681628" w:rsidRPr="00A61394" w:rsidRDefault="00681628" w:rsidP="00681628">
      <w:pPr>
        <w:pStyle w:val="Paragraphedeliste"/>
        <w:numPr>
          <w:ilvl w:val="0"/>
          <w:numId w:val="21"/>
        </w:numPr>
        <w:spacing w:after="96"/>
        <w:jc w:val="both"/>
        <w:rPr>
          <w:rFonts w:ascii="Marianne Light" w:hAnsi="Marianne Light"/>
          <w:b w:val="0"/>
        </w:rPr>
      </w:pPr>
      <w:r w:rsidRPr="00A61394">
        <w:rPr>
          <w:rFonts w:ascii="Marianne Light" w:hAnsi="Marianne Light"/>
          <w:b w:val="0"/>
        </w:rPr>
        <w:t>Le prix de base hors révision et hors taxes, le monta</w:t>
      </w:r>
      <w:r>
        <w:rPr>
          <w:rFonts w:ascii="Marianne Light" w:hAnsi="Marianne Light"/>
          <w:b w:val="0"/>
        </w:rPr>
        <w:t>nt de la TVA et le montant TTC.</w:t>
      </w:r>
    </w:p>
    <w:p w14:paraId="52B3DB92" w14:textId="4CD02878" w:rsidR="00681628" w:rsidRDefault="00681628" w:rsidP="00681628">
      <w:pPr>
        <w:spacing w:after="96"/>
        <w:jc w:val="both"/>
        <w:rPr>
          <w:rFonts w:ascii="Marianne Light" w:hAnsi="Marianne Light"/>
          <w:b w:val="0"/>
        </w:rPr>
      </w:pPr>
      <w:r w:rsidRPr="000A7A98">
        <w:rPr>
          <w:rFonts w:ascii="Marianne Light" w:hAnsi="Marianne Light"/>
          <w:b w:val="0"/>
        </w:rPr>
        <w:t>La date de réception de la facture par le maître d’ouvrage ne peut en aucun cas être antérieure au service fait.</w:t>
      </w:r>
    </w:p>
    <w:p w14:paraId="68AD5291" w14:textId="77777777" w:rsidR="00681628" w:rsidRPr="000A7A98" w:rsidRDefault="00681628" w:rsidP="00681628">
      <w:pPr>
        <w:spacing w:after="96"/>
        <w:jc w:val="both"/>
        <w:rPr>
          <w:rFonts w:ascii="Marianne Light" w:hAnsi="Marianne Light"/>
          <w:b w:val="0"/>
        </w:rPr>
      </w:pPr>
    </w:p>
    <w:p w14:paraId="58FB4E39" w14:textId="77777777" w:rsidR="00681628" w:rsidRPr="000A7A98" w:rsidRDefault="00681628" w:rsidP="00681628">
      <w:pPr>
        <w:spacing w:after="96"/>
        <w:jc w:val="both"/>
        <w:rPr>
          <w:rFonts w:ascii="Marianne Light" w:hAnsi="Marianne Light"/>
          <w:b w:val="0"/>
        </w:rPr>
      </w:pPr>
      <w:r w:rsidRPr="000A7A98">
        <w:rPr>
          <w:rFonts w:ascii="Marianne Light" w:hAnsi="Marianne Light"/>
          <w:b w:val="0"/>
        </w:rPr>
        <w:t xml:space="preserve">L’attention du </w:t>
      </w:r>
      <w:r>
        <w:rPr>
          <w:rFonts w:ascii="Marianne Light" w:hAnsi="Marianne Light"/>
          <w:b w:val="0"/>
        </w:rPr>
        <w:t>titulaire</w:t>
      </w:r>
      <w:r w:rsidRPr="000A7A98">
        <w:rPr>
          <w:rFonts w:ascii="Marianne Light" w:hAnsi="Marianne Light"/>
          <w:b w:val="0"/>
        </w:rPr>
        <w:t xml:space="preserve"> est attirée sur le fait que toute facture qui ne sera pas présentée dans les formes fixées lui sera retournée, le délai global de paiement </w:t>
      </w:r>
      <w:r>
        <w:rPr>
          <w:rFonts w:ascii="Marianne Light" w:hAnsi="Marianne Light"/>
          <w:b w:val="0"/>
        </w:rPr>
        <w:t>étant alors interrompu.</w:t>
      </w:r>
    </w:p>
    <w:p w14:paraId="3BF4C6E9" w14:textId="7B729C85" w:rsidR="00681628" w:rsidRDefault="00681628" w:rsidP="00681628">
      <w:pPr>
        <w:spacing w:after="96"/>
        <w:jc w:val="both"/>
        <w:rPr>
          <w:rFonts w:ascii="Marianne Light" w:hAnsi="Marianne Light"/>
          <w:b w:val="0"/>
        </w:rPr>
      </w:pPr>
      <w:r w:rsidRPr="000A7A98">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14:paraId="76EB9D96" w14:textId="77777777" w:rsidR="00681628" w:rsidRPr="000A7A98" w:rsidRDefault="00681628" w:rsidP="00681628">
      <w:pPr>
        <w:spacing w:after="96"/>
        <w:jc w:val="both"/>
        <w:rPr>
          <w:rFonts w:ascii="Marianne Light" w:hAnsi="Marianne Light"/>
          <w:b w:val="0"/>
        </w:rPr>
      </w:pPr>
    </w:p>
    <w:p w14:paraId="2D5E093F" w14:textId="77777777" w:rsidR="005C15DB" w:rsidRPr="00FA38D1" w:rsidRDefault="004E4D04" w:rsidP="00D25D93">
      <w:pPr>
        <w:pStyle w:val="Titre3"/>
        <w:rPr>
          <w:szCs w:val="20"/>
        </w:rPr>
      </w:pPr>
      <w:bookmarkStart w:id="168" w:name="_Toc499907576"/>
      <w:bookmarkStart w:id="169" w:name="_Toc208846475"/>
      <w:r w:rsidRPr="00FA38D1">
        <w:rPr>
          <w:szCs w:val="20"/>
        </w:rPr>
        <w:t>DELAI DE PAIEMENT</w:t>
      </w:r>
      <w:bookmarkEnd w:id="168"/>
      <w:bookmarkEnd w:id="169"/>
    </w:p>
    <w:p w14:paraId="0B957654" w14:textId="77777777" w:rsidR="00207AE4" w:rsidRPr="00FA38D1" w:rsidRDefault="00207AE4" w:rsidP="007A6D87">
      <w:pPr>
        <w:spacing w:after="96"/>
        <w:jc w:val="both"/>
        <w:rPr>
          <w:rFonts w:ascii="Marianne Light" w:hAnsi="Marianne Light"/>
          <w:b w:val="0"/>
          <w:szCs w:val="20"/>
        </w:rPr>
      </w:pPr>
      <w:r w:rsidRPr="00FA38D1">
        <w:rPr>
          <w:rFonts w:ascii="Marianne Light" w:hAnsi="Marianne Light"/>
          <w:b w:val="0"/>
          <w:szCs w:val="20"/>
        </w:rPr>
        <w:t>Le délai de paiement est de 30 jours à compter de la réception de la demande de paiement ou du service fait si celui-ci est postérieur à la date de réception de la demande de paiement.</w:t>
      </w:r>
    </w:p>
    <w:p w14:paraId="7FE93014" w14:textId="77777777" w:rsidR="00207AE4" w:rsidRPr="00FA38D1" w:rsidRDefault="00207AE4" w:rsidP="00207AE4">
      <w:pPr>
        <w:spacing w:after="96"/>
        <w:jc w:val="both"/>
        <w:rPr>
          <w:rFonts w:ascii="Marianne Light" w:hAnsi="Marianne Light"/>
          <w:b w:val="0"/>
          <w:szCs w:val="20"/>
        </w:rPr>
      </w:pPr>
      <w:r w:rsidRPr="00FA38D1">
        <w:rPr>
          <w:rFonts w:ascii="Marianne Light" w:hAnsi="Marianne Light"/>
          <w:b w:val="0"/>
          <w:szCs w:val="20"/>
        </w:rPr>
        <w:t>En cas de dépassement du délai de paiement, des intérêts moratoires sont versés au titulaire, calculés par application de la formule suivante</w:t>
      </w:r>
      <w:r w:rsidRPr="00FA38D1">
        <w:rPr>
          <w:rFonts w:ascii="Calibri" w:hAnsi="Calibri" w:cs="Calibri"/>
          <w:b w:val="0"/>
          <w:szCs w:val="20"/>
        </w:rPr>
        <w:t> </w:t>
      </w:r>
      <w:r w:rsidRPr="00FA38D1">
        <w:rPr>
          <w:rFonts w:ascii="Marianne Light" w:hAnsi="Marianne Light"/>
          <w:b w:val="0"/>
          <w:szCs w:val="20"/>
        </w:rPr>
        <w:t>:</w:t>
      </w:r>
    </w:p>
    <w:p w14:paraId="2FE67EFB" w14:textId="77777777" w:rsidR="00207AE4" w:rsidRPr="00FA38D1" w:rsidRDefault="00207AE4" w:rsidP="00207AE4">
      <w:pPr>
        <w:spacing w:after="96"/>
        <w:jc w:val="both"/>
        <w:rPr>
          <w:rFonts w:ascii="Marianne Light" w:hAnsi="Marianne Light"/>
          <w:b w:val="0"/>
          <w:szCs w:val="20"/>
        </w:rPr>
      </w:pPr>
      <m:oMathPara>
        <m:oMath>
          <m:r>
            <m:rPr>
              <m:sty m:val="bi"/>
            </m:rPr>
            <w:rPr>
              <w:rFonts w:ascii="Cambria Math" w:hAnsi="Cambria Math"/>
              <w:szCs w:val="20"/>
            </w:rPr>
            <m:t xml:space="preserve">Im=Mx </m:t>
          </m:r>
          <m:f>
            <m:fPr>
              <m:ctrlPr>
                <w:rPr>
                  <w:rFonts w:ascii="Cambria Math" w:hAnsi="Cambria Math"/>
                  <w:b w:val="0"/>
                  <w:i/>
                  <w:szCs w:val="20"/>
                </w:rPr>
              </m:ctrlPr>
            </m:fPr>
            <m:num>
              <m:r>
                <m:rPr>
                  <m:sty m:val="bi"/>
                </m:rPr>
                <w:rPr>
                  <w:rFonts w:ascii="Cambria Math" w:hAnsi="Cambria Math"/>
                  <w:szCs w:val="20"/>
                </w:rPr>
                <m:t>J</m:t>
              </m:r>
            </m:num>
            <m:den>
              <m:r>
                <m:rPr>
                  <m:sty m:val="bi"/>
                </m:rPr>
                <w:rPr>
                  <w:rFonts w:ascii="Cambria Math" w:hAnsi="Cambria Math"/>
                  <w:szCs w:val="20"/>
                </w:rPr>
                <m:t>365</m:t>
              </m:r>
            </m:den>
          </m:f>
          <m:r>
            <m:rPr>
              <m:sty m:val="bi"/>
            </m:rPr>
            <w:rPr>
              <w:rFonts w:ascii="Cambria Math" w:hAnsi="Cambria Math"/>
              <w:szCs w:val="20"/>
            </w:rPr>
            <m:t>x Taux Im+F</m:t>
          </m:r>
        </m:oMath>
      </m:oMathPara>
    </w:p>
    <w:p w14:paraId="38A225A5" w14:textId="77777777" w:rsidR="00207AE4" w:rsidRPr="00FA38D1" w:rsidRDefault="00207AE4" w:rsidP="00207AE4">
      <w:pPr>
        <w:spacing w:after="96"/>
        <w:jc w:val="both"/>
        <w:rPr>
          <w:rFonts w:ascii="Marianne Light" w:hAnsi="Marianne Light"/>
          <w:b w:val="0"/>
          <w:szCs w:val="20"/>
        </w:rPr>
      </w:pPr>
      <w:r w:rsidRPr="00FA38D1">
        <w:rPr>
          <w:rFonts w:ascii="Marianne Light" w:hAnsi="Marianne Light"/>
          <w:b w:val="0"/>
          <w:szCs w:val="20"/>
        </w:rPr>
        <w:t>Dans laquelle</w:t>
      </w:r>
      <w:r w:rsidRPr="00FA38D1">
        <w:rPr>
          <w:rFonts w:ascii="Calibri" w:hAnsi="Calibri" w:cs="Calibri"/>
          <w:b w:val="0"/>
          <w:szCs w:val="20"/>
        </w:rPr>
        <w:t> </w:t>
      </w:r>
      <w:r w:rsidRPr="00FA38D1">
        <w:rPr>
          <w:rFonts w:ascii="Marianne Light" w:hAnsi="Marianne Light"/>
          <w:b w:val="0"/>
          <w:szCs w:val="20"/>
        </w:rPr>
        <w:t>:</w:t>
      </w:r>
    </w:p>
    <w:p w14:paraId="3F8B0934" w14:textId="77777777" w:rsidR="00207AE4" w:rsidRPr="00FA38D1" w:rsidRDefault="00207AE4" w:rsidP="0049177E">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Im</w:t>
      </w:r>
      <w:r w:rsidRPr="00FA38D1">
        <w:rPr>
          <w:rFonts w:ascii="Calibri" w:hAnsi="Calibri" w:cs="Calibri"/>
          <w:b w:val="0"/>
          <w:szCs w:val="20"/>
        </w:rPr>
        <w:t> </w:t>
      </w:r>
      <w:r w:rsidRPr="00FA38D1">
        <w:rPr>
          <w:rFonts w:ascii="Marianne Light" w:hAnsi="Marianne Light"/>
          <w:b w:val="0"/>
          <w:szCs w:val="20"/>
        </w:rPr>
        <w:t>: montant des int</w:t>
      </w:r>
      <w:r w:rsidRPr="00FA38D1">
        <w:rPr>
          <w:rFonts w:ascii="Marianne Light" w:hAnsi="Marianne Light" w:cs="Marianne"/>
          <w:b w:val="0"/>
          <w:szCs w:val="20"/>
        </w:rPr>
        <w:t>é</w:t>
      </w:r>
      <w:r w:rsidRPr="00FA38D1">
        <w:rPr>
          <w:rFonts w:ascii="Marianne Light" w:hAnsi="Marianne Light"/>
          <w:b w:val="0"/>
          <w:szCs w:val="20"/>
        </w:rPr>
        <w:t>r</w:t>
      </w:r>
      <w:r w:rsidRPr="00FA38D1">
        <w:rPr>
          <w:rFonts w:ascii="Marianne Light" w:hAnsi="Marianne Light" w:cs="Marianne"/>
          <w:b w:val="0"/>
          <w:szCs w:val="20"/>
        </w:rPr>
        <w:t>ê</w:t>
      </w:r>
      <w:r w:rsidRPr="00FA38D1">
        <w:rPr>
          <w:rFonts w:ascii="Marianne Light" w:hAnsi="Marianne Light"/>
          <w:b w:val="0"/>
          <w:szCs w:val="20"/>
        </w:rPr>
        <w:t>ts moratoires</w:t>
      </w:r>
    </w:p>
    <w:p w14:paraId="53ECD6B2" w14:textId="77777777" w:rsidR="00207AE4" w:rsidRPr="00FA38D1" w:rsidRDefault="00207AE4" w:rsidP="0049177E">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M</w:t>
      </w:r>
      <w:r w:rsidRPr="00FA38D1">
        <w:rPr>
          <w:rFonts w:ascii="Calibri" w:hAnsi="Calibri" w:cs="Calibri"/>
          <w:b w:val="0"/>
          <w:szCs w:val="20"/>
        </w:rPr>
        <w:t> </w:t>
      </w:r>
      <w:r w:rsidRPr="00FA38D1">
        <w:rPr>
          <w:rFonts w:ascii="Marianne Light" w:hAnsi="Marianne Light"/>
          <w:b w:val="0"/>
          <w:szCs w:val="20"/>
        </w:rPr>
        <w:t>: montant TTC de la demande de paiement</w:t>
      </w:r>
    </w:p>
    <w:p w14:paraId="3FF55D74" w14:textId="77777777" w:rsidR="00207AE4" w:rsidRPr="00FA38D1" w:rsidRDefault="00207AE4" w:rsidP="0049177E">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Taux Im</w:t>
      </w:r>
      <w:r w:rsidRPr="00FA38D1">
        <w:rPr>
          <w:rFonts w:ascii="Calibri" w:hAnsi="Calibri" w:cs="Calibri"/>
          <w:b w:val="0"/>
          <w:szCs w:val="20"/>
        </w:rPr>
        <w:t> </w:t>
      </w:r>
      <w:r w:rsidRPr="00FA38D1">
        <w:rPr>
          <w:rFonts w:ascii="Marianne Light" w:hAnsi="Marianne Light"/>
          <w:b w:val="0"/>
          <w:szCs w:val="20"/>
        </w:rPr>
        <w:t>: taux de la Banque Centrale Européenne en vigueur majoré de 8 points</w:t>
      </w:r>
    </w:p>
    <w:p w14:paraId="430F0F78" w14:textId="77777777" w:rsidR="00207AE4" w:rsidRPr="00FA38D1" w:rsidRDefault="00207AE4" w:rsidP="0049177E">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J</w:t>
      </w:r>
      <w:r w:rsidRPr="00FA38D1">
        <w:rPr>
          <w:rFonts w:ascii="Calibri" w:hAnsi="Calibri" w:cs="Calibri"/>
          <w:b w:val="0"/>
          <w:szCs w:val="20"/>
        </w:rPr>
        <w:t> </w:t>
      </w:r>
      <w:r w:rsidRPr="00FA38D1">
        <w:rPr>
          <w:rFonts w:ascii="Marianne Light" w:hAnsi="Marianne Light"/>
          <w:b w:val="0"/>
          <w:szCs w:val="20"/>
        </w:rPr>
        <w:t>: nombre de jours calendaires entre la date limite et la date r</w:t>
      </w:r>
      <w:r w:rsidRPr="00FA38D1">
        <w:rPr>
          <w:rFonts w:ascii="Marianne Light" w:hAnsi="Marianne Light" w:cs="Marianne"/>
          <w:b w:val="0"/>
          <w:szCs w:val="20"/>
        </w:rPr>
        <w:t>é</w:t>
      </w:r>
      <w:r w:rsidRPr="00FA38D1">
        <w:rPr>
          <w:rFonts w:ascii="Marianne Light" w:hAnsi="Marianne Light"/>
          <w:b w:val="0"/>
          <w:szCs w:val="20"/>
        </w:rPr>
        <w:t>elle de paiement</w:t>
      </w:r>
    </w:p>
    <w:p w14:paraId="3B67C6D6" w14:textId="30497CBB" w:rsidR="000A7A98" w:rsidRPr="00681628" w:rsidRDefault="00207AE4" w:rsidP="00CF28AB">
      <w:pPr>
        <w:pStyle w:val="Paragraphedeliste"/>
        <w:widowControl/>
        <w:numPr>
          <w:ilvl w:val="0"/>
          <w:numId w:val="7"/>
        </w:numPr>
        <w:suppressAutoHyphens w:val="0"/>
        <w:spacing w:after="96" w:line="276" w:lineRule="auto"/>
        <w:jc w:val="both"/>
        <w:textAlignment w:val="auto"/>
        <w:rPr>
          <w:rFonts w:ascii="Marianne Light" w:hAnsi="Marianne Light"/>
          <w:b w:val="0"/>
          <w:szCs w:val="20"/>
        </w:rPr>
      </w:pPr>
      <w:r w:rsidRPr="00681628">
        <w:rPr>
          <w:rFonts w:ascii="Marianne Light" w:hAnsi="Marianne Light"/>
          <w:b w:val="0"/>
          <w:szCs w:val="20"/>
        </w:rPr>
        <w:t>F</w:t>
      </w:r>
      <w:r w:rsidRPr="00681628">
        <w:rPr>
          <w:rFonts w:ascii="Calibri" w:hAnsi="Calibri" w:cs="Calibri"/>
          <w:b w:val="0"/>
          <w:szCs w:val="20"/>
        </w:rPr>
        <w:t> </w:t>
      </w:r>
      <w:r w:rsidRPr="00681628">
        <w:rPr>
          <w:rFonts w:ascii="Marianne Light" w:hAnsi="Marianne Light"/>
          <w:b w:val="0"/>
          <w:szCs w:val="20"/>
        </w:rPr>
        <w:t xml:space="preserve">: forfait de 40,00 </w:t>
      </w:r>
      <w:r w:rsidRPr="00681628">
        <w:rPr>
          <w:rFonts w:ascii="Marianne Light" w:hAnsi="Marianne Light" w:cs="Marianne"/>
          <w:b w:val="0"/>
          <w:szCs w:val="20"/>
        </w:rPr>
        <w:t>€</w:t>
      </w:r>
      <w:r w:rsidRPr="00681628">
        <w:rPr>
          <w:rFonts w:ascii="Marianne Light" w:hAnsi="Marianne Light"/>
          <w:b w:val="0"/>
          <w:szCs w:val="20"/>
        </w:rPr>
        <w:t xml:space="preserve"> de frais de recouvrement</w:t>
      </w:r>
    </w:p>
    <w:p w14:paraId="1743D876" w14:textId="77777777" w:rsidR="00676408" w:rsidRPr="00FA38D1" w:rsidRDefault="00676408" w:rsidP="00D25D93">
      <w:pPr>
        <w:pStyle w:val="Titre2"/>
        <w:rPr>
          <w:szCs w:val="20"/>
        </w:rPr>
      </w:pPr>
      <w:bookmarkStart w:id="170" w:name="_Toc208846476"/>
      <w:r w:rsidRPr="00FA38D1">
        <w:rPr>
          <w:szCs w:val="20"/>
        </w:rPr>
        <w:t>NANTISSEMENT ET CESSION DU MARCHE</w:t>
      </w:r>
      <w:bookmarkEnd w:id="170"/>
    </w:p>
    <w:p w14:paraId="20D3DCBE" w14:textId="77777777" w:rsidR="00676408" w:rsidRPr="00FA38D1" w:rsidRDefault="0067640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Le marché peut être cédé ou nanti dans les conditions prévues aux articles L2191-8, R2191-45 à R2191-63 et R2193-20</w:t>
      </w:r>
      <w:r w:rsidR="00F55548" w:rsidRPr="00FA38D1">
        <w:rPr>
          <w:rFonts w:ascii="Marianne Light" w:hAnsi="Marianne Light"/>
          <w:b w:val="0"/>
          <w:szCs w:val="20"/>
        </w:rPr>
        <w:t xml:space="preserve"> du code de la commande publique.</w:t>
      </w:r>
    </w:p>
    <w:p w14:paraId="7AC82F80" w14:textId="77777777" w:rsidR="00F55548" w:rsidRPr="00FA38D1" w:rsidRDefault="00F5554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14:paraId="6CD33077" w14:textId="77777777" w:rsidR="00F55548" w:rsidRPr="00FA38D1" w:rsidRDefault="00F5554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Il est remis, sur demande du titulaire, d’un cotraitant ou d’un sous-traitant, un certificat de cessibilité en vue de permettre la cession ou le nantissement des créances résultant d’un marché.</w:t>
      </w:r>
    </w:p>
    <w:p w14:paraId="3540C44C" w14:textId="77777777" w:rsidR="00BE483C" w:rsidRPr="00FA38D1" w:rsidRDefault="00BE483C" w:rsidP="00D25D93">
      <w:pPr>
        <w:pStyle w:val="Titre1"/>
        <w:rPr>
          <w:szCs w:val="20"/>
        </w:rPr>
      </w:pPr>
      <w:bookmarkStart w:id="171" w:name="_Toc208846477"/>
      <w:r w:rsidRPr="00FA38D1">
        <w:rPr>
          <w:szCs w:val="20"/>
        </w:rPr>
        <w:t>REGIME DES DROITS DE PROPRIETE INTELLECTUELLE</w:t>
      </w:r>
      <w:bookmarkEnd w:id="171"/>
    </w:p>
    <w:p w14:paraId="10B75F52" w14:textId="77777777" w:rsidR="00BE483C" w:rsidRPr="0041613E" w:rsidRDefault="00BE483C" w:rsidP="00396480">
      <w:pPr>
        <w:spacing w:after="96"/>
        <w:jc w:val="both"/>
        <w:rPr>
          <w:rFonts w:ascii="Marianne Light" w:hAnsi="Marianne Light"/>
          <w:b w:val="0"/>
        </w:rPr>
      </w:pPr>
    </w:p>
    <w:p w14:paraId="65D079BE" w14:textId="77777777" w:rsidR="0041613E" w:rsidRPr="0041613E" w:rsidRDefault="0041613E" w:rsidP="0041613E">
      <w:pPr>
        <w:spacing w:after="96"/>
        <w:jc w:val="both"/>
        <w:rPr>
          <w:rFonts w:ascii="Marianne Light" w:hAnsi="Marianne Light"/>
          <w:b w:val="0"/>
        </w:rPr>
      </w:pPr>
      <w:r w:rsidRPr="0041613E">
        <w:rPr>
          <w:rFonts w:ascii="Marianne Light" w:hAnsi="Marianne Light"/>
          <w:b w:val="0"/>
        </w:rPr>
        <w:t>Le régime des droits de propriété intellectuelle ou des droits de toute autre nature relatifs aux résultats est celui tel que décrit à l’article 24 du CCAG-MOE.</w:t>
      </w:r>
    </w:p>
    <w:p w14:paraId="09DB6DA1" w14:textId="77777777" w:rsidR="0041613E" w:rsidRPr="0041613E" w:rsidRDefault="0041613E" w:rsidP="00396480">
      <w:pPr>
        <w:spacing w:after="96"/>
        <w:jc w:val="both"/>
        <w:rPr>
          <w:rFonts w:ascii="Marianne Light" w:hAnsi="Marianne Light"/>
          <w:b w:val="0"/>
        </w:rPr>
      </w:pPr>
    </w:p>
    <w:p w14:paraId="420979C7" w14:textId="77777777" w:rsidR="00BE483C" w:rsidRPr="00FA38D1" w:rsidRDefault="004E4D04" w:rsidP="00D25D93">
      <w:pPr>
        <w:pStyle w:val="Titre2"/>
        <w:rPr>
          <w:szCs w:val="20"/>
        </w:rPr>
      </w:pPr>
      <w:bookmarkStart w:id="172" w:name="_Toc208846478"/>
      <w:r w:rsidRPr="00FA38D1">
        <w:rPr>
          <w:szCs w:val="20"/>
        </w:rPr>
        <w:t>REGIME DES DROITS DE PROPRIETE INTELLECTUELLE RELATIF AUX CONNAISSANCES ANTERIEURES</w:t>
      </w:r>
      <w:bookmarkEnd w:id="172"/>
    </w:p>
    <w:p w14:paraId="00919B4B" w14:textId="77777777" w:rsidR="0041613E" w:rsidRPr="0041613E" w:rsidRDefault="0041613E" w:rsidP="0041613E">
      <w:pPr>
        <w:spacing w:after="96"/>
        <w:jc w:val="both"/>
        <w:rPr>
          <w:rFonts w:ascii="Marianne Light" w:hAnsi="Marianne Light"/>
          <w:b w:val="0"/>
        </w:rPr>
      </w:pPr>
      <w:r w:rsidRPr="0041613E">
        <w:rPr>
          <w:rFonts w:ascii="Marianne Light" w:hAnsi="Marianne Light"/>
          <w:b w:val="0"/>
        </w:rPr>
        <w:t>En complé</w:t>
      </w:r>
      <w:r w:rsidR="003A63AF">
        <w:rPr>
          <w:rFonts w:ascii="Marianne Light" w:hAnsi="Marianne Light"/>
          <w:b w:val="0"/>
        </w:rPr>
        <w:t>ment de l’article 24 du CCAG-PI</w:t>
      </w:r>
      <w:r w:rsidRPr="0041613E">
        <w:rPr>
          <w:rFonts w:ascii="Marianne Light" w:hAnsi="Marianne Light"/>
          <w:b w:val="0"/>
        </w:rPr>
        <w:t>,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dans les conditions de l’article 23</w:t>
      </w:r>
      <w:r w:rsidR="003A63AF">
        <w:rPr>
          <w:rFonts w:ascii="Marianne Light" w:hAnsi="Marianne Light"/>
          <w:b w:val="0"/>
        </w:rPr>
        <w:t xml:space="preserve"> du CCAG-PI</w:t>
      </w:r>
      <w:r w:rsidRPr="0041613E">
        <w:rPr>
          <w:rFonts w:ascii="Marianne Light" w:hAnsi="Marianne Light"/>
          <w:b w:val="0"/>
        </w:rPr>
        <w:t>.</w:t>
      </w:r>
    </w:p>
    <w:p w14:paraId="6CFF311C" w14:textId="77777777" w:rsidR="0049177E" w:rsidRPr="0041613E" w:rsidRDefault="0049177E" w:rsidP="0041613E">
      <w:pPr>
        <w:spacing w:after="96"/>
        <w:jc w:val="both"/>
        <w:rPr>
          <w:rFonts w:ascii="Marianne Light" w:hAnsi="Marianne Light"/>
          <w:b w:val="0"/>
        </w:rPr>
      </w:pPr>
    </w:p>
    <w:p w14:paraId="150BE71A" w14:textId="77777777" w:rsidR="00BE483C" w:rsidRPr="00FA38D1" w:rsidRDefault="004E4D04" w:rsidP="00D25D93">
      <w:pPr>
        <w:pStyle w:val="Titre2"/>
        <w:rPr>
          <w:szCs w:val="20"/>
        </w:rPr>
      </w:pPr>
      <w:bookmarkStart w:id="173" w:name="_Toc18927837"/>
      <w:bookmarkStart w:id="174" w:name="_Toc19709665"/>
      <w:bookmarkStart w:id="175" w:name="_Toc19709799"/>
      <w:bookmarkStart w:id="176" w:name="_Toc31968526"/>
      <w:bookmarkStart w:id="177" w:name="_Toc18920182"/>
      <w:bookmarkStart w:id="178" w:name="_Toc18927838"/>
      <w:bookmarkStart w:id="179" w:name="_Toc19709666"/>
      <w:bookmarkStart w:id="180" w:name="_Toc19709800"/>
      <w:bookmarkStart w:id="181" w:name="_Toc31968527"/>
      <w:bookmarkStart w:id="182" w:name="_Toc208846479"/>
      <w:bookmarkEnd w:id="173"/>
      <w:bookmarkEnd w:id="174"/>
      <w:bookmarkEnd w:id="175"/>
      <w:bookmarkEnd w:id="176"/>
      <w:bookmarkEnd w:id="177"/>
      <w:bookmarkEnd w:id="178"/>
      <w:bookmarkEnd w:id="179"/>
      <w:bookmarkEnd w:id="180"/>
      <w:bookmarkEnd w:id="181"/>
      <w:r w:rsidRPr="00FA38D1">
        <w:rPr>
          <w:szCs w:val="20"/>
        </w:rPr>
        <w:t>PRIX DE LA CESSION DES DROITS</w:t>
      </w:r>
      <w:bookmarkEnd w:id="182"/>
    </w:p>
    <w:p w14:paraId="04AD8D11" w14:textId="77777777" w:rsidR="006C731C" w:rsidRPr="0041613E" w:rsidRDefault="00BE483C" w:rsidP="006C731C">
      <w:pPr>
        <w:spacing w:after="96"/>
        <w:jc w:val="both"/>
        <w:rPr>
          <w:rFonts w:ascii="Marianne Light" w:hAnsi="Marianne Light"/>
          <w:b w:val="0"/>
        </w:rPr>
      </w:pPr>
      <w:r w:rsidRPr="0041613E">
        <w:rPr>
          <w:rFonts w:ascii="Marianne Light" w:hAnsi="Marianne Light"/>
          <w:b w:val="0"/>
        </w:rPr>
        <w:t>La cession des droits de propriété intellectuelle est comprise dans le prix forfaitaire prévu du marché.</w:t>
      </w:r>
    </w:p>
    <w:p w14:paraId="110976A2" w14:textId="77777777" w:rsidR="00EF76A8" w:rsidRPr="0041613E" w:rsidRDefault="00EF76A8" w:rsidP="0041613E">
      <w:pPr>
        <w:widowControl/>
        <w:suppressAutoHyphens w:val="0"/>
        <w:spacing w:after="200" w:line="276" w:lineRule="auto"/>
        <w:textAlignment w:val="auto"/>
        <w:rPr>
          <w:rFonts w:ascii="Marianne Light" w:hAnsi="Marianne Light"/>
          <w:b w:val="0"/>
          <w:szCs w:val="20"/>
        </w:rPr>
      </w:pPr>
    </w:p>
    <w:p w14:paraId="3318D3D5" w14:textId="77777777" w:rsidR="00BE483C" w:rsidRPr="00FA38D1" w:rsidRDefault="00BE483C" w:rsidP="00D25D93">
      <w:pPr>
        <w:pStyle w:val="Titre1"/>
        <w:rPr>
          <w:szCs w:val="20"/>
        </w:rPr>
      </w:pPr>
      <w:bookmarkStart w:id="183" w:name="_Toc208846480"/>
      <w:r w:rsidRPr="00FA38D1">
        <w:rPr>
          <w:szCs w:val="20"/>
        </w:rPr>
        <w:t>DISPOSITIONS DIVERSES</w:t>
      </w:r>
      <w:bookmarkEnd w:id="183"/>
    </w:p>
    <w:p w14:paraId="5A8367F2" w14:textId="77777777" w:rsidR="00BE483C" w:rsidRPr="00FA38D1" w:rsidRDefault="00BE483C" w:rsidP="00396480">
      <w:pPr>
        <w:spacing w:after="96"/>
        <w:jc w:val="both"/>
        <w:rPr>
          <w:rFonts w:ascii="Marianne Light" w:hAnsi="Marianne Light"/>
          <w:b w:val="0"/>
          <w:szCs w:val="20"/>
        </w:rPr>
      </w:pPr>
    </w:p>
    <w:p w14:paraId="7E379962" w14:textId="77777777" w:rsidR="005C15DB" w:rsidRPr="00FA38D1" w:rsidRDefault="00F55548" w:rsidP="00D25D93">
      <w:pPr>
        <w:pStyle w:val="Titre2"/>
        <w:rPr>
          <w:szCs w:val="20"/>
        </w:rPr>
      </w:pPr>
      <w:bookmarkStart w:id="184" w:name="_Toc499907583"/>
      <w:bookmarkStart w:id="185" w:name="_Toc208846481"/>
      <w:r w:rsidRPr="00FA38D1">
        <w:rPr>
          <w:szCs w:val="20"/>
        </w:rPr>
        <w:t>SOUS-TRAITANCE</w:t>
      </w:r>
      <w:bookmarkEnd w:id="184"/>
      <w:bookmarkEnd w:id="185"/>
    </w:p>
    <w:p w14:paraId="36044913" w14:textId="77777777" w:rsidR="00207AE4" w:rsidRPr="00FA38D1" w:rsidRDefault="00207AE4" w:rsidP="004A2ED4">
      <w:pPr>
        <w:spacing w:after="96"/>
        <w:jc w:val="both"/>
        <w:rPr>
          <w:rFonts w:ascii="Marianne Light" w:hAnsi="Marianne Light"/>
          <w:b w:val="0"/>
          <w:szCs w:val="20"/>
        </w:rPr>
      </w:pPr>
      <w:r w:rsidRPr="00FA38D1">
        <w:rPr>
          <w:rFonts w:ascii="Marianne Light" w:hAnsi="Marianne Light"/>
          <w:b w:val="0"/>
          <w:szCs w:val="20"/>
        </w:rPr>
        <w:t>Le titulaire peut sous-traiter l’exécution d’une partie des prestations du contrat après acceptation du sous-traitant par le maître d’ouvrage.</w:t>
      </w:r>
    </w:p>
    <w:p w14:paraId="5D743D22" w14:textId="77777777" w:rsidR="00207AE4" w:rsidRPr="00FA38D1" w:rsidRDefault="004B4B5A" w:rsidP="00207AE4">
      <w:pPr>
        <w:spacing w:after="96"/>
        <w:jc w:val="both"/>
        <w:rPr>
          <w:rFonts w:ascii="Marianne Light" w:hAnsi="Marianne Light"/>
          <w:b w:val="0"/>
          <w:szCs w:val="20"/>
        </w:rPr>
      </w:pPr>
      <w:r w:rsidRPr="00FA38D1">
        <w:rPr>
          <w:rFonts w:ascii="Marianne Light" w:hAnsi="Marianne Light"/>
          <w:b w:val="0"/>
          <w:szCs w:val="20"/>
        </w:rPr>
        <w:lastRenderedPageBreak/>
        <w:t xml:space="preserve">Le titulaire remet au maître d’ouvrage une déclaration de sous-traitance (formulaire DCA téléchargeable sur </w:t>
      </w:r>
      <w:hyperlink r:id="rId14" w:history="1">
        <w:r w:rsidRPr="00FA38D1">
          <w:rPr>
            <w:rStyle w:val="Lienhypertexte"/>
            <w:rFonts w:ascii="Marianne Light" w:hAnsi="Marianne Light"/>
            <w:b w:val="0"/>
            <w:color w:val="auto"/>
            <w:szCs w:val="20"/>
          </w:rPr>
          <w:t>http://www.economie.gouv.fr/daj/formulaires</w:t>
        </w:r>
      </w:hyperlink>
      <w:r w:rsidRPr="00FA38D1">
        <w:rPr>
          <w:rFonts w:ascii="Marianne Light" w:hAnsi="Marianne Light"/>
          <w:b w:val="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4F5A3C62" w14:textId="77777777" w:rsidR="00207AE4" w:rsidRPr="00FA38D1" w:rsidRDefault="00207AE4" w:rsidP="00207AE4">
      <w:pPr>
        <w:spacing w:after="96"/>
        <w:jc w:val="both"/>
        <w:rPr>
          <w:rFonts w:ascii="Marianne Light" w:hAnsi="Marianne Light"/>
          <w:b w:val="0"/>
          <w:szCs w:val="20"/>
        </w:rPr>
      </w:pPr>
      <w:r w:rsidRPr="00FA38D1">
        <w:rPr>
          <w:rFonts w:ascii="Marianne Light" w:hAnsi="Marianne Light"/>
          <w:b w:val="0"/>
          <w:szCs w:val="20"/>
        </w:rPr>
        <w:t xml:space="preserve">Le sous-traitant </w:t>
      </w:r>
      <w:r w:rsidR="00FA4EB0" w:rsidRPr="00FA38D1">
        <w:rPr>
          <w:rFonts w:ascii="Marianne Light" w:hAnsi="Marianne Light"/>
          <w:b w:val="0"/>
          <w:szCs w:val="20"/>
        </w:rPr>
        <w:t>a</w:t>
      </w:r>
      <w:r w:rsidRPr="00FA38D1">
        <w:rPr>
          <w:rFonts w:ascii="Marianne Light" w:hAnsi="Marianne Light"/>
          <w:b w:val="0"/>
          <w:szCs w:val="20"/>
        </w:rPr>
        <w:t xml:space="preserve"> droit au paiement direct si le montant sous-traité est supérieur à 600,00 € TTC.</w:t>
      </w:r>
    </w:p>
    <w:p w14:paraId="53CB5F2E" w14:textId="77777777" w:rsidR="003669AD" w:rsidRPr="00FA38D1" w:rsidRDefault="00A2698C" w:rsidP="00220981">
      <w:pPr>
        <w:spacing w:after="96"/>
        <w:jc w:val="both"/>
        <w:rPr>
          <w:rFonts w:ascii="Marianne Light" w:hAnsi="Marianne Light"/>
          <w:b w:val="0"/>
          <w:szCs w:val="20"/>
        </w:rPr>
      </w:pPr>
      <w:r w:rsidRPr="00FA38D1">
        <w:rPr>
          <w:rFonts w:ascii="Marianne Light" w:hAnsi="Marianne Light"/>
          <w:b w:val="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3C0F50E9" w14:textId="77777777" w:rsidR="00696217" w:rsidRPr="00FA38D1" w:rsidRDefault="00696217" w:rsidP="00220981">
      <w:pPr>
        <w:spacing w:after="96"/>
        <w:jc w:val="both"/>
        <w:rPr>
          <w:rFonts w:ascii="Marianne Light" w:hAnsi="Marianne Light"/>
          <w:b w:val="0"/>
          <w:szCs w:val="20"/>
        </w:rPr>
      </w:pPr>
    </w:p>
    <w:p w14:paraId="329FD562" w14:textId="77777777" w:rsidR="009663FF" w:rsidRPr="00FA38D1" w:rsidRDefault="00F55548" w:rsidP="00D25D93">
      <w:pPr>
        <w:pStyle w:val="Titre2"/>
        <w:rPr>
          <w:szCs w:val="20"/>
        </w:rPr>
      </w:pPr>
      <w:bookmarkStart w:id="186" w:name="_Toc208846482"/>
      <w:r w:rsidRPr="00FA38D1">
        <w:rPr>
          <w:szCs w:val="20"/>
        </w:rPr>
        <w:t>GARANTIE CONTRACTUELLE</w:t>
      </w:r>
      <w:bookmarkEnd w:id="186"/>
    </w:p>
    <w:p w14:paraId="38C9E92B"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délai de garantie est prévu conformément aux stipulations de l’article 44.1 du CCAG-Travaux.</w:t>
      </w:r>
    </w:p>
    <w:p w14:paraId="3502E4EC"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délai de garantie de parfait achèvement des travaux est fixé à un (1) an. Le titulaire est informé que la garantie de parfait achèvement des travaux se déclenche à chaque réception partielle de travaux.</w:t>
      </w:r>
    </w:p>
    <w:p w14:paraId="4B150474" w14:textId="77777777" w:rsidR="009663FF" w:rsidRPr="00FA38D1" w:rsidRDefault="009663FF" w:rsidP="003A7CB5">
      <w:pPr>
        <w:spacing w:after="96"/>
        <w:jc w:val="both"/>
        <w:rPr>
          <w:rFonts w:ascii="Marianne Light" w:hAnsi="Marianne Light"/>
          <w:b w:val="0"/>
          <w:szCs w:val="20"/>
        </w:rPr>
      </w:pPr>
    </w:p>
    <w:p w14:paraId="0058C45D" w14:textId="77777777" w:rsidR="00BE483C" w:rsidRPr="00FA38D1" w:rsidRDefault="00F55548" w:rsidP="00D25D93">
      <w:pPr>
        <w:pStyle w:val="Titre2"/>
        <w:rPr>
          <w:szCs w:val="20"/>
        </w:rPr>
      </w:pPr>
      <w:bookmarkStart w:id="187" w:name="_Toc208846483"/>
      <w:r w:rsidRPr="00FA38D1">
        <w:rPr>
          <w:szCs w:val="20"/>
        </w:rPr>
        <w:t>ASSURANCES</w:t>
      </w:r>
      <w:bookmarkEnd w:id="187"/>
    </w:p>
    <w:p w14:paraId="6871DEAD" w14:textId="77777777" w:rsidR="00D67C3A" w:rsidRPr="00FA38D1" w:rsidRDefault="00D67C3A" w:rsidP="007A6D87">
      <w:pPr>
        <w:spacing w:after="96"/>
        <w:jc w:val="both"/>
        <w:rPr>
          <w:rFonts w:ascii="Marianne Light" w:hAnsi="Marianne Light"/>
          <w:i/>
          <w:szCs w:val="20"/>
          <w:u w:val="single"/>
        </w:rPr>
      </w:pPr>
      <w:r w:rsidRPr="00FA38D1">
        <w:rPr>
          <w:rFonts w:ascii="Marianne Light" w:hAnsi="Marianne Light"/>
          <w:i/>
          <w:szCs w:val="20"/>
          <w:u w:val="single"/>
        </w:rPr>
        <w:t>Assurance à la charge du titulaire</w:t>
      </w:r>
    </w:p>
    <w:p w14:paraId="73788A35" w14:textId="77777777" w:rsidR="00D67C3A" w:rsidRPr="00FA38D1" w:rsidRDefault="00D67C3A" w:rsidP="007A6D87">
      <w:pPr>
        <w:spacing w:after="96"/>
        <w:jc w:val="both"/>
        <w:rPr>
          <w:rFonts w:ascii="Marianne Light" w:hAnsi="Marianne Light"/>
          <w:b w:val="0"/>
          <w:szCs w:val="20"/>
        </w:rPr>
      </w:pPr>
      <w:r w:rsidRPr="00FA38D1">
        <w:rPr>
          <w:rFonts w:ascii="Marianne Light" w:hAnsi="Marianne Light"/>
          <w:b w:val="0"/>
          <w:szCs w:val="20"/>
        </w:rPr>
        <w:t xml:space="preserve">Dans un délai de </w:t>
      </w:r>
      <w:r w:rsidRPr="00FA38D1">
        <w:rPr>
          <w:rFonts w:ascii="Marianne Light" w:hAnsi="Marianne Light"/>
          <w:szCs w:val="20"/>
        </w:rPr>
        <w:t>15 jours</w:t>
      </w:r>
      <w:r w:rsidRPr="00FA38D1">
        <w:rPr>
          <w:rFonts w:ascii="Marianne Light" w:hAnsi="Marianne Light"/>
          <w:b w:val="0"/>
          <w:szCs w:val="2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725B090A" w14:textId="77777777" w:rsidR="00993709" w:rsidRPr="00FA38D1" w:rsidRDefault="00993709" w:rsidP="007A6D87">
      <w:pPr>
        <w:spacing w:after="96"/>
        <w:jc w:val="both"/>
        <w:rPr>
          <w:rFonts w:ascii="Marianne Light" w:hAnsi="Marianne Light"/>
          <w:b w:val="0"/>
          <w:szCs w:val="20"/>
        </w:rPr>
      </w:pPr>
    </w:p>
    <w:p w14:paraId="2976B327" w14:textId="77777777" w:rsidR="00993709" w:rsidRPr="00FA38D1" w:rsidRDefault="00993709" w:rsidP="00993709">
      <w:pPr>
        <w:spacing w:after="96"/>
        <w:jc w:val="both"/>
        <w:rPr>
          <w:rFonts w:ascii="Marianne Light" w:hAnsi="Marianne Light"/>
          <w:i/>
          <w:szCs w:val="20"/>
          <w:u w:val="single"/>
        </w:rPr>
      </w:pPr>
      <w:r w:rsidRPr="00FA38D1">
        <w:rPr>
          <w:rFonts w:ascii="Marianne Light" w:hAnsi="Marianne Light"/>
          <w:i/>
          <w:szCs w:val="20"/>
          <w:u w:val="single"/>
        </w:rPr>
        <w:t>Assurance de responsabilité civile</w:t>
      </w:r>
    </w:p>
    <w:p w14:paraId="49C3B602" w14:textId="77777777" w:rsidR="00993709" w:rsidRPr="00FA38D1" w:rsidRDefault="00993709" w:rsidP="007A6D87">
      <w:pPr>
        <w:spacing w:after="96"/>
        <w:jc w:val="both"/>
        <w:rPr>
          <w:rFonts w:ascii="Marianne Light" w:hAnsi="Marianne Light"/>
          <w:b w:val="0"/>
          <w:szCs w:val="20"/>
        </w:rPr>
      </w:pPr>
      <w:r w:rsidRPr="00FA38D1">
        <w:rPr>
          <w:rFonts w:ascii="Marianne Light" w:hAnsi="Marianne Light"/>
          <w:b w:val="0"/>
          <w:szCs w:val="2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742A5892" w14:textId="77777777" w:rsidR="00993709" w:rsidRPr="00FA38D1" w:rsidRDefault="00993709" w:rsidP="007A6D87">
      <w:pPr>
        <w:spacing w:after="96"/>
        <w:jc w:val="both"/>
        <w:rPr>
          <w:rFonts w:ascii="Marianne Light" w:hAnsi="Marianne Light"/>
          <w:b w:val="0"/>
          <w:szCs w:val="20"/>
        </w:rPr>
      </w:pPr>
    </w:p>
    <w:p w14:paraId="1794BDD2" w14:textId="77777777" w:rsidR="00993709" w:rsidRPr="00FA38D1" w:rsidRDefault="00993709" w:rsidP="00993709">
      <w:pPr>
        <w:spacing w:after="96"/>
        <w:jc w:val="both"/>
        <w:rPr>
          <w:rFonts w:ascii="Marianne Light" w:hAnsi="Marianne Light"/>
          <w:i/>
          <w:szCs w:val="20"/>
          <w:u w:val="single"/>
        </w:rPr>
      </w:pPr>
      <w:r w:rsidRPr="00FA38D1">
        <w:rPr>
          <w:rFonts w:ascii="Marianne Light" w:hAnsi="Marianne Light"/>
          <w:i/>
          <w:szCs w:val="20"/>
          <w:u w:val="single"/>
        </w:rPr>
        <w:t>Assurance de garantie décennale</w:t>
      </w:r>
    </w:p>
    <w:p w14:paraId="4042E09B" w14:textId="77777777" w:rsidR="004205CE" w:rsidRPr="00FA38D1" w:rsidRDefault="00993709" w:rsidP="007A6D87">
      <w:pPr>
        <w:spacing w:after="96"/>
        <w:jc w:val="both"/>
        <w:rPr>
          <w:rFonts w:ascii="Marianne Light" w:hAnsi="Marianne Light"/>
          <w:b w:val="0"/>
          <w:szCs w:val="20"/>
        </w:rPr>
      </w:pPr>
      <w:r w:rsidRPr="00FA38D1">
        <w:rPr>
          <w:rFonts w:ascii="Marianne Light" w:hAnsi="Marianne Light"/>
          <w:b w:val="0"/>
          <w:szCs w:val="20"/>
        </w:rPr>
        <w:t>Le titulaire doit être garanti par une police couvrant les responsabilités résultant des principes dont s’inspirent les articles 1792 à 1792-6 et 2270 du code c</w:t>
      </w:r>
      <w:r w:rsidR="004205CE" w:rsidRPr="00FA38D1">
        <w:rPr>
          <w:rFonts w:ascii="Marianne Light" w:hAnsi="Marianne Light"/>
          <w:b w:val="0"/>
          <w:szCs w:val="20"/>
        </w:rPr>
        <w:t>i</w:t>
      </w:r>
      <w:r w:rsidRPr="00FA38D1">
        <w:rPr>
          <w:rFonts w:ascii="Marianne Light" w:hAnsi="Marianne Light"/>
          <w:b w:val="0"/>
          <w:szCs w:val="20"/>
        </w:rPr>
        <w:t>vil</w:t>
      </w:r>
      <w:r w:rsidR="004205CE" w:rsidRPr="00FA38D1">
        <w:rPr>
          <w:rFonts w:ascii="Marianne Light" w:hAnsi="Marianne Light"/>
          <w:b w:val="0"/>
          <w:szCs w:val="20"/>
        </w:rPr>
        <w:t>.</w:t>
      </w:r>
    </w:p>
    <w:p w14:paraId="60AF6071" w14:textId="77777777" w:rsidR="00993709" w:rsidRPr="00FA38D1" w:rsidRDefault="00993709" w:rsidP="007A6D87">
      <w:pPr>
        <w:spacing w:after="96"/>
        <w:jc w:val="both"/>
        <w:rPr>
          <w:rFonts w:ascii="Marianne Light" w:hAnsi="Marianne Light"/>
          <w:b w:val="0"/>
          <w:szCs w:val="20"/>
        </w:rPr>
      </w:pPr>
    </w:p>
    <w:p w14:paraId="4313A97D" w14:textId="77777777" w:rsidR="00D67C3A" w:rsidRPr="00FA38D1" w:rsidRDefault="00D67C3A" w:rsidP="007A6D87">
      <w:pPr>
        <w:spacing w:after="96"/>
        <w:jc w:val="both"/>
        <w:rPr>
          <w:rFonts w:ascii="Marianne Light" w:hAnsi="Marianne Light"/>
          <w:b w:val="0"/>
          <w:szCs w:val="20"/>
        </w:rPr>
      </w:pPr>
      <w:r w:rsidRPr="00FA38D1">
        <w:rPr>
          <w:rFonts w:ascii="Marianne Light" w:hAnsi="Marianne Light"/>
          <w:i/>
          <w:szCs w:val="20"/>
          <w:u w:val="single"/>
        </w:rPr>
        <w:t>Assurance souscrite par l’acheteur</w:t>
      </w:r>
    </w:p>
    <w:p w14:paraId="645A0377" w14:textId="77777777" w:rsidR="00D67C3A" w:rsidRPr="00FA38D1" w:rsidRDefault="00D67C3A" w:rsidP="007A6D87">
      <w:pPr>
        <w:spacing w:after="96"/>
        <w:jc w:val="both"/>
        <w:rPr>
          <w:rFonts w:ascii="Marianne Light" w:hAnsi="Marianne Light"/>
          <w:b w:val="0"/>
          <w:szCs w:val="20"/>
        </w:rPr>
      </w:pPr>
      <w:r w:rsidRPr="00FA38D1">
        <w:rPr>
          <w:rFonts w:ascii="Marianne Light" w:hAnsi="Marianne Light"/>
          <w:b w:val="0"/>
          <w:szCs w:val="20"/>
        </w:rPr>
        <w:t>Le maître d’ouvrage se réserve la possibilité de souscrire une police «</w:t>
      </w:r>
      <w:r w:rsidRPr="00FA38D1">
        <w:rPr>
          <w:rFonts w:ascii="Calibri" w:hAnsi="Calibri" w:cs="Calibri"/>
          <w:b w:val="0"/>
          <w:szCs w:val="20"/>
        </w:rPr>
        <w:t> </w:t>
      </w:r>
      <w:r w:rsidRPr="00FA38D1">
        <w:rPr>
          <w:rFonts w:ascii="Marianne Light" w:hAnsi="Marianne Light"/>
          <w:b w:val="0"/>
          <w:szCs w:val="20"/>
        </w:rPr>
        <w:t>Dommages-ouvrages</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xml:space="preserve"> et une police </w:t>
      </w:r>
      <w:r w:rsidRPr="00FA38D1">
        <w:rPr>
          <w:rFonts w:ascii="Marianne Light" w:hAnsi="Marianne Light" w:cs="Marianne"/>
          <w:b w:val="0"/>
          <w:szCs w:val="20"/>
        </w:rPr>
        <w:t>«</w:t>
      </w:r>
      <w:r w:rsidRPr="00FA38D1">
        <w:rPr>
          <w:rFonts w:ascii="Calibri" w:hAnsi="Calibri" w:cs="Calibri"/>
          <w:b w:val="0"/>
          <w:szCs w:val="20"/>
        </w:rPr>
        <w:t> </w:t>
      </w:r>
      <w:r w:rsidRPr="00FA38D1">
        <w:rPr>
          <w:rFonts w:ascii="Marianne Light" w:hAnsi="Marianne Light"/>
          <w:b w:val="0"/>
          <w:szCs w:val="20"/>
        </w:rPr>
        <w:t>Risques chantier</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Si le ma</w:t>
      </w:r>
      <w:r w:rsidRPr="00FA38D1">
        <w:rPr>
          <w:rFonts w:ascii="Marianne Light" w:hAnsi="Marianne Light" w:cs="Marianne"/>
          <w:b w:val="0"/>
          <w:szCs w:val="20"/>
        </w:rPr>
        <w:t>î</w:t>
      </w:r>
      <w:r w:rsidRPr="00FA38D1">
        <w:rPr>
          <w:rFonts w:ascii="Marianne Light" w:hAnsi="Marianne Light"/>
          <w:b w:val="0"/>
          <w:szCs w:val="20"/>
        </w:rPr>
        <w:t>tre d</w:t>
      </w:r>
      <w:r w:rsidRPr="00FA38D1">
        <w:rPr>
          <w:rFonts w:ascii="Marianne Light" w:hAnsi="Marianne Light" w:cs="Marianne"/>
          <w:b w:val="0"/>
          <w:szCs w:val="20"/>
        </w:rPr>
        <w:t>’</w:t>
      </w:r>
      <w:r w:rsidRPr="00FA38D1">
        <w:rPr>
          <w:rFonts w:ascii="Marianne Light" w:hAnsi="Marianne Light"/>
          <w:b w:val="0"/>
          <w:szCs w:val="20"/>
        </w:rPr>
        <w:t xml:space="preserve">ouvrage souscrit une police </w:t>
      </w:r>
      <w:r w:rsidRPr="00FA38D1">
        <w:rPr>
          <w:rFonts w:ascii="Marianne Light" w:hAnsi="Marianne Light" w:cs="Marianne"/>
          <w:b w:val="0"/>
          <w:szCs w:val="20"/>
        </w:rPr>
        <w:t>«</w:t>
      </w:r>
      <w:r w:rsidRPr="00FA38D1">
        <w:rPr>
          <w:rFonts w:ascii="Calibri" w:hAnsi="Calibri" w:cs="Calibri"/>
          <w:b w:val="0"/>
          <w:szCs w:val="20"/>
        </w:rPr>
        <w:t> </w:t>
      </w:r>
      <w:r w:rsidRPr="00FA38D1">
        <w:rPr>
          <w:rFonts w:ascii="Marianne Light" w:hAnsi="Marianne Light"/>
          <w:b w:val="0"/>
          <w:szCs w:val="20"/>
        </w:rPr>
        <w:t>Dommages-ouvrages</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xml:space="preserve">, le titulaire lui fournit les </w:t>
      </w:r>
      <w:r w:rsidRPr="00FA38D1">
        <w:rPr>
          <w:rFonts w:ascii="Marianne Light" w:hAnsi="Marianne Light" w:cs="Marianne"/>
          <w:b w:val="0"/>
          <w:szCs w:val="20"/>
        </w:rPr>
        <w:t>é</w:t>
      </w:r>
      <w:r w:rsidRPr="00FA38D1">
        <w:rPr>
          <w:rFonts w:ascii="Marianne Light" w:hAnsi="Marianne Light"/>
          <w:b w:val="0"/>
          <w:szCs w:val="20"/>
        </w:rPr>
        <w:t>l</w:t>
      </w:r>
      <w:r w:rsidRPr="00FA38D1">
        <w:rPr>
          <w:rFonts w:ascii="Marianne Light" w:hAnsi="Marianne Light" w:cs="Marianne"/>
          <w:b w:val="0"/>
          <w:szCs w:val="20"/>
        </w:rPr>
        <w:t>é</w:t>
      </w:r>
      <w:r w:rsidRPr="00FA38D1">
        <w:rPr>
          <w:rFonts w:ascii="Marianne Light" w:hAnsi="Marianne Light"/>
          <w:b w:val="0"/>
          <w:szCs w:val="20"/>
        </w:rPr>
        <w:t>ments n</w:t>
      </w:r>
      <w:r w:rsidRPr="00FA38D1">
        <w:rPr>
          <w:rFonts w:ascii="Marianne Light" w:hAnsi="Marianne Light" w:cs="Marianne"/>
          <w:b w:val="0"/>
          <w:szCs w:val="20"/>
        </w:rPr>
        <w:t>é</w:t>
      </w:r>
      <w:r w:rsidRPr="00FA38D1">
        <w:rPr>
          <w:rFonts w:ascii="Marianne Light" w:hAnsi="Marianne Light"/>
          <w:b w:val="0"/>
          <w:szCs w:val="20"/>
        </w:rPr>
        <w:t>cessaires pour remplir la proposition d’assurance.</w:t>
      </w:r>
    </w:p>
    <w:p w14:paraId="6C43CB03" w14:textId="77777777" w:rsidR="00466C68" w:rsidRDefault="00466C68">
      <w:pPr>
        <w:widowControl/>
        <w:suppressAutoHyphens w:val="0"/>
        <w:spacing w:after="200" w:line="276" w:lineRule="auto"/>
        <w:textAlignment w:val="auto"/>
        <w:rPr>
          <w:rFonts w:ascii="Marianne Light" w:hAnsi="Marianne Light"/>
          <w:b w:val="0"/>
          <w:szCs w:val="20"/>
        </w:rPr>
      </w:pPr>
    </w:p>
    <w:p w14:paraId="7FD029AC" w14:textId="77777777" w:rsidR="00475C7E" w:rsidRPr="00FA38D1" w:rsidRDefault="00F55548" w:rsidP="00D25D93">
      <w:pPr>
        <w:pStyle w:val="Titre2"/>
        <w:rPr>
          <w:szCs w:val="20"/>
        </w:rPr>
      </w:pPr>
      <w:bookmarkStart w:id="188" w:name="_Toc208846484"/>
      <w:r w:rsidRPr="00FA38D1">
        <w:rPr>
          <w:szCs w:val="20"/>
        </w:rPr>
        <w:t>STIPULATIONS DIVERSES</w:t>
      </w:r>
      <w:bookmarkEnd w:id="188"/>
    </w:p>
    <w:p w14:paraId="6FDBA7CA" w14:textId="77777777" w:rsidR="00475C7E" w:rsidRPr="00FA38D1" w:rsidRDefault="00475C7E" w:rsidP="00475C7E">
      <w:pPr>
        <w:spacing w:after="96"/>
        <w:jc w:val="both"/>
        <w:rPr>
          <w:rFonts w:ascii="Marianne Light" w:hAnsi="Marianne Light"/>
          <w:i/>
          <w:szCs w:val="20"/>
          <w:u w:val="single"/>
        </w:rPr>
      </w:pPr>
      <w:r w:rsidRPr="00FA38D1">
        <w:rPr>
          <w:rFonts w:ascii="Marianne Light" w:hAnsi="Marianne Light"/>
          <w:i/>
          <w:szCs w:val="20"/>
          <w:u w:val="single"/>
        </w:rPr>
        <w:lastRenderedPageBreak/>
        <w:t>Absence ou insuffisance de garantie</w:t>
      </w:r>
    </w:p>
    <w:p w14:paraId="58C0D768" w14:textId="77777777" w:rsidR="00475C7E" w:rsidRPr="00FA38D1" w:rsidRDefault="00475C7E" w:rsidP="00475C7E">
      <w:pPr>
        <w:spacing w:after="96"/>
        <w:jc w:val="both"/>
        <w:rPr>
          <w:rFonts w:ascii="Marianne Light" w:hAnsi="Marianne Light"/>
          <w:b w:val="0"/>
          <w:szCs w:val="20"/>
        </w:rPr>
      </w:pPr>
      <w:r w:rsidRPr="00FA38D1">
        <w:rPr>
          <w:rFonts w:ascii="Marianne Light" w:hAnsi="Marianne Light"/>
          <w:b w:val="0"/>
          <w:szCs w:val="2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7914A7B0" w14:textId="77777777" w:rsidR="00475C7E" w:rsidRPr="00FA38D1" w:rsidRDefault="00475C7E" w:rsidP="00475C7E">
      <w:pPr>
        <w:spacing w:after="96"/>
        <w:jc w:val="both"/>
        <w:rPr>
          <w:rFonts w:ascii="Marianne Light" w:hAnsi="Marianne Light"/>
          <w:b w:val="0"/>
          <w:szCs w:val="20"/>
        </w:rPr>
      </w:pPr>
      <w:r w:rsidRPr="00FA38D1">
        <w:rPr>
          <w:rFonts w:ascii="Marianne Light" w:hAnsi="Marianne Light"/>
          <w:b w:val="0"/>
          <w:szCs w:val="20"/>
        </w:rPr>
        <w:t>De même, le titulaire supporte toute surprime éventuelle due à une absence de qualification professionnelle reconnue ou à une absence ou insuffisance de garantie.</w:t>
      </w:r>
    </w:p>
    <w:p w14:paraId="28721542" w14:textId="77777777" w:rsidR="00475C7E" w:rsidRPr="00FA38D1" w:rsidRDefault="00475C7E" w:rsidP="00475C7E">
      <w:pPr>
        <w:spacing w:after="96"/>
        <w:jc w:val="both"/>
        <w:rPr>
          <w:rFonts w:ascii="Marianne Light" w:hAnsi="Marianne Light"/>
          <w:b w:val="0"/>
          <w:szCs w:val="20"/>
        </w:rPr>
      </w:pPr>
    </w:p>
    <w:p w14:paraId="3BA64471" w14:textId="77777777" w:rsidR="006A1017" w:rsidRPr="00FA38D1" w:rsidRDefault="00F55548" w:rsidP="00D25D93">
      <w:pPr>
        <w:pStyle w:val="Titre2"/>
        <w:rPr>
          <w:szCs w:val="20"/>
        </w:rPr>
      </w:pPr>
      <w:bookmarkStart w:id="189" w:name="_Toc208846485"/>
      <w:r w:rsidRPr="00FA38D1">
        <w:rPr>
          <w:szCs w:val="20"/>
        </w:rPr>
        <w:t>OBLIGATION DE VIGILANCE</w:t>
      </w:r>
      <w:bookmarkEnd w:id="189"/>
    </w:p>
    <w:p w14:paraId="749C771E" w14:textId="77777777" w:rsidR="00A20531" w:rsidRPr="00FA38D1" w:rsidRDefault="00A20531" w:rsidP="00A20531">
      <w:pPr>
        <w:spacing w:after="96"/>
        <w:jc w:val="both"/>
        <w:rPr>
          <w:rFonts w:ascii="Marianne Light" w:hAnsi="Marianne Light"/>
          <w:b w:val="0"/>
          <w:szCs w:val="20"/>
        </w:rPr>
      </w:pPr>
      <w:r w:rsidRPr="00FA38D1">
        <w:rPr>
          <w:rFonts w:ascii="Marianne Light" w:hAnsi="Marianne Light"/>
          <w:b w:val="0"/>
          <w:szCs w:val="20"/>
        </w:rPr>
        <w:t>Le titulaire remet</w:t>
      </w:r>
      <w:r w:rsidRPr="00FA38D1">
        <w:rPr>
          <w:rFonts w:ascii="Calibri" w:hAnsi="Calibri" w:cs="Calibri"/>
          <w:b w:val="0"/>
          <w:szCs w:val="20"/>
        </w:rPr>
        <w:t> </w:t>
      </w:r>
      <w:r w:rsidRPr="00FA38D1">
        <w:rPr>
          <w:rFonts w:ascii="Marianne Light" w:hAnsi="Marianne Light"/>
          <w:b w:val="0"/>
          <w:szCs w:val="20"/>
        </w:rPr>
        <w:t>:</w:t>
      </w:r>
    </w:p>
    <w:p w14:paraId="3192B276" w14:textId="77777777"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Avant le début de chaque détachement d’un salarié, une attestation sur l’honneur indiquant son intention de faire appel à des salariés détachés, et dans l’affirmative</w:t>
      </w:r>
      <w:r w:rsidRPr="00FA38D1">
        <w:rPr>
          <w:rFonts w:ascii="Calibri" w:hAnsi="Calibri" w:cs="Calibri"/>
          <w:b w:val="0"/>
          <w:szCs w:val="20"/>
        </w:rPr>
        <w:t> </w:t>
      </w:r>
      <w:r w:rsidRPr="00FA38D1">
        <w:rPr>
          <w:rFonts w:ascii="Marianne Light" w:hAnsi="Marianne Light"/>
          <w:b w:val="0"/>
          <w:szCs w:val="20"/>
        </w:rPr>
        <w:t>:</w:t>
      </w:r>
    </w:p>
    <w:p w14:paraId="63D51662"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copie de la déclaration de détachement transmis</w:t>
      </w:r>
      <w:r w:rsidR="003537E8" w:rsidRPr="00FA38D1">
        <w:rPr>
          <w:rFonts w:ascii="Marianne Light" w:hAnsi="Marianne Light"/>
          <w:b w:val="0"/>
          <w:szCs w:val="20"/>
        </w:rPr>
        <w:t>e à l’unité départementale de la</w:t>
      </w:r>
      <w:r w:rsidR="00A20531" w:rsidRPr="00FA38D1">
        <w:rPr>
          <w:rFonts w:ascii="Marianne Light" w:hAnsi="Marianne Light"/>
          <w:b w:val="0"/>
          <w:szCs w:val="20"/>
        </w:rPr>
        <w:t xml:space="preserve"> direction régionale des entreprises, de la concurrence, de la consommation du travail et de l’emploi, conformément aux dispositions des articles R. 1263-4-1 et R. 1263-6-1 du Code du travail</w:t>
      </w:r>
      <w:r w:rsidR="00A20531" w:rsidRPr="00FA38D1">
        <w:rPr>
          <w:rFonts w:ascii="Calibri" w:hAnsi="Calibri" w:cs="Calibri"/>
          <w:b w:val="0"/>
          <w:szCs w:val="20"/>
        </w:rPr>
        <w:t> </w:t>
      </w:r>
      <w:r w:rsidR="00A20531" w:rsidRPr="00FA38D1">
        <w:rPr>
          <w:rFonts w:ascii="Marianne Light" w:hAnsi="Marianne Light"/>
          <w:b w:val="0"/>
          <w:szCs w:val="20"/>
        </w:rPr>
        <w:t>;</w:t>
      </w:r>
    </w:p>
    <w:p w14:paraId="00C88C51"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28BBA351" w14:textId="77777777" w:rsidR="00A20531" w:rsidRPr="00FA38D1" w:rsidRDefault="00A20531" w:rsidP="00A20531">
      <w:pPr>
        <w:spacing w:after="96"/>
        <w:jc w:val="both"/>
        <w:rPr>
          <w:rFonts w:ascii="Marianne Light" w:hAnsi="Marianne Light"/>
          <w:b w:val="0"/>
          <w:szCs w:val="20"/>
        </w:rPr>
      </w:pPr>
    </w:p>
    <w:p w14:paraId="4175347E" w14:textId="77777777"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 xml:space="preserve">Lors de la conclusion du contrat, une attestation sur l’honneur indiquant son intention d’employer des salariés étrangers et, dans l’affirmative, communique la liste des salariés étrangers employés et soumis </w:t>
      </w:r>
      <w:r w:rsidR="003537E8" w:rsidRPr="00FA38D1">
        <w:rPr>
          <w:rFonts w:ascii="Marianne Light" w:hAnsi="Marianne Light"/>
          <w:b w:val="0"/>
          <w:szCs w:val="20"/>
        </w:rPr>
        <w:t>à</w:t>
      </w:r>
      <w:r w:rsidRPr="00FA38D1">
        <w:rPr>
          <w:rFonts w:ascii="Marianne Light" w:hAnsi="Marianne Light"/>
          <w:b w:val="0"/>
          <w:szCs w:val="20"/>
        </w:rPr>
        <w:t xml:space="preserve"> l’autorisation de travail prévue à l’article L. 5221-2 du Code du travail en précisant pour chaque salarié (D. 8254-2 du même code)</w:t>
      </w:r>
      <w:r w:rsidRPr="00FA38D1">
        <w:rPr>
          <w:rFonts w:ascii="Calibri" w:hAnsi="Calibri" w:cs="Calibri"/>
          <w:b w:val="0"/>
          <w:szCs w:val="20"/>
        </w:rPr>
        <w:t> </w:t>
      </w:r>
      <w:r w:rsidRPr="00FA38D1">
        <w:rPr>
          <w:rFonts w:ascii="Marianne Light" w:hAnsi="Marianne Light"/>
          <w:b w:val="0"/>
          <w:szCs w:val="20"/>
        </w:rPr>
        <w:t>:</w:t>
      </w:r>
    </w:p>
    <w:p w14:paraId="486B917D"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Sa date d’embauche</w:t>
      </w:r>
      <w:r w:rsidR="003537E8" w:rsidRPr="00FA38D1">
        <w:rPr>
          <w:rFonts w:ascii="Calibri" w:hAnsi="Calibri" w:cs="Calibri"/>
          <w:b w:val="0"/>
          <w:szCs w:val="20"/>
        </w:rPr>
        <w:t> </w:t>
      </w:r>
      <w:r w:rsidR="003537E8" w:rsidRPr="00FA38D1">
        <w:rPr>
          <w:rFonts w:ascii="Marianne Light" w:hAnsi="Marianne Light"/>
          <w:b w:val="0"/>
          <w:szCs w:val="20"/>
        </w:rPr>
        <w:t>;</w:t>
      </w:r>
    </w:p>
    <w:p w14:paraId="61B9441F"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Sa nationalité</w:t>
      </w:r>
      <w:r w:rsidR="003537E8" w:rsidRPr="00FA38D1">
        <w:rPr>
          <w:rFonts w:ascii="Calibri" w:hAnsi="Calibri" w:cs="Calibri"/>
          <w:b w:val="0"/>
          <w:szCs w:val="20"/>
        </w:rPr>
        <w:t> </w:t>
      </w:r>
      <w:r w:rsidR="003537E8" w:rsidRPr="00FA38D1">
        <w:rPr>
          <w:rFonts w:ascii="Marianne Light" w:hAnsi="Marianne Light"/>
          <w:b w:val="0"/>
          <w:szCs w:val="20"/>
        </w:rPr>
        <w:t>;</w:t>
      </w:r>
    </w:p>
    <w:p w14:paraId="1B773FB1"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Le type et le numéro d’ordre du titre valant autorisation de travail.</w:t>
      </w:r>
    </w:p>
    <w:p w14:paraId="48D32864" w14:textId="77777777" w:rsidR="00A20531" w:rsidRPr="00FA38D1" w:rsidRDefault="00A20531" w:rsidP="00A20531">
      <w:pPr>
        <w:spacing w:after="96"/>
        <w:jc w:val="both"/>
        <w:rPr>
          <w:rFonts w:ascii="Marianne Light" w:hAnsi="Marianne Light"/>
          <w:b w:val="0"/>
          <w:szCs w:val="20"/>
        </w:rPr>
      </w:pPr>
    </w:p>
    <w:p w14:paraId="67C15BEB" w14:textId="77777777"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FA38D1">
        <w:rPr>
          <w:rFonts w:ascii="Calibri" w:hAnsi="Calibri" w:cs="Calibri"/>
          <w:b w:val="0"/>
          <w:szCs w:val="20"/>
        </w:rPr>
        <w:t> </w:t>
      </w:r>
      <w:r w:rsidRPr="00FA38D1">
        <w:rPr>
          <w:rFonts w:ascii="Marianne Light" w:hAnsi="Marianne Light"/>
          <w:b w:val="0"/>
          <w:szCs w:val="20"/>
        </w:rPr>
        <w:t>:</w:t>
      </w:r>
    </w:p>
    <w:p w14:paraId="7FF02D2B"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Le </w:t>
      </w:r>
      <w:r w:rsidR="00A20531" w:rsidRPr="00FA38D1">
        <w:rPr>
          <w:rFonts w:ascii="Marianne Light" w:hAnsi="Marianne Light"/>
          <w:b w:val="0"/>
          <w:szCs w:val="20"/>
        </w:rPr>
        <w:t>certificat social URSSAF</w:t>
      </w:r>
      <w:r w:rsidR="00A20531" w:rsidRPr="00FA38D1">
        <w:rPr>
          <w:rFonts w:ascii="Calibri" w:hAnsi="Calibri" w:cs="Calibri"/>
          <w:b w:val="0"/>
          <w:szCs w:val="20"/>
        </w:rPr>
        <w:t> </w:t>
      </w:r>
      <w:r w:rsidR="00A20531" w:rsidRPr="00FA38D1">
        <w:rPr>
          <w:rFonts w:ascii="Marianne Light" w:hAnsi="Marianne Light"/>
          <w:b w:val="0"/>
          <w:szCs w:val="20"/>
        </w:rPr>
        <w:t>;</w:t>
      </w:r>
    </w:p>
    <w:p w14:paraId="3C01D2EB"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attestation fiscale ou de rég</w:t>
      </w:r>
      <w:r w:rsidR="003537E8" w:rsidRPr="00FA38D1">
        <w:rPr>
          <w:rFonts w:ascii="Marianne Light" w:hAnsi="Marianne Light"/>
          <w:b w:val="0"/>
          <w:szCs w:val="20"/>
        </w:rPr>
        <w:t>ularité sociale (arrêté du 25 m</w:t>
      </w:r>
      <w:r w:rsidR="00A20531" w:rsidRPr="00FA38D1">
        <w:rPr>
          <w:rFonts w:ascii="Marianne Light" w:hAnsi="Marianne Light"/>
          <w:b w:val="0"/>
          <w:szCs w:val="20"/>
        </w:rPr>
        <w:t>ai 2016 fixant les impôts, taxes, contributions ou cotisations sociales donnant lieu à la délivrance de certificats pour l’attribution de marchés publics et de contrats de concession).</w:t>
      </w:r>
    </w:p>
    <w:p w14:paraId="2D05446F" w14:textId="77777777" w:rsidR="00A20531" w:rsidRPr="00FA38D1" w:rsidRDefault="00A20531" w:rsidP="00A20531">
      <w:pPr>
        <w:spacing w:after="96"/>
        <w:jc w:val="both"/>
        <w:rPr>
          <w:rFonts w:ascii="Marianne Light" w:hAnsi="Marianne Light"/>
          <w:b w:val="0"/>
          <w:szCs w:val="20"/>
        </w:rPr>
      </w:pPr>
    </w:p>
    <w:p w14:paraId="3E1F1F9B" w14:textId="77777777"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 de l'attribution et avant la notification du contrat, puis tous les 6 mois, le titulaire fournit les documents attestant de sa régularité en matière de lutte contre le tra</w:t>
      </w:r>
      <w:r w:rsidR="003537E8" w:rsidRPr="00FA38D1">
        <w:rPr>
          <w:rFonts w:ascii="Marianne Light" w:hAnsi="Marianne Light"/>
          <w:b w:val="0"/>
          <w:szCs w:val="20"/>
        </w:rPr>
        <w:t>vail dissimulé en fournissant</w:t>
      </w:r>
      <w:r w:rsidR="003537E8" w:rsidRPr="00FA38D1">
        <w:rPr>
          <w:rFonts w:ascii="Calibri" w:hAnsi="Calibri" w:cs="Calibri"/>
          <w:b w:val="0"/>
          <w:szCs w:val="20"/>
        </w:rPr>
        <w:t> </w:t>
      </w:r>
      <w:r w:rsidR="003537E8" w:rsidRPr="00FA38D1">
        <w:rPr>
          <w:rFonts w:ascii="Marianne Light" w:hAnsi="Marianne Light"/>
          <w:b w:val="0"/>
          <w:szCs w:val="20"/>
        </w:rPr>
        <w:t>:</w:t>
      </w:r>
    </w:p>
    <w:p w14:paraId="4B0C4983"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lastRenderedPageBreak/>
        <w:t>Une</w:t>
      </w:r>
      <w:r w:rsidR="00A20531" w:rsidRPr="00FA38D1">
        <w:rPr>
          <w:rFonts w:ascii="Marianne Light" w:hAnsi="Marianne Light"/>
          <w:b w:val="0"/>
          <w:szCs w:val="2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316CF604" w14:textId="77777777" w:rsidR="003537E8" w:rsidRPr="00FA38D1" w:rsidRDefault="003537E8" w:rsidP="003537E8">
      <w:pPr>
        <w:spacing w:after="96"/>
        <w:jc w:val="both"/>
        <w:rPr>
          <w:rFonts w:ascii="Marianne Light" w:hAnsi="Marianne Light"/>
          <w:b w:val="0"/>
          <w:szCs w:val="20"/>
        </w:rPr>
      </w:pPr>
    </w:p>
    <w:p w14:paraId="3C26BF9C" w14:textId="77777777"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Lorsque l'immatriculation du cocontractant au registre du commerce et des sociétés ou au répertoire des métiers est obligatoire ou lorsqu'il s'agit d'une profession réglementé</w:t>
      </w:r>
      <w:r w:rsidR="003537E8" w:rsidRPr="00FA38D1">
        <w:rPr>
          <w:rFonts w:ascii="Marianne Light" w:hAnsi="Marianne Light"/>
          <w:b w:val="0"/>
          <w:szCs w:val="20"/>
        </w:rPr>
        <w:t>e, l'un des documents suivants</w:t>
      </w:r>
      <w:r w:rsidR="003537E8" w:rsidRPr="00FA38D1">
        <w:rPr>
          <w:rFonts w:ascii="Calibri" w:hAnsi="Calibri" w:cs="Calibri"/>
          <w:b w:val="0"/>
          <w:szCs w:val="20"/>
        </w:rPr>
        <w:t> </w:t>
      </w:r>
      <w:r w:rsidR="003537E8" w:rsidRPr="00FA38D1">
        <w:rPr>
          <w:rFonts w:ascii="Marianne Light" w:hAnsi="Marianne Light"/>
          <w:b w:val="0"/>
          <w:szCs w:val="20"/>
        </w:rPr>
        <w:t>:</w:t>
      </w:r>
    </w:p>
    <w:p w14:paraId="35919A71"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 xml:space="preserve">extrait de l'inscription au registre du commerce et </w:t>
      </w:r>
      <w:r w:rsidR="003537E8" w:rsidRPr="00FA38D1">
        <w:rPr>
          <w:rFonts w:ascii="Marianne Light" w:hAnsi="Marianne Light"/>
          <w:b w:val="0"/>
          <w:szCs w:val="20"/>
        </w:rPr>
        <w:t>des sociétés (K ou Kbis)</w:t>
      </w:r>
      <w:r w:rsidR="003537E8" w:rsidRPr="00FA38D1">
        <w:rPr>
          <w:rFonts w:ascii="Calibri" w:hAnsi="Calibri" w:cs="Calibri"/>
          <w:b w:val="0"/>
          <w:szCs w:val="20"/>
        </w:rPr>
        <w:t> </w:t>
      </w:r>
      <w:r w:rsidR="003537E8" w:rsidRPr="00FA38D1">
        <w:rPr>
          <w:rFonts w:ascii="Marianne Light" w:hAnsi="Marianne Light"/>
          <w:b w:val="0"/>
          <w:szCs w:val="20"/>
        </w:rPr>
        <w:t>;</w:t>
      </w:r>
    </w:p>
    <w:p w14:paraId="2DDEA191"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carte d'identification justifiant de l'inscript</w:t>
      </w:r>
      <w:r w:rsidR="003537E8" w:rsidRPr="00FA38D1">
        <w:rPr>
          <w:rFonts w:ascii="Marianne Light" w:hAnsi="Marianne Light"/>
          <w:b w:val="0"/>
          <w:szCs w:val="20"/>
        </w:rPr>
        <w:t>ion au répertoire des métiers</w:t>
      </w:r>
      <w:r w:rsidR="003537E8" w:rsidRPr="00FA38D1">
        <w:rPr>
          <w:rFonts w:ascii="Calibri" w:hAnsi="Calibri" w:cs="Calibri"/>
          <w:b w:val="0"/>
          <w:szCs w:val="20"/>
        </w:rPr>
        <w:t> </w:t>
      </w:r>
      <w:r w:rsidR="003537E8" w:rsidRPr="00FA38D1">
        <w:rPr>
          <w:rFonts w:ascii="Marianne Light" w:hAnsi="Marianne Light"/>
          <w:b w:val="0"/>
          <w:szCs w:val="20"/>
        </w:rPr>
        <w:t>;</w:t>
      </w:r>
    </w:p>
    <w:p w14:paraId="50E8FA36"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A38D1">
        <w:rPr>
          <w:rFonts w:ascii="Marianne Light" w:hAnsi="Marianne Light"/>
          <w:b w:val="0"/>
          <w:szCs w:val="20"/>
        </w:rPr>
        <w:t>vré par l'autorité compétente</w:t>
      </w:r>
      <w:r w:rsidR="003537E8" w:rsidRPr="00FA38D1">
        <w:rPr>
          <w:rFonts w:ascii="Calibri" w:hAnsi="Calibri" w:cs="Calibri"/>
          <w:b w:val="0"/>
          <w:szCs w:val="20"/>
        </w:rPr>
        <w:t> </w:t>
      </w:r>
      <w:r w:rsidR="003537E8" w:rsidRPr="00FA38D1">
        <w:rPr>
          <w:rFonts w:ascii="Marianne Light" w:hAnsi="Marianne Light"/>
          <w:b w:val="0"/>
          <w:szCs w:val="20"/>
        </w:rPr>
        <w:t>;</w:t>
      </w:r>
    </w:p>
    <w:p w14:paraId="14D3CED9" w14:textId="77777777"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récépissé du dépôt de déclaration auprès d'un centre de formalités des entreprises pour les personnes en cours d'inscription.</w:t>
      </w:r>
    </w:p>
    <w:p w14:paraId="1CB31D85" w14:textId="77777777" w:rsidR="003E7C35" w:rsidRPr="00FA38D1" w:rsidRDefault="003E7C35" w:rsidP="00B75907">
      <w:pPr>
        <w:spacing w:after="96"/>
        <w:jc w:val="both"/>
        <w:rPr>
          <w:rFonts w:ascii="Marianne Light" w:hAnsi="Marianne Light"/>
          <w:b w:val="0"/>
          <w:szCs w:val="20"/>
        </w:rPr>
      </w:pPr>
    </w:p>
    <w:p w14:paraId="1E80441F" w14:textId="77777777" w:rsidR="00990A63" w:rsidRPr="00FA38D1" w:rsidRDefault="00F55548" w:rsidP="00D25D93">
      <w:pPr>
        <w:pStyle w:val="Titre2"/>
        <w:rPr>
          <w:szCs w:val="20"/>
        </w:rPr>
      </w:pPr>
      <w:bookmarkStart w:id="190" w:name="_Toc208846486"/>
      <w:r w:rsidRPr="00FA38D1">
        <w:rPr>
          <w:szCs w:val="20"/>
        </w:rPr>
        <w:t>PROTECTION DE LA MAIN D’ŒUVRE</w:t>
      </w:r>
      <w:bookmarkEnd w:id="190"/>
    </w:p>
    <w:p w14:paraId="39C213B5"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 titulaire assure le rôle qui lui est imparti par la réglementation en vigueur en matière de protection de la</w:t>
      </w:r>
      <w:r w:rsidR="00220981" w:rsidRPr="00FA38D1">
        <w:rPr>
          <w:rFonts w:ascii="Marianne Light" w:hAnsi="Marianne Light"/>
          <w:b w:val="0"/>
          <w:szCs w:val="20"/>
        </w:rPr>
        <w:t xml:space="preserve"> </w:t>
      </w:r>
      <w:r w:rsidRPr="00FA38D1">
        <w:rPr>
          <w:rFonts w:ascii="Marianne Light" w:hAnsi="Marianne Light"/>
          <w:b w:val="0"/>
          <w:szCs w:val="20"/>
        </w:rPr>
        <w:t>main d'œuvre, d'hygiène, de conditions de travail et de sécurité sur le chantier.</w:t>
      </w:r>
    </w:p>
    <w:p w14:paraId="657AD44D"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Les obligations qui s'imposent au titulaire sont celles prévues par les lois et règlements relatifs à la</w:t>
      </w:r>
      <w:r w:rsidR="00220981" w:rsidRPr="00FA38D1">
        <w:rPr>
          <w:rFonts w:ascii="Marianne Light" w:hAnsi="Marianne Light"/>
          <w:b w:val="0"/>
          <w:szCs w:val="20"/>
        </w:rPr>
        <w:t xml:space="preserve"> </w:t>
      </w:r>
      <w:r w:rsidRPr="00FA38D1">
        <w:rPr>
          <w:rFonts w:ascii="Marianne Light" w:hAnsi="Marianne Light"/>
          <w:b w:val="0"/>
          <w:szCs w:val="20"/>
        </w:rPr>
        <w:t>protection de la main-d'œuvre et aux conditions de travail du pays où cette main-d'œuvre est employée.</w:t>
      </w:r>
    </w:p>
    <w:p w14:paraId="342F8E1A"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Il est également tenu au respect des dispositions des huit conventions fondamentales de l'Organisation</w:t>
      </w:r>
      <w:r w:rsidR="00220981" w:rsidRPr="00FA38D1">
        <w:rPr>
          <w:rFonts w:ascii="Marianne Light" w:hAnsi="Marianne Light"/>
          <w:b w:val="0"/>
          <w:szCs w:val="20"/>
        </w:rPr>
        <w:t xml:space="preserve"> </w:t>
      </w:r>
      <w:r w:rsidRPr="00FA38D1">
        <w:rPr>
          <w:rFonts w:ascii="Marianne Light" w:hAnsi="Marianne Light"/>
          <w:b w:val="0"/>
          <w:szCs w:val="20"/>
        </w:rPr>
        <w:t>internationale du travail, lorsque celles-ci ne sont pas intégrées dans les lois et règlements du pays où</w:t>
      </w:r>
      <w:r w:rsidR="00220981" w:rsidRPr="00FA38D1">
        <w:rPr>
          <w:rFonts w:ascii="Marianne Light" w:hAnsi="Marianne Light"/>
          <w:b w:val="0"/>
          <w:szCs w:val="20"/>
        </w:rPr>
        <w:t xml:space="preserve"> </w:t>
      </w:r>
      <w:r w:rsidRPr="00FA38D1">
        <w:rPr>
          <w:rFonts w:ascii="Marianne Light" w:hAnsi="Marianne Light"/>
          <w:b w:val="0"/>
          <w:szCs w:val="20"/>
        </w:rPr>
        <w:t>cette main-d'œuvre est employée.</w:t>
      </w:r>
    </w:p>
    <w:p w14:paraId="1F6B4627" w14:textId="2ABA21F4" w:rsidR="000A7A98" w:rsidRDefault="000A7A98" w:rsidP="00990A63">
      <w:pPr>
        <w:spacing w:after="96"/>
        <w:jc w:val="both"/>
        <w:rPr>
          <w:rFonts w:ascii="Marianne Light" w:hAnsi="Marianne Light"/>
          <w:b w:val="0"/>
          <w:szCs w:val="20"/>
        </w:rPr>
      </w:pPr>
    </w:p>
    <w:p w14:paraId="41B559FE" w14:textId="77777777" w:rsidR="004143EC" w:rsidRPr="00FA38D1" w:rsidRDefault="004143EC" w:rsidP="00990A63">
      <w:pPr>
        <w:spacing w:after="96"/>
        <w:jc w:val="both"/>
        <w:rPr>
          <w:rFonts w:ascii="Marianne Light" w:hAnsi="Marianne Light"/>
          <w:b w:val="0"/>
          <w:szCs w:val="20"/>
        </w:rPr>
      </w:pPr>
    </w:p>
    <w:p w14:paraId="716EFD50" w14:textId="77777777" w:rsidR="00990A63" w:rsidRPr="00FA38D1" w:rsidRDefault="00F55548" w:rsidP="00D25D93">
      <w:pPr>
        <w:pStyle w:val="Titre2"/>
        <w:rPr>
          <w:szCs w:val="20"/>
        </w:rPr>
      </w:pPr>
      <w:bookmarkStart w:id="191" w:name="_Toc208846487"/>
      <w:r w:rsidRPr="00FA38D1">
        <w:rPr>
          <w:szCs w:val="20"/>
        </w:rPr>
        <w:t>PROTECTION DES DONNEES PERSONNELLES</w:t>
      </w:r>
      <w:bookmarkEnd w:id="191"/>
    </w:p>
    <w:p w14:paraId="49F8DA47"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Pour tout traitement de données personnelles effectué en relation avec ce marché, les parties se</w:t>
      </w:r>
      <w:r w:rsidR="00220981" w:rsidRPr="00FA38D1">
        <w:rPr>
          <w:rFonts w:ascii="Marianne Light" w:hAnsi="Marianne Light"/>
          <w:b w:val="0"/>
          <w:szCs w:val="20"/>
        </w:rPr>
        <w:t xml:space="preserve"> </w:t>
      </w:r>
      <w:r w:rsidRPr="00FA38D1">
        <w:rPr>
          <w:rFonts w:ascii="Marianne Light" w:hAnsi="Marianne Light"/>
          <w:b w:val="0"/>
          <w:szCs w:val="20"/>
        </w:rPr>
        <w:t>conforment au règlement (UE) 2016/679 du Parlement européen et du Conseil du 27 avril 2016, relatif</w:t>
      </w:r>
      <w:r w:rsidR="00220981" w:rsidRPr="00FA38D1">
        <w:rPr>
          <w:rFonts w:ascii="Marianne Light" w:hAnsi="Marianne Light"/>
          <w:b w:val="0"/>
          <w:szCs w:val="20"/>
        </w:rPr>
        <w:t xml:space="preserve"> </w:t>
      </w:r>
      <w:r w:rsidRPr="00FA38D1">
        <w:rPr>
          <w:rFonts w:ascii="Marianne Light" w:hAnsi="Marianne Light"/>
          <w:b w:val="0"/>
          <w:szCs w:val="20"/>
        </w:rPr>
        <w:t>à la protection des personnes physiques à l'égard du traitement des données à caractère personnel et à</w:t>
      </w:r>
      <w:r w:rsidR="00220981" w:rsidRPr="00FA38D1">
        <w:rPr>
          <w:rFonts w:ascii="Marianne Light" w:hAnsi="Marianne Light"/>
          <w:b w:val="0"/>
          <w:szCs w:val="20"/>
        </w:rPr>
        <w:t xml:space="preserve"> </w:t>
      </w:r>
      <w:r w:rsidRPr="00FA38D1">
        <w:rPr>
          <w:rFonts w:ascii="Marianne Light" w:hAnsi="Marianne Light"/>
          <w:b w:val="0"/>
          <w:szCs w:val="20"/>
        </w:rPr>
        <w:t>la libre circulation de ces données, et abrogeant la directive 95/46/CE (règlement général sur la</w:t>
      </w:r>
      <w:r w:rsidR="00220981" w:rsidRPr="00FA38D1">
        <w:rPr>
          <w:rFonts w:ascii="Marianne Light" w:hAnsi="Marianne Light"/>
          <w:b w:val="0"/>
          <w:szCs w:val="20"/>
        </w:rPr>
        <w:t xml:space="preserve"> </w:t>
      </w:r>
      <w:r w:rsidRPr="00FA38D1">
        <w:rPr>
          <w:rFonts w:ascii="Marianne Light" w:hAnsi="Marianne Light"/>
          <w:b w:val="0"/>
          <w:szCs w:val="20"/>
        </w:rPr>
        <w:t>protection des données) – « RGPD ».</w:t>
      </w:r>
    </w:p>
    <w:p w14:paraId="6ADAA524"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Chaque partie déclare et garantit à l'autre partie qu'elle se conforme strictement au RGPD pour tout</w:t>
      </w:r>
      <w:r w:rsidR="00220981" w:rsidRPr="00FA38D1">
        <w:rPr>
          <w:rFonts w:ascii="Marianne Light" w:hAnsi="Marianne Light"/>
          <w:b w:val="0"/>
          <w:szCs w:val="20"/>
        </w:rPr>
        <w:t xml:space="preserve"> </w:t>
      </w:r>
      <w:r w:rsidRPr="00FA38D1">
        <w:rPr>
          <w:rFonts w:ascii="Marianne Light" w:hAnsi="Marianne Light"/>
          <w:b w:val="0"/>
          <w:szCs w:val="20"/>
        </w:rPr>
        <w:t>traitement de données personnelles effectué en rapport avec ce contrat.</w:t>
      </w:r>
    </w:p>
    <w:p w14:paraId="60FE3DA1"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En effet, les informations à caractère personnel demandées dans le document de consultation des</w:t>
      </w:r>
      <w:r w:rsidR="00220981" w:rsidRPr="00FA38D1">
        <w:rPr>
          <w:rFonts w:ascii="Marianne Light" w:hAnsi="Marianne Light"/>
          <w:b w:val="0"/>
          <w:szCs w:val="20"/>
        </w:rPr>
        <w:t xml:space="preserve"> </w:t>
      </w:r>
      <w:r w:rsidRPr="00FA38D1">
        <w:rPr>
          <w:rFonts w:ascii="Marianne Light" w:hAnsi="Marianne Light"/>
          <w:b w:val="0"/>
          <w:szCs w:val="20"/>
        </w:rPr>
        <w:t>entreprises sont obligatoires et leur absence compromettrait la candidature, qui deviendrait irrégulière.</w:t>
      </w:r>
    </w:p>
    <w:p w14:paraId="148F2487"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Suite à la fourniture du dossier de candidature et de l'offre des soumissionnaires, les informations</w:t>
      </w:r>
      <w:r w:rsidR="00220981" w:rsidRPr="00FA38D1">
        <w:rPr>
          <w:rFonts w:ascii="Marianne Light" w:hAnsi="Marianne Light"/>
          <w:b w:val="0"/>
          <w:szCs w:val="20"/>
        </w:rPr>
        <w:t xml:space="preserve"> </w:t>
      </w:r>
      <w:r w:rsidRPr="00FA38D1">
        <w:rPr>
          <w:rFonts w:ascii="Marianne Light" w:hAnsi="Marianne Light"/>
          <w:b w:val="0"/>
          <w:szCs w:val="20"/>
        </w:rPr>
        <w:t xml:space="preserve">nécessaires sont enregistrées dans un fichier informatisé par le maître d'ouvrage, au sein </w:t>
      </w:r>
      <w:r w:rsidR="007F5467" w:rsidRPr="00FA38D1">
        <w:rPr>
          <w:rFonts w:ascii="Marianne Light" w:hAnsi="Marianne Light"/>
          <w:b w:val="0"/>
          <w:szCs w:val="20"/>
        </w:rPr>
        <w:t>de la Direction de l’Immobilier et de l’Environnement</w:t>
      </w:r>
      <w:r w:rsidRPr="00FA38D1">
        <w:rPr>
          <w:rFonts w:ascii="Marianne Light" w:hAnsi="Marianne Light"/>
          <w:b w:val="0"/>
          <w:szCs w:val="20"/>
        </w:rPr>
        <w:t xml:space="preserve"> et du bureau des marchés </w:t>
      </w:r>
      <w:r w:rsidR="007F5467" w:rsidRPr="00FA38D1">
        <w:rPr>
          <w:rFonts w:ascii="Marianne Light" w:hAnsi="Marianne Light"/>
          <w:b w:val="0"/>
          <w:szCs w:val="20"/>
        </w:rPr>
        <w:t>immobiliers de la p</w:t>
      </w:r>
      <w:r w:rsidRPr="00FA38D1">
        <w:rPr>
          <w:rFonts w:ascii="Marianne Light" w:hAnsi="Marianne Light"/>
          <w:b w:val="0"/>
          <w:szCs w:val="20"/>
        </w:rPr>
        <w:t>réfecture de Police de</w:t>
      </w:r>
      <w:r w:rsidR="00220981" w:rsidRPr="00FA38D1">
        <w:rPr>
          <w:rFonts w:ascii="Marianne Light" w:hAnsi="Marianne Light"/>
          <w:b w:val="0"/>
          <w:szCs w:val="20"/>
        </w:rPr>
        <w:t xml:space="preserve"> </w:t>
      </w:r>
      <w:r w:rsidRPr="00FA38D1">
        <w:rPr>
          <w:rFonts w:ascii="Marianne Light" w:hAnsi="Marianne Light"/>
          <w:b w:val="0"/>
          <w:szCs w:val="20"/>
        </w:rPr>
        <w:t>Paris.</w:t>
      </w:r>
      <w:r w:rsidR="00220981" w:rsidRPr="00FA38D1">
        <w:rPr>
          <w:rFonts w:ascii="Marianne Light" w:hAnsi="Marianne Light"/>
          <w:b w:val="0"/>
          <w:szCs w:val="20"/>
        </w:rPr>
        <w:t xml:space="preserve"> </w:t>
      </w:r>
      <w:r w:rsidRPr="00FA38D1">
        <w:rPr>
          <w:rFonts w:ascii="Marianne Light" w:hAnsi="Marianne Light"/>
          <w:b w:val="0"/>
          <w:szCs w:val="20"/>
        </w:rPr>
        <w:t xml:space="preserve">Les données transmises seront utilisées dans la </w:t>
      </w:r>
      <w:r w:rsidRPr="00FA38D1">
        <w:rPr>
          <w:rFonts w:ascii="Marianne Light" w:hAnsi="Marianne Light"/>
          <w:b w:val="0"/>
          <w:szCs w:val="20"/>
        </w:rPr>
        <w:lastRenderedPageBreak/>
        <w:t>mesure où cela est nécessaire pour assurer l'exécution</w:t>
      </w:r>
      <w:r w:rsidR="00220981" w:rsidRPr="00FA38D1">
        <w:rPr>
          <w:rFonts w:ascii="Marianne Light" w:hAnsi="Marianne Light"/>
          <w:b w:val="0"/>
          <w:szCs w:val="20"/>
        </w:rPr>
        <w:t xml:space="preserve"> </w:t>
      </w:r>
      <w:r w:rsidRPr="00FA38D1">
        <w:rPr>
          <w:rFonts w:ascii="Marianne Light" w:hAnsi="Marianne Light"/>
          <w:b w:val="0"/>
          <w:szCs w:val="20"/>
        </w:rPr>
        <w:t>du contrat. Les informations personnelles sont conservées pendant une durée qui ne saurait excéder dix</w:t>
      </w:r>
      <w:r w:rsidR="00220981" w:rsidRPr="00FA38D1">
        <w:rPr>
          <w:rFonts w:ascii="Marianne Light" w:hAnsi="Marianne Light"/>
          <w:b w:val="0"/>
          <w:szCs w:val="20"/>
        </w:rPr>
        <w:t xml:space="preserve"> </w:t>
      </w:r>
      <w:r w:rsidRPr="00FA38D1">
        <w:rPr>
          <w:rFonts w:ascii="Marianne Light" w:hAnsi="Marianne Light"/>
          <w:b w:val="0"/>
          <w:szCs w:val="20"/>
        </w:rPr>
        <w:t>(10) années.</w:t>
      </w:r>
    </w:p>
    <w:p w14:paraId="52791D1E" w14:textId="77777777"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Les moyens adaptés pour assurer la confidentialité et la sécurité des données personnelles transmises</w:t>
      </w:r>
      <w:r w:rsidR="00220981" w:rsidRPr="00FA38D1">
        <w:rPr>
          <w:rFonts w:ascii="Marianne Light" w:hAnsi="Marianne Light"/>
          <w:b w:val="0"/>
          <w:szCs w:val="20"/>
        </w:rPr>
        <w:t xml:space="preserve"> </w:t>
      </w:r>
      <w:r w:rsidRPr="00FA38D1">
        <w:rPr>
          <w:rFonts w:ascii="Marianne Light" w:hAnsi="Marianne Light"/>
          <w:b w:val="0"/>
          <w:szCs w:val="20"/>
        </w:rPr>
        <w:t>sont mis en place par les parties, de manière à empêcher leur endommagement, effacement ou accès par des tiers non autorisés.</w:t>
      </w:r>
    </w:p>
    <w:p w14:paraId="0B5EEC15" w14:textId="77777777"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L'accès aux données personnelles est strictement limité au personnel nécessitant d'y avoir accès pour la</w:t>
      </w:r>
      <w:r w:rsidR="00220981" w:rsidRPr="00FA38D1">
        <w:rPr>
          <w:rFonts w:ascii="Marianne Light" w:hAnsi="Marianne Light"/>
          <w:b w:val="0"/>
          <w:szCs w:val="20"/>
        </w:rPr>
        <w:t xml:space="preserve"> </w:t>
      </w:r>
      <w:r w:rsidRPr="00FA38D1">
        <w:rPr>
          <w:rFonts w:ascii="Marianne Light" w:hAnsi="Marianne Light"/>
          <w:b w:val="0"/>
          <w:szCs w:val="20"/>
        </w:rPr>
        <w:t>bonne exécution du marché public et, le cas échéant, à ses sous-traitants. Les sous-traitants en question</w:t>
      </w:r>
      <w:r w:rsidR="00220981" w:rsidRPr="00FA38D1">
        <w:rPr>
          <w:rFonts w:ascii="Marianne Light" w:hAnsi="Marianne Light"/>
          <w:b w:val="0"/>
          <w:szCs w:val="20"/>
        </w:rPr>
        <w:t xml:space="preserve"> </w:t>
      </w:r>
      <w:r w:rsidRPr="00FA38D1">
        <w:rPr>
          <w:rFonts w:ascii="Marianne Light" w:hAnsi="Marianne Light"/>
          <w:b w:val="0"/>
          <w:szCs w:val="20"/>
        </w:rPr>
        <w:t>sont soumis à une obligation de confidentialité et ne peuvent utiliser les données qu'en conformité avec</w:t>
      </w:r>
      <w:r w:rsidR="00220981" w:rsidRPr="00FA38D1">
        <w:rPr>
          <w:rFonts w:ascii="Marianne Light" w:hAnsi="Marianne Light"/>
          <w:b w:val="0"/>
          <w:szCs w:val="20"/>
        </w:rPr>
        <w:t xml:space="preserve"> </w:t>
      </w:r>
      <w:r w:rsidRPr="00FA38D1">
        <w:rPr>
          <w:rFonts w:ascii="Marianne Light" w:hAnsi="Marianne Light"/>
          <w:b w:val="0"/>
          <w:szCs w:val="20"/>
        </w:rPr>
        <w:t>les dispositions contractuelles et la législation applicable.</w:t>
      </w:r>
    </w:p>
    <w:p w14:paraId="53938F7C" w14:textId="77777777"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En dehors des cas énoncés ci-dessus, les parties s'engagent à ne pas vendre, louer, céder ni donner</w:t>
      </w:r>
      <w:r w:rsidR="00220981" w:rsidRPr="00FA38D1">
        <w:rPr>
          <w:rFonts w:ascii="Marianne Light" w:hAnsi="Marianne Light"/>
          <w:b w:val="0"/>
          <w:szCs w:val="20"/>
        </w:rPr>
        <w:t xml:space="preserve"> </w:t>
      </w:r>
      <w:r w:rsidRPr="00FA38D1">
        <w:rPr>
          <w:rFonts w:ascii="Marianne Light" w:hAnsi="Marianne Light"/>
          <w:b w:val="0"/>
          <w:szCs w:val="20"/>
        </w:rPr>
        <w:t>accès à des tiers les données personnel</w:t>
      </w:r>
      <w:r w:rsidR="000A7A98" w:rsidRPr="00FA38D1">
        <w:rPr>
          <w:rFonts w:ascii="Marianne Light" w:hAnsi="Marianne Light"/>
          <w:b w:val="0"/>
          <w:szCs w:val="20"/>
        </w:rPr>
        <w:t>le</w:t>
      </w:r>
      <w:r w:rsidRPr="00FA38D1">
        <w:rPr>
          <w:rFonts w:ascii="Marianne Light" w:hAnsi="Marianne Light"/>
          <w:b w:val="0"/>
          <w:szCs w:val="20"/>
        </w:rPr>
        <w:t>s transmises dans le cadre du marché, sauf motif légitime</w:t>
      </w:r>
      <w:r w:rsidR="00220981" w:rsidRPr="00FA38D1">
        <w:rPr>
          <w:rFonts w:ascii="Marianne Light" w:hAnsi="Marianne Light"/>
          <w:b w:val="0"/>
          <w:szCs w:val="20"/>
        </w:rPr>
        <w:t xml:space="preserve"> </w:t>
      </w:r>
      <w:r w:rsidRPr="00FA38D1">
        <w:rPr>
          <w:rFonts w:ascii="Marianne Light" w:hAnsi="Marianne Light"/>
          <w:b w:val="0"/>
          <w:szCs w:val="20"/>
        </w:rPr>
        <w:t>contraignant, sans le consentement préalable du propriétaire de la donnée.</w:t>
      </w:r>
    </w:p>
    <w:p w14:paraId="5EF4682E" w14:textId="77777777"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Conformément à la loi « informatique et libertés » du 6 janvier 1978 modifiée et au Règlement européen</w:t>
      </w:r>
      <w:r w:rsidR="00220981" w:rsidRPr="00FA38D1">
        <w:rPr>
          <w:rFonts w:ascii="Marianne Light" w:hAnsi="Marianne Light"/>
          <w:b w:val="0"/>
          <w:szCs w:val="20"/>
        </w:rPr>
        <w:t xml:space="preserve"> </w:t>
      </w:r>
      <w:r w:rsidRPr="00FA38D1">
        <w:rPr>
          <w:rFonts w:ascii="Marianne Light" w:hAnsi="Marianne Light"/>
          <w:b w:val="0"/>
          <w:szCs w:val="20"/>
        </w:rPr>
        <w:t>n°2016/679/UE du 27 avril 2016 (applicable dès le 25 mai 2018), le propriétaire des données</w:t>
      </w:r>
      <w:r w:rsidR="00220981" w:rsidRPr="00FA38D1">
        <w:rPr>
          <w:rFonts w:ascii="Marianne Light" w:hAnsi="Marianne Light"/>
          <w:b w:val="0"/>
          <w:szCs w:val="20"/>
        </w:rPr>
        <w:t xml:space="preserve"> </w:t>
      </w:r>
      <w:r w:rsidRPr="00FA38D1">
        <w:rPr>
          <w:rFonts w:ascii="Marianne Light" w:hAnsi="Marianne Light"/>
          <w:b w:val="0"/>
          <w:szCs w:val="20"/>
        </w:rPr>
        <w:t>personnelles bénéficie d'un droit d'accès, de rectification, de portabilité et d'effacement de ces dernières</w:t>
      </w:r>
      <w:r w:rsidR="00220981" w:rsidRPr="00FA38D1">
        <w:rPr>
          <w:rFonts w:ascii="Marianne Light" w:hAnsi="Marianne Light"/>
          <w:b w:val="0"/>
          <w:szCs w:val="20"/>
        </w:rPr>
        <w:t xml:space="preserve"> </w:t>
      </w:r>
      <w:r w:rsidRPr="00FA38D1">
        <w:rPr>
          <w:rFonts w:ascii="Marianne Light" w:hAnsi="Marianne Light"/>
          <w:b w:val="0"/>
          <w:szCs w:val="20"/>
        </w:rPr>
        <w:t>ou encore de limitation du traitement.</w:t>
      </w:r>
    </w:p>
    <w:p w14:paraId="614D8846" w14:textId="77777777" w:rsidR="00990A63"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En signant le présent marché, le titulaire accepte que les données à caractère personnel qu'il aura fourni</w:t>
      </w:r>
      <w:r w:rsidR="00220981" w:rsidRPr="00FA38D1">
        <w:rPr>
          <w:rFonts w:ascii="Marianne Light" w:hAnsi="Marianne Light"/>
          <w:b w:val="0"/>
          <w:szCs w:val="20"/>
        </w:rPr>
        <w:t xml:space="preserve"> </w:t>
      </w:r>
      <w:r w:rsidRPr="00FA38D1">
        <w:rPr>
          <w:rFonts w:ascii="Marianne Light" w:hAnsi="Marianne Light"/>
          <w:b w:val="0"/>
          <w:szCs w:val="20"/>
        </w:rPr>
        <w:t>soient collectées et traitées par le maître d'ouvrage.</w:t>
      </w:r>
    </w:p>
    <w:p w14:paraId="7671BDEB" w14:textId="77777777" w:rsidR="00C10C9B" w:rsidRPr="00FA38D1" w:rsidRDefault="00C10C9B" w:rsidP="00990A63">
      <w:pPr>
        <w:spacing w:after="96"/>
        <w:jc w:val="both"/>
        <w:rPr>
          <w:rFonts w:ascii="Marianne Light" w:hAnsi="Marianne Light"/>
          <w:b w:val="0"/>
          <w:szCs w:val="20"/>
        </w:rPr>
      </w:pPr>
    </w:p>
    <w:p w14:paraId="048FCE12" w14:textId="77777777" w:rsidR="005C15DB" w:rsidRPr="00FA38D1" w:rsidRDefault="00F55548" w:rsidP="00D25D93">
      <w:pPr>
        <w:pStyle w:val="Titre2"/>
        <w:rPr>
          <w:szCs w:val="20"/>
        </w:rPr>
      </w:pPr>
      <w:bookmarkStart w:id="192" w:name="_Toc18920188"/>
      <w:bookmarkStart w:id="193" w:name="_Toc18927844"/>
      <w:bookmarkStart w:id="194" w:name="_Toc19709672"/>
      <w:bookmarkStart w:id="195" w:name="_Toc19709806"/>
      <w:bookmarkStart w:id="196" w:name="_Toc31968533"/>
      <w:bookmarkStart w:id="197" w:name="_Toc499907587"/>
      <w:bookmarkStart w:id="198" w:name="_Toc208846488"/>
      <w:bookmarkEnd w:id="192"/>
      <w:bookmarkEnd w:id="193"/>
      <w:bookmarkEnd w:id="194"/>
      <w:bookmarkEnd w:id="195"/>
      <w:bookmarkEnd w:id="196"/>
      <w:r w:rsidRPr="00FA38D1">
        <w:rPr>
          <w:szCs w:val="20"/>
        </w:rPr>
        <w:t>RESILIATION</w:t>
      </w:r>
      <w:bookmarkEnd w:id="197"/>
      <w:bookmarkEnd w:id="198"/>
    </w:p>
    <w:p w14:paraId="1BE13905" w14:textId="77777777" w:rsidR="005C15DB"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Quelle que soit sa cause, la résiliation du contrat n’a d’effet que pour l’avenir.</w:t>
      </w:r>
    </w:p>
    <w:p w14:paraId="2A553C4D" w14:textId="77777777"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22F71464" w14:textId="77777777"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Par ailleurs, chacune des parties restitue à l’autre l’ensemble des éléments qu’elle a pu obtenir de l’autre partie pour l’exécution du contrat et qui sont devenus sans objet du fait de la résiliation.</w:t>
      </w:r>
    </w:p>
    <w:p w14:paraId="7BD5FF90" w14:textId="77777777"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En cas de résiliation pour faut notifiée au titulaire du marché, cette dernière doit prendre les dispositions nécessaires pour aviser, dans les meilleurs délais, son sous-traitant de cette décision.</w:t>
      </w:r>
    </w:p>
    <w:p w14:paraId="5BBA4334" w14:textId="77777777" w:rsidR="00222EEE" w:rsidRPr="00FA38D1" w:rsidRDefault="00222EEE" w:rsidP="005C15DB">
      <w:pPr>
        <w:spacing w:after="96"/>
        <w:jc w:val="both"/>
        <w:rPr>
          <w:rFonts w:ascii="Marianne Light" w:hAnsi="Marianne Light"/>
          <w:b w:val="0"/>
          <w:szCs w:val="20"/>
        </w:rPr>
      </w:pPr>
    </w:p>
    <w:p w14:paraId="13B10087" w14:textId="77777777" w:rsidR="00747816" w:rsidRPr="00FA38D1" w:rsidRDefault="00747816" w:rsidP="005C15DB">
      <w:pPr>
        <w:spacing w:after="96"/>
        <w:jc w:val="both"/>
        <w:rPr>
          <w:rFonts w:ascii="Marianne Light" w:hAnsi="Marianne Light"/>
          <w:i/>
          <w:szCs w:val="20"/>
          <w:u w:val="single"/>
        </w:rPr>
      </w:pPr>
      <w:r w:rsidRPr="00FA38D1">
        <w:rPr>
          <w:rFonts w:ascii="Marianne Light" w:hAnsi="Marianne Light"/>
          <w:i/>
          <w:szCs w:val="20"/>
          <w:u w:val="single"/>
        </w:rPr>
        <w:t>Résiliation pour motif d’intérêt général</w:t>
      </w:r>
    </w:p>
    <w:p w14:paraId="086DFE55"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A tout moment, l’acheteur peut résilier le contrat pour motif d’intérêt général. Cette résiliation ouvre droit à indemnisation du titulaire.</w:t>
      </w:r>
    </w:p>
    <w:p w14:paraId="7EC2BAB2"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L’indemnisation est fixée à 5 % du montant HT du contrat diminué des prestations déjà réalisées.</w:t>
      </w:r>
    </w:p>
    <w:p w14:paraId="0F814B3C"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titulaire peut également être indemnisé des investissements et frais engagés pour l’exécution du contrat et non pris en compte dans le montant des prestations réglées. A cette fin, le titulaire fournit tous les justificatifs utiles pour apprécier l’indemnité.</w:t>
      </w:r>
    </w:p>
    <w:p w14:paraId="3EBD0F23" w14:textId="27FE25CE" w:rsidR="00222EEE" w:rsidRPr="00FA38D1" w:rsidRDefault="0041613E" w:rsidP="005C15DB">
      <w:pPr>
        <w:spacing w:after="96"/>
        <w:jc w:val="both"/>
        <w:rPr>
          <w:rFonts w:ascii="Marianne Light" w:hAnsi="Marianne Light"/>
          <w:b w:val="0"/>
          <w:szCs w:val="20"/>
        </w:rPr>
      </w:pPr>
      <w:r w:rsidRPr="0041613E">
        <w:rPr>
          <w:rFonts w:ascii="Marianne Light" w:hAnsi="Marianne Light"/>
          <w:b w:val="0"/>
          <w:szCs w:val="20"/>
        </w:rPr>
        <w:t>Par dérogation aux articles 31 et 32.2.2.4 du CCAG-MOE, dans le cas d’un marché à tranches, ne seront pris en compte que les montants de la tranche ferme et des tranches optionnelles affermies.</w:t>
      </w:r>
    </w:p>
    <w:p w14:paraId="75FA978A" w14:textId="77777777" w:rsidR="00B11629" w:rsidRPr="00FA38D1" w:rsidRDefault="00B11629" w:rsidP="00B11629">
      <w:pPr>
        <w:spacing w:after="96"/>
        <w:jc w:val="both"/>
        <w:rPr>
          <w:rFonts w:ascii="Marianne Light" w:hAnsi="Marianne Light"/>
          <w:i/>
          <w:szCs w:val="20"/>
          <w:u w:val="single"/>
        </w:rPr>
      </w:pPr>
      <w:r w:rsidRPr="00FA38D1">
        <w:rPr>
          <w:rFonts w:ascii="Marianne Light" w:hAnsi="Marianne Light"/>
          <w:i/>
          <w:szCs w:val="20"/>
          <w:u w:val="single"/>
        </w:rPr>
        <w:t>Résiliation pour faute</w:t>
      </w:r>
    </w:p>
    <w:p w14:paraId="29948391" w14:textId="77777777"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L’acheteur peut résilier le contrat aux torts du titulaire et après mise en demeure restée sans effet pour les motifs prévus à l’article 30 du CCAG-MOE. Cette résiliation ne donne droit à aucune indemnisation du titulaire et n’éteint pas l’action éventuelle de l’acheteur en réparation des préjudices causés par la faute du titulaire.</w:t>
      </w:r>
    </w:p>
    <w:p w14:paraId="41882406" w14:textId="77777777" w:rsidR="00747816" w:rsidRPr="00FA38D1" w:rsidRDefault="00747816" w:rsidP="005C15DB">
      <w:pPr>
        <w:spacing w:after="96"/>
        <w:jc w:val="both"/>
        <w:rPr>
          <w:rFonts w:ascii="Marianne Light" w:hAnsi="Marianne Light"/>
          <w:b w:val="0"/>
          <w:szCs w:val="20"/>
        </w:rPr>
      </w:pPr>
    </w:p>
    <w:p w14:paraId="1EDAC58F" w14:textId="77777777" w:rsidR="00576C01" w:rsidRPr="00FA38D1" w:rsidRDefault="00F55548" w:rsidP="00D25D93">
      <w:pPr>
        <w:pStyle w:val="Titre2"/>
        <w:rPr>
          <w:szCs w:val="20"/>
        </w:rPr>
      </w:pPr>
      <w:bookmarkStart w:id="199" w:name="_Toc208846489"/>
      <w:r w:rsidRPr="00FA38D1">
        <w:rPr>
          <w:szCs w:val="20"/>
        </w:rPr>
        <w:t>LITIGES ET CONTENTIEUX</w:t>
      </w:r>
      <w:bookmarkEnd w:id="199"/>
    </w:p>
    <w:p w14:paraId="49D9CE73" w14:textId="77777777" w:rsidR="00576C01" w:rsidRPr="00FA38D1" w:rsidRDefault="00576C01" w:rsidP="00396480">
      <w:pPr>
        <w:spacing w:after="96"/>
        <w:jc w:val="both"/>
        <w:rPr>
          <w:rFonts w:ascii="Marianne Light" w:hAnsi="Marianne Light"/>
          <w:b w:val="0"/>
          <w:szCs w:val="20"/>
        </w:rPr>
      </w:pPr>
      <w:r w:rsidRPr="00FA38D1">
        <w:rPr>
          <w:rFonts w:ascii="Marianne Light" w:hAnsi="Marianne Light"/>
          <w:b w:val="0"/>
          <w:szCs w:val="20"/>
        </w:rPr>
        <w:t>Le présent marché est soumis au droit français.</w:t>
      </w:r>
    </w:p>
    <w:p w14:paraId="43D1E0E7" w14:textId="77777777" w:rsidR="00576C01" w:rsidRPr="00FA38D1" w:rsidRDefault="00576C01" w:rsidP="00396480">
      <w:pPr>
        <w:spacing w:after="96"/>
        <w:jc w:val="both"/>
        <w:rPr>
          <w:rFonts w:ascii="Marianne Light" w:hAnsi="Marianne Light"/>
          <w:b w:val="0"/>
          <w:szCs w:val="20"/>
        </w:rPr>
      </w:pPr>
      <w:r w:rsidRPr="00FA38D1">
        <w:rPr>
          <w:rFonts w:ascii="Marianne Light" w:hAnsi="Marianne Light"/>
          <w:b w:val="0"/>
          <w:szCs w:val="20"/>
        </w:rPr>
        <w:t>Tout litige dans le cadre du présent marché est soumis, pour les aspects concernant les modalités d’exécution du marché au</w:t>
      </w:r>
      <w:r w:rsidRPr="00FA38D1">
        <w:rPr>
          <w:rFonts w:ascii="Calibri" w:hAnsi="Calibri" w:cs="Calibri"/>
          <w:b w:val="0"/>
          <w:szCs w:val="20"/>
        </w:rPr>
        <w:t> </w:t>
      </w:r>
      <w:r w:rsidRPr="00FA38D1">
        <w:rPr>
          <w:rFonts w:ascii="Marianne Light" w:hAnsi="Marianne Light"/>
          <w:b w:val="0"/>
          <w:szCs w:val="20"/>
        </w:rPr>
        <w:t>:</w:t>
      </w:r>
    </w:p>
    <w:p w14:paraId="65ADD090" w14:textId="77777777" w:rsidR="00576C01" w:rsidRPr="00FA38D1" w:rsidRDefault="00576C01" w:rsidP="00576C01">
      <w:pPr>
        <w:ind w:left="1416"/>
        <w:jc w:val="both"/>
        <w:rPr>
          <w:rFonts w:ascii="Marianne Light" w:hAnsi="Marianne Light"/>
          <w:szCs w:val="20"/>
        </w:rPr>
      </w:pPr>
      <w:r w:rsidRPr="00FA38D1">
        <w:rPr>
          <w:rFonts w:ascii="Marianne Light" w:hAnsi="Marianne Light"/>
          <w:szCs w:val="20"/>
        </w:rPr>
        <w:t>TRIBUNAL ADMINISTRATIF DE PARIS</w:t>
      </w:r>
    </w:p>
    <w:p w14:paraId="58270B90" w14:textId="77777777"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7, Rue de Jouy</w:t>
      </w:r>
    </w:p>
    <w:p w14:paraId="6CF378B0" w14:textId="77777777"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75</w:t>
      </w:r>
      <w:r w:rsidRPr="00FA38D1">
        <w:rPr>
          <w:rFonts w:ascii="Calibri" w:hAnsi="Calibri" w:cs="Calibri"/>
          <w:b w:val="0"/>
          <w:szCs w:val="20"/>
        </w:rPr>
        <w:t> </w:t>
      </w:r>
      <w:r w:rsidRPr="00FA38D1">
        <w:rPr>
          <w:rFonts w:ascii="Marianne Light" w:hAnsi="Marianne Light"/>
          <w:b w:val="0"/>
          <w:szCs w:val="20"/>
        </w:rPr>
        <w:t>181 PARIS cedex 04</w:t>
      </w:r>
    </w:p>
    <w:p w14:paraId="5369EEEC" w14:textId="77777777"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 01 44 59 44 00</w:t>
      </w:r>
    </w:p>
    <w:p w14:paraId="21FFBEA9" w14:textId="77777777"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Télécopie</w:t>
      </w:r>
      <w:r w:rsidRPr="00FA38D1">
        <w:rPr>
          <w:rFonts w:ascii="Calibri" w:hAnsi="Calibri" w:cs="Calibri"/>
          <w:b w:val="0"/>
          <w:szCs w:val="20"/>
        </w:rPr>
        <w:t> </w:t>
      </w:r>
      <w:r w:rsidRPr="00FA38D1">
        <w:rPr>
          <w:rFonts w:ascii="Marianne Light" w:hAnsi="Marianne Light"/>
          <w:b w:val="0"/>
          <w:szCs w:val="20"/>
        </w:rPr>
        <w:t>: 01 44 59 46 46</w:t>
      </w:r>
    </w:p>
    <w:p w14:paraId="6B421496" w14:textId="77777777" w:rsidR="007662D3" w:rsidRDefault="00576C01" w:rsidP="007662D3">
      <w:pPr>
        <w:spacing w:after="96"/>
        <w:ind w:left="1416"/>
        <w:jc w:val="both"/>
        <w:rPr>
          <w:rStyle w:val="Lienhypertexte"/>
          <w:rFonts w:ascii="Marianne Light" w:hAnsi="Marianne Light"/>
          <w:b w:val="0"/>
          <w:color w:val="auto"/>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 xml:space="preserve">: </w:t>
      </w:r>
      <w:hyperlink r:id="rId15" w:history="1">
        <w:r w:rsidRPr="00FA38D1">
          <w:rPr>
            <w:rStyle w:val="Lienhypertexte"/>
            <w:rFonts w:ascii="Marianne Light" w:hAnsi="Marianne Light"/>
            <w:b w:val="0"/>
            <w:color w:val="auto"/>
            <w:szCs w:val="20"/>
          </w:rPr>
          <w:t>greffe.ta-paris@juradm.fr</w:t>
        </w:r>
      </w:hyperlink>
    </w:p>
    <w:p w14:paraId="23E6E5C7" w14:textId="77777777" w:rsidR="0041613E" w:rsidRPr="003A63AF" w:rsidRDefault="0041613E" w:rsidP="0041613E">
      <w:pPr>
        <w:pStyle w:val="Titre1"/>
      </w:pPr>
      <w:bookmarkStart w:id="200" w:name="_Toc208846490"/>
      <w:r w:rsidRPr="003A63AF">
        <w:t>CLAUSES TECHNIQUES</w:t>
      </w:r>
      <w:bookmarkEnd w:id="200"/>
    </w:p>
    <w:p w14:paraId="6C09D8B5" w14:textId="77777777" w:rsidR="0041613E" w:rsidRPr="009A795C" w:rsidRDefault="0041613E" w:rsidP="0041613E">
      <w:pPr>
        <w:spacing w:after="96"/>
        <w:jc w:val="both"/>
        <w:rPr>
          <w:rFonts w:ascii="Marianne Light" w:hAnsi="Marianne Light"/>
          <w:b w:val="0"/>
          <w:szCs w:val="20"/>
        </w:rPr>
      </w:pPr>
    </w:p>
    <w:p w14:paraId="50CB9AA7" w14:textId="7EFCAD85" w:rsidR="0041613E" w:rsidRPr="0038358E" w:rsidRDefault="00681628" w:rsidP="0041613E">
      <w:pPr>
        <w:pStyle w:val="Titre2"/>
      </w:pPr>
      <w:bookmarkStart w:id="201" w:name="_Toc103707882"/>
      <w:bookmarkStart w:id="202" w:name="_Toc117150731"/>
      <w:r>
        <w:t xml:space="preserve"> </w:t>
      </w:r>
      <w:bookmarkStart w:id="203" w:name="_Toc208846491"/>
      <w:r w:rsidR="009A795C" w:rsidRPr="0038358E">
        <w:t>DOCUMENTS A REMETTRE AU MAITRE D’OUVRAGE</w:t>
      </w:r>
      <w:bookmarkEnd w:id="201"/>
      <w:bookmarkEnd w:id="202"/>
      <w:bookmarkEnd w:id="203"/>
    </w:p>
    <w:p w14:paraId="52C77CD5" w14:textId="1C976171" w:rsidR="00F609F4" w:rsidRDefault="00F609F4" w:rsidP="0041613E">
      <w:pPr>
        <w:spacing w:after="96"/>
        <w:jc w:val="both"/>
        <w:rPr>
          <w:rFonts w:ascii="Marianne Light" w:hAnsi="Marianne Light"/>
          <w:szCs w:val="20"/>
        </w:rPr>
      </w:pPr>
      <w:r w:rsidRPr="00F609F4">
        <w:rPr>
          <w:rFonts w:ascii="Marianne Light" w:hAnsi="Marianne Light"/>
          <w:b w:val="0"/>
          <w:szCs w:val="20"/>
        </w:rPr>
        <w:t>Voir article 5.1.</w:t>
      </w:r>
    </w:p>
    <w:p w14:paraId="1B557E9A" w14:textId="67CA3105" w:rsidR="0041613E" w:rsidRPr="009A795C" w:rsidRDefault="00ED726F" w:rsidP="0041613E">
      <w:pPr>
        <w:spacing w:after="96"/>
        <w:jc w:val="both"/>
        <w:rPr>
          <w:rFonts w:ascii="Marianne Light" w:hAnsi="Marianne Light"/>
          <w:b w:val="0"/>
          <w:szCs w:val="20"/>
        </w:rPr>
      </w:pPr>
      <w:r>
        <w:rPr>
          <w:rFonts w:ascii="Marianne Light" w:hAnsi="Marianne Light"/>
          <w:b w:val="0"/>
          <w:szCs w:val="20"/>
        </w:rPr>
        <w:t>Tout document doit être</w:t>
      </w:r>
      <w:r w:rsidR="0041613E" w:rsidRPr="009A795C">
        <w:rPr>
          <w:rFonts w:ascii="Marianne Light" w:hAnsi="Marianne Light"/>
          <w:b w:val="0"/>
          <w:szCs w:val="20"/>
        </w:rPr>
        <w:t xml:space="preserve"> transmis au maître d’ouvrage par voie électronique </w:t>
      </w:r>
      <w:r w:rsidR="009A795C">
        <w:rPr>
          <w:rFonts w:ascii="Marianne Light" w:hAnsi="Marianne Light"/>
          <w:b w:val="0"/>
          <w:szCs w:val="20"/>
        </w:rPr>
        <w:t>via la plateforme France Transfert et à l’adresse électronique du conducteur d’opérations</w:t>
      </w:r>
      <w:r w:rsidR="009A795C">
        <w:rPr>
          <w:rFonts w:ascii="Calibri" w:hAnsi="Calibri" w:cs="Calibri"/>
          <w:b w:val="0"/>
          <w:szCs w:val="20"/>
        </w:rPr>
        <w:t> </w:t>
      </w:r>
      <w:r w:rsidR="009A795C">
        <w:rPr>
          <w:rFonts w:ascii="Marianne Light" w:hAnsi="Marianne Light"/>
          <w:b w:val="0"/>
          <w:szCs w:val="20"/>
        </w:rPr>
        <w:t>:</w:t>
      </w:r>
    </w:p>
    <w:p w14:paraId="39E68AB9" w14:textId="77777777" w:rsidR="009A795C" w:rsidRDefault="00805385" w:rsidP="0041613E">
      <w:pPr>
        <w:ind w:left="1416"/>
        <w:jc w:val="both"/>
        <w:rPr>
          <w:rFonts w:ascii="Marianne Light" w:hAnsi="Marianne Light"/>
          <w:bCs/>
          <w:color w:val="000000"/>
        </w:rPr>
      </w:pPr>
      <w:hyperlink r:id="rId16" w:history="1">
        <w:r w:rsidR="009A795C" w:rsidRPr="00C60384">
          <w:rPr>
            <w:rStyle w:val="Lienhypertexte"/>
            <w:rFonts w:ascii="Marianne Light" w:hAnsi="Marianne Light"/>
            <w:bCs/>
          </w:rPr>
          <w:t>https://francetransfert.numerique.gouv.fr/upload</w:t>
        </w:r>
      </w:hyperlink>
    </w:p>
    <w:p w14:paraId="5C64BE8F" w14:textId="77777777" w:rsidR="009A795C" w:rsidRDefault="009A795C" w:rsidP="0041613E">
      <w:pPr>
        <w:spacing w:after="96"/>
        <w:ind w:left="1416"/>
        <w:jc w:val="both"/>
        <w:rPr>
          <w:rFonts w:ascii="Marianne Light" w:hAnsi="Marianne Light"/>
          <w:b w:val="0"/>
          <w:u w:val="single"/>
        </w:rPr>
      </w:pPr>
    </w:p>
    <w:p w14:paraId="3F731769" w14:textId="7514409C" w:rsidR="009A795C" w:rsidRDefault="009A795C" w:rsidP="00681628">
      <w:pPr>
        <w:spacing w:after="96"/>
        <w:ind w:left="1416"/>
        <w:jc w:val="both"/>
        <w:rPr>
          <w:rFonts w:ascii="Marianne Light" w:hAnsi="Marianne Light"/>
          <w:b w:val="0"/>
        </w:rPr>
      </w:pPr>
      <w:r>
        <w:rPr>
          <w:rFonts w:ascii="Marianne Light" w:hAnsi="Marianne Light"/>
          <w:b w:val="0"/>
          <w:u w:val="single"/>
        </w:rPr>
        <w:t>Mail</w:t>
      </w:r>
      <w:r>
        <w:rPr>
          <w:rFonts w:ascii="Calibri" w:hAnsi="Calibri" w:cs="Calibri"/>
          <w:b w:val="0"/>
          <w:u w:val="single"/>
        </w:rPr>
        <w:t> </w:t>
      </w:r>
      <w:r>
        <w:rPr>
          <w:rFonts w:ascii="Marianne Light" w:hAnsi="Marianne Light"/>
          <w:b w:val="0"/>
          <w:u w:val="single"/>
        </w:rPr>
        <w:t xml:space="preserve">: </w:t>
      </w:r>
      <w:hyperlink r:id="rId17" w:history="1">
        <w:r w:rsidR="004143EC" w:rsidRPr="00F00F93">
          <w:rPr>
            <w:rStyle w:val="Lienhypertexte"/>
            <w:rFonts w:ascii="Marianne Light" w:hAnsi="Marianne Light"/>
            <w:b w:val="0"/>
            <w:szCs w:val="20"/>
          </w:rPr>
          <w:t>aymerique.chatellier@interieur.gouv.fr</w:t>
        </w:r>
      </w:hyperlink>
      <w:r w:rsidR="004143EC">
        <w:rPr>
          <w:rFonts w:ascii="Marianne Light" w:hAnsi="Marianne Light"/>
          <w:b w:val="0"/>
          <w:szCs w:val="20"/>
        </w:rPr>
        <w:t xml:space="preserve"> / </w:t>
      </w:r>
      <w:hyperlink r:id="rId18" w:history="1">
        <w:r w:rsidR="004143EC" w:rsidRPr="00F00F93">
          <w:rPr>
            <w:rStyle w:val="Lienhypertexte"/>
            <w:rFonts w:ascii="Marianne Light" w:hAnsi="Marianne Light"/>
            <w:b w:val="0"/>
            <w:szCs w:val="20"/>
          </w:rPr>
          <w:t>romain.reuther@interieur.gouv.fr</w:t>
        </w:r>
      </w:hyperlink>
      <w:r w:rsidR="004143EC">
        <w:rPr>
          <w:rFonts w:ascii="Marianne Light" w:hAnsi="Marianne Light"/>
          <w:b w:val="0"/>
          <w:szCs w:val="20"/>
        </w:rPr>
        <w:t xml:space="preserve"> </w:t>
      </w:r>
    </w:p>
    <w:p w14:paraId="3D55EE96" w14:textId="77777777" w:rsidR="0041613E" w:rsidRPr="009E01C0" w:rsidRDefault="0041613E" w:rsidP="0041613E">
      <w:pPr>
        <w:spacing w:after="96"/>
        <w:jc w:val="both"/>
        <w:rPr>
          <w:rFonts w:ascii="Marianne Light" w:hAnsi="Marianne Light"/>
          <w:b w:val="0"/>
        </w:rPr>
      </w:pPr>
      <w:r w:rsidRPr="009E01C0">
        <w:rPr>
          <w:rFonts w:ascii="Marianne Light" w:hAnsi="Marianne Light"/>
          <w:b w:val="0"/>
        </w:rPr>
        <w:t>Les éléments qui ne sont pas remis ou adressés à l’adresse précédente sont réputés ne pas avoir été reçus.</w:t>
      </w:r>
    </w:p>
    <w:p w14:paraId="24AEC95C" w14:textId="77777777" w:rsidR="0041613E" w:rsidRPr="009E01C0" w:rsidRDefault="0041613E" w:rsidP="0041613E">
      <w:pPr>
        <w:spacing w:after="96"/>
        <w:jc w:val="both"/>
        <w:rPr>
          <w:rFonts w:ascii="Marianne Light" w:hAnsi="Marianne Light"/>
          <w:b w:val="0"/>
        </w:rPr>
      </w:pPr>
    </w:p>
    <w:p w14:paraId="606F923B" w14:textId="77777777" w:rsidR="0041613E" w:rsidRPr="00D25E0F" w:rsidRDefault="009A795C" w:rsidP="0041613E">
      <w:pPr>
        <w:pStyle w:val="Titre2"/>
      </w:pPr>
      <w:bookmarkStart w:id="204" w:name="_Toc103707883"/>
      <w:bookmarkStart w:id="205" w:name="_Toc117150732"/>
      <w:bookmarkStart w:id="206" w:name="_Toc208846492"/>
      <w:r w:rsidRPr="00D25E0F">
        <w:t>ORDRES DE SERVICE</w:t>
      </w:r>
      <w:bookmarkEnd w:id="204"/>
      <w:bookmarkEnd w:id="205"/>
      <w:bookmarkEnd w:id="206"/>
    </w:p>
    <w:p w14:paraId="3349CA09" w14:textId="77777777"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Par dérogation à l’article 3.8 du CCAG-Travaux, les ordres de service sont rédigés par le maître d’ouvrage.</w:t>
      </w:r>
    </w:p>
    <w:p w14:paraId="30D884A0" w14:textId="77777777"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Celui-ci établit les ordres de service ci-dessous</w:t>
      </w:r>
      <w:r w:rsidRPr="009A795C">
        <w:rPr>
          <w:rFonts w:ascii="Calibri" w:hAnsi="Calibri" w:cs="Calibri"/>
          <w:b w:val="0"/>
          <w:szCs w:val="20"/>
        </w:rPr>
        <w:t> </w:t>
      </w:r>
      <w:r w:rsidRPr="009A795C">
        <w:rPr>
          <w:rFonts w:ascii="Marianne Light" w:hAnsi="Marianne Light"/>
          <w:b w:val="0"/>
          <w:szCs w:val="20"/>
        </w:rPr>
        <w:t>:</w:t>
      </w:r>
    </w:p>
    <w:p w14:paraId="7D64C14B" w14:textId="77777777"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La notification de la date de commencement des travaux</w:t>
      </w:r>
      <w:r w:rsidRPr="009E01C0">
        <w:rPr>
          <w:rFonts w:ascii="Calibri" w:hAnsi="Calibri" w:cs="Calibri"/>
          <w:b w:val="0"/>
        </w:rPr>
        <w:t> </w:t>
      </w:r>
      <w:r w:rsidRPr="009E01C0">
        <w:rPr>
          <w:rFonts w:ascii="Marianne Light" w:hAnsi="Marianne Light"/>
          <w:b w:val="0"/>
        </w:rPr>
        <w:t>;</w:t>
      </w:r>
    </w:p>
    <w:p w14:paraId="1D584BEA" w14:textId="77777777"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 xml:space="preserve">Notification de prix nouveaux aux entrepreneurs pour des ouvrages ou travaux non prévus ou ayant des incidences financières, sur la base de devis validés par le maître </w:t>
      </w:r>
      <w:r w:rsidRPr="009E01C0">
        <w:rPr>
          <w:rFonts w:ascii="Marianne Light" w:hAnsi="Marianne Light"/>
          <w:b w:val="0"/>
        </w:rPr>
        <w:lastRenderedPageBreak/>
        <w:t>d’œuvre</w:t>
      </w:r>
      <w:r w:rsidRPr="009E01C0">
        <w:rPr>
          <w:rFonts w:ascii="Calibri" w:hAnsi="Calibri" w:cs="Calibri"/>
          <w:b w:val="0"/>
        </w:rPr>
        <w:t> </w:t>
      </w:r>
      <w:r w:rsidRPr="009E01C0">
        <w:rPr>
          <w:rFonts w:ascii="Marianne Light" w:hAnsi="Marianne Light"/>
          <w:b w:val="0"/>
        </w:rPr>
        <w:t>;</w:t>
      </w:r>
    </w:p>
    <w:p w14:paraId="5F65189D" w14:textId="77777777"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Les modifications de programme</w:t>
      </w:r>
      <w:r w:rsidRPr="009E01C0">
        <w:rPr>
          <w:rFonts w:ascii="Calibri" w:hAnsi="Calibri" w:cs="Calibri"/>
          <w:b w:val="0"/>
        </w:rPr>
        <w:t> </w:t>
      </w:r>
      <w:r w:rsidRPr="009E01C0">
        <w:rPr>
          <w:rFonts w:ascii="Marianne Light" w:hAnsi="Marianne Light"/>
          <w:b w:val="0"/>
        </w:rPr>
        <w:t>;</w:t>
      </w:r>
    </w:p>
    <w:p w14:paraId="446E1940" w14:textId="77777777" w:rsidR="0041613E" w:rsidRPr="009E01C0" w:rsidDel="009A503E" w:rsidRDefault="0041613E" w:rsidP="0041613E">
      <w:pPr>
        <w:pStyle w:val="Paragraphedeliste"/>
        <w:numPr>
          <w:ilvl w:val="0"/>
          <w:numId w:val="32"/>
        </w:numPr>
        <w:spacing w:after="96"/>
        <w:jc w:val="both"/>
        <w:rPr>
          <w:del w:id="207" w:author="ADAMOPULOS Marion" w:date="2025-06-06T11:27:00Z"/>
          <w:rFonts w:ascii="Marianne Light" w:hAnsi="Marianne Light"/>
          <w:b w:val="0"/>
        </w:rPr>
      </w:pPr>
      <w:r w:rsidRPr="009E01C0">
        <w:rPr>
          <w:rFonts w:ascii="Marianne Light" w:hAnsi="Marianne Light"/>
          <w:b w:val="0"/>
        </w:rPr>
        <w:t>Les modifications de délais contractuels.</w:t>
      </w:r>
    </w:p>
    <w:p w14:paraId="4ECB7A66" w14:textId="77777777" w:rsidR="0041613E" w:rsidRPr="009538B5" w:rsidRDefault="0041613E" w:rsidP="009538B5">
      <w:pPr>
        <w:pStyle w:val="Paragraphedeliste"/>
        <w:numPr>
          <w:ilvl w:val="0"/>
          <w:numId w:val="32"/>
        </w:numPr>
        <w:spacing w:after="96"/>
        <w:jc w:val="both"/>
        <w:rPr>
          <w:rFonts w:ascii="Marianne Light" w:hAnsi="Marianne Light"/>
          <w:b w:val="0"/>
        </w:rPr>
      </w:pPr>
    </w:p>
    <w:p w14:paraId="6F238633" w14:textId="77777777" w:rsidR="00D06C59" w:rsidRPr="009E01C0" w:rsidRDefault="00D06C59" w:rsidP="0041613E">
      <w:pPr>
        <w:spacing w:after="96"/>
        <w:jc w:val="both"/>
        <w:rPr>
          <w:rFonts w:ascii="Marianne Light" w:hAnsi="Marianne Light"/>
          <w:b w:val="0"/>
        </w:rPr>
      </w:pPr>
    </w:p>
    <w:p w14:paraId="40E048FD" w14:textId="77777777" w:rsidR="0041613E" w:rsidRPr="009E01C0" w:rsidRDefault="009A795C" w:rsidP="0041613E">
      <w:pPr>
        <w:pStyle w:val="Titre2"/>
      </w:pPr>
      <w:bookmarkStart w:id="208" w:name="_Toc103707884"/>
      <w:bookmarkStart w:id="209" w:name="_Toc117150733"/>
      <w:bookmarkStart w:id="210" w:name="_Toc208846493"/>
      <w:r w:rsidRPr="009E01C0">
        <w:t>VERIFICATION DES PROJETS DE DECOMPTE DES ENTREPRISES</w:t>
      </w:r>
      <w:bookmarkEnd w:id="208"/>
      <w:bookmarkEnd w:id="209"/>
      <w:bookmarkEnd w:id="210"/>
    </w:p>
    <w:p w14:paraId="3B40089A" w14:textId="6C8DC281" w:rsidR="0041613E" w:rsidRPr="009A795C" w:rsidRDefault="00F609F4" w:rsidP="0041613E">
      <w:pPr>
        <w:spacing w:after="96"/>
        <w:jc w:val="both"/>
        <w:rPr>
          <w:rFonts w:ascii="Marianne Light" w:hAnsi="Marianne Light"/>
          <w:b w:val="0"/>
          <w:szCs w:val="20"/>
        </w:rPr>
      </w:pPr>
      <w:r>
        <w:rPr>
          <w:rFonts w:ascii="Marianne Light" w:hAnsi="Marianne Light"/>
          <w:b w:val="0"/>
          <w:szCs w:val="20"/>
        </w:rPr>
        <w:t>Sans objet.</w:t>
      </w:r>
    </w:p>
    <w:p w14:paraId="2296BDA9" w14:textId="77777777" w:rsidR="0041613E" w:rsidRPr="009A795C" w:rsidRDefault="0041613E" w:rsidP="0041613E">
      <w:pPr>
        <w:spacing w:after="96"/>
        <w:jc w:val="both"/>
        <w:rPr>
          <w:rFonts w:ascii="Marianne Light" w:hAnsi="Marianne Light"/>
          <w:b w:val="0"/>
          <w:szCs w:val="20"/>
        </w:rPr>
      </w:pPr>
    </w:p>
    <w:p w14:paraId="0BF6BB56" w14:textId="77777777" w:rsidR="0041613E" w:rsidRPr="009E01C0" w:rsidRDefault="009A795C" w:rsidP="0041613E">
      <w:pPr>
        <w:pStyle w:val="Titre2"/>
      </w:pPr>
      <w:bookmarkStart w:id="211" w:name="_Toc103707885"/>
      <w:bookmarkStart w:id="212" w:name="_Toc117150734"/>
      <w:bookmarkStart w:id="213" w:name="_Toc208846494"/>
      <w:r w:rsidRPr="009E01C0">
        <w:t xml:space="preserve">AGREMENT DES SOUS-TRAITANTS DES ENTREPRISES CHARGEES DE L’EXECUTION DES </w:t>
      </w:r>
      <w:bookmarkEnd w:id="211"/>
      <w:bookmarkEnd w:id="212"/>
      <w:r w:rsidR="003A63AF">
        <w:t>PRRESTATIONS</w:t>
      </w:r>
      <w:bookmarkEnd w:id="213"/>
    </w:p>
    <w:p w14:paraId="6EFD5436" w14:textId="272CF40C" w:rsidR="0041613E" w:rsidRPr="009E01C0" w:rsidRDefault="00F609F4" w:rsidP="0041613E">
      <w:pPr>
        <w:spacing w:after="96"/>
        <w:jc w:val="both"/>
        <w:rPr>
          <w:rFonts w:ascii="Marianne Light" w:hAnsi="Marianne Light"/>
          <w:b w:val="0"/>
        </w:rPr>
      </w:pPr>
      <w:r>
        <w:rPr>
          <w:rFonts w:ascii="Marianne Light" w:hAnsi="Marianne Light"/>
          <w:b w:val="0"/>
        </w:rPr>
        <w:t>Sans objet.</w:t>
      </w:r>
    </w:p>
    <w:p w14:paraId="07948725" w14:textId="77777777" w:rsidR="0041613E" w:rsidRPr="009E01C0" w:rsidRDefault="0041613E" w:rsidP="0041613E">
      <w:pPr>
        <w:spacing w:after="96"/>
        <w:jc w:val="both"/>
        <w:rPr>
          <w:rFonts w:ascii="Marianne Light" w:hAnsi="Marianne Light"/>
          <w:b w:val="0"/>
        </w:rPr>
      </w:pPr>
    </w:p>
    <w:p w14:paraId="68113CBA" w14:textId="77777777" w:rsidR="0041613E" w:rsidRPr="009E01C0" w:rsidRDefault="009A795C" w:rsidP="0041613E">
      <w:pPr>
        <w:pStyle w:val="Titre2"/>
      </w:pPr>
      <w:bookmarkStart w:id="214" w:name="_Toc103707886"/>
      <w:bookmarkStart w:id="215" w:name="_Toc117150735"/>
      <w:bookmarkStart w:id="216" w:name="_Toc208846495"/>
      <w:r w:rsidRPr="009E01C0">
        <w:t>INSTRUCTION DES MEMOIRES DE RECLAMATION</w:t>
      </w:r>
      <w:bookmarkEnd w:id="214"/>
      <w:bookmarkEnd w:id="215"/>
      <w:bookmarkEnd w:id="216"/>
    </w:p>
    <w:p w14:paraId="7853A4CD" w14:textId="77777777" w:rsidR="0041613E" w:rsidRPr="009E01C0" w:rsidRDefault="0041613E" w:rsidP="0041613E">
      <w:pPr>
        <w:spacing w:after="96"/>
        <w:jc w:val="both"/>
        <w:rPr>
          <w:rFonts w:ascii="Marianne Light" w:hAnsi="Marianne Light"/>
          <w:b w:val="0"/>
        </w:rPr>
      </w:pPr>
      <w:r w:rsidRPr="009E01C0">
        <w:rPr>
          <w:rFonts w:ascii="Marianne Light" w:hAnsi="Marianne Light"/>
          <w:b w:val="0"/>
        </w:rPr>
        <w:t>Le délai d’instruction des mémoires de réclamation est vingt (20) jours calendaires à compter de la date de réception par le maître d’œuvre.</w:t>
      </w:r>
    </w:p>
    <w:p w14:paraId="3BE648A1" w14:textId="77777777" w:rsidR="0041613E" w:rsidRPr="009E01C0" w:rsidRDefault="0041613E" w:rsidP="0041613E">
      <w:pPr>
        <w:spacing w:after="96"/>
        <w:jc w:val="both"/>
        <w:rPr>
          <w:rFonts w:ascii="Marianne Light" w:hAnsi="Marianne Light"/>
          <w:b w:val="0"/>
        </w:rPr>
      </w:pPr>
    </w:p>
    <w:p w14:paraId="0C7D2195" w14:textId="77777777" w:rsidR="001E640E" w:rsidRPr="00FA38D1" w:rsidRDefault="001E640E" w:rsidP="00D25D93">
      <w:pPr>
        <w:pStyle w:val="Titre1"/>
        <w:rPr>
          <w:szCs w:val="20"/>
        </w:rPr>
      </w:pPr>
      <w:bookmarkStart w:id="217" w:name="_Toc31968539"/>
      <w:bookmarkStart w:id="218" w:name="_Toc31968540"/>
      <w:bookmarkStart w:id="219" w:name="_Toc31968541"/>
      <w:bookmarkStart w:id="220" w:name="_Toc31968542"/>
      <w:bookmarkStart w:id="221" w:name="_Toc31968543"/>
      <w:bookmarkStart w:id="222" w:name="_Toc31968544"/>
      <w:bookmarkStart w:id="223" w:name="_Toc31968545"/>
      <w:bookmarkStart w:id="224" w:name="_Toc31968547"/>
      <w:bookmarkStart w:id="225" w:name="_Toc31968548"/>
      <w:bookmarkStart w:id="226" w:name="_Toc18920203"/>
      <w:bookmarkStart w:id="227" w:name="_Toc18927860"/>
      <w:bookmarkStart w:id="228" w:name="_Toc19709689"/>
      <w:bookmarkStart w:id="229" w:name="_Toc19709823"/>
      <w:bookmarkStart w:id="230" w:name="_Toc31968560"/>
      <w:bookmarkStart w:id="231" w:name="_Toc20884649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FA38D1">
        <w:rPr>
          <w:szCs w:val="20"/>
        </w:rPr>
        <w:t>CONFIDENTIALITE</w:t>
      </w:r>
      <w:bookmarkEnd w:id="231"/>
    </w:p>
    <w:p w14:paraId="377E037B" w14:textId="77777777" w:rsidR="001E640E" w:rsidRPr="00FA38D1" w:rsidRDefault="001E640E" w:rsidP="00396480">
      <w:pPr>
        <w:spacing w:after="96"/>
        <w:jc w:val="both"/>
        <w:rPr>
          <w:rFonts w:ascii="Marianne Light" w:hAnsi="Marianne Light"/>
          <w:b w:val="0"/>
          <w:szCs w:val="20"/>
        </w:rPr>
      </w:pPr>
    </w:p>
    <w:p w14:paraId="785861EB" w14:textId="77777777" w:rsidR="005C15DB" w:rsidRPr="00FA38D1" w:rsidRDefault="00F55548" w:rsidP="00D25D93">
      <w:pPr>
        <w:pStyle w:val="Titre2"/>
        <w:rPr>
          <w:szCs w:val="20"/>
        </w:rPr>
      </w:pPr>
      <w:bookmarkStart w:id="232" w:name="_Toc499907590"/>
      <w:bookmarkStart w:id="233" w:name="_Toc208846497"/>
      <w:r w:rsidRPr="00FA38D1">
        <w:rPr>
          <w:szCs w:val="20"/>
        </w:rPr>
        <w:t>OBLIGATIONS DE CONFIDENTIALITE</w:t>
      </w:r>
      <w:bookmarkEnd w:id="232"/>
      <w:bookmarkEnd w:id="233"/>
    </w:p>
    <w:p w14:paraId="71B16536" w14:textId="77777777"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En application de l’article L.2132-1 de la partie législative du code de la commande publique, le titulaire</w:t>
      </w:r>
      <w:r w:rsidR="00212B02" w:rsidRPr="00FA38D1">
        <w:rPr>
          <w:rFonts w:ascii="Marianne Light" w:hAnsi="Marianne Light"/>
          <w:b w:val="0"/>
          <w:szCs w:val="20"/>
        </w:rPr>
        <w:t xml:space="preserve"> </w:t>
      </w:r>
      <w:r w:rsidRPr="00FA38D1">
        <w:rPr>
          <w:rFonts w:ascii="Marianne Light" w:hAnsi="Marianne Light"/>
          <w:b w:val="0"/>
          <w:szCs w:val="20"/>
        </w:rPr>
        <w:t>s’engage à respecter strictement la confidentialité des documents mis à disposition par la personne publique. Le présent engagement de confidentialité s’applique sans limitation de durée.</w:t>
      </w:r>
    </w:p>
    <w:p w14:paraId="3D84B7BC" w14:textId="77777777"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27898F86" w14:textId="77777777"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6353D48E" w14:textId="77777777" w:rsidR="003537E8" w:rsidRPr="00FA38D1" w:rsidRDefault="003537E8" w:rsidP="00212B02">
      <w:pPr>
        <w:spacing w:after="96"/>
        <w:jc w:val="both"/>
        <w:rPr>
          <w:rFonts w:ascii="Marianne Light" w:hAnsi="Marianne Light"/>
          <w:b w:val="0"/>
          <w:szCs w:val="20"/>
        </w:rPr>
      </w:pPr>
    </w:p>
    <w:p w14:paraId="220E335D" w14:textId="77777777"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En outre, par application de l’article L.2132-1 de la partie législative du code de la commande publique susvisée, le titulaire s’engage à</w:t>
      </w:r>
      <w:r w:rsidRPr="00FA38D1">
        <w:rPr>
          <w:rFonts w:ascii="Calibri" w:hAnsi="Calibri" w:cs="Calibri"/>
          <w:b w:val="0"/>
          <w:szCs w:val="20"/>
        </w:rPr>
        <w:t> </w:t>
      </w:r>
      <w:r w:rsidRPr="00FA38D1">
        <w:rPr>
          <w:rFonts w:ascii="Marianne Light" w:hAnsi="Marianne Light"/>
          <w:b w:val="0"/>
          <w:szCs w:val="20"/>
        </w:rPr>
        <w:t>:</w:t>
      </w:r>
    </w:p>
    <w:p w14:paraId="15D54038"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prendre aucune copie des documents et supports d'info</w:t>
      </w:r>
      <w:r w:rsidR="003537E8" w:rsidRPr="00FA38D1">
        <w:rPr>
          <w:rFonts w:ascii="Marianne Light" w:hAnsi="Marianne Light"/>
          <w:b w:val="0"/>
          <w:szCs w:val="20"/>
        </w:rPr>
        <w:t>rmations confiés, à l'exception de celles nécessaires pour les besoins de l'exécution de sa prestation</w:t>
      </w:r>
      <w:r w:rsidR="003537E8" w:rsidRPr="00FA38D1">
        <w:rPr>
          <w:rFonts w:ascii="Calibri" w:hAnsi="Calibri" w:cs="Calibri"/>
          <w:b w:val="0"/>
          <w:szCs w:val="20"/>
        </w:rPr>
        <w:t> </w:t>
      </w:r>
      <w:r w:rsidR="003537E8" w:rsidRPr="00FA38D1">
        <w:rPr>
          <w:rFonts w:ascii="Marianne Light" w:hAnsi="Marianne Light"/>
          <w:b w:val="0"/>
          <w:szCs w:val="20"/>
        </w:rPr>
        <w:t>;</w:t>
      </w:r>
    </w:p>
    <w:p w14:paraId="310D581F"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pas utiliser les informations, documents et fichiers informatiques transmis par la personne publique à des fins autres que celles spécifiées dans le</w:t>
      </w:r>
      <w:r w:rsidR="003537E8" w:rsidRPr="00FA38D1">
        <w:rPr>
          <w:rFonts w:ascii="Marianne Light" w:hAnsi="Marianne Light"/>
          <w:b w:val="0"/>
          <w:szCs w:val="20"/>
        </w:rPr>
        <w:t xml:space="preserve"> cadre de la procédure</w:t>
      </w:r>
      <w:r w:rsidR="003537E8" w:rsidRPr="00FA38D1">
        <w:rPr>
          <w:rFonts w:ascii="Calibri" w:hAnsi="Calibri" w:cs="Calibri"/>
          <w:b w:val="0"/>
          <w:szCs w:val="20"/>
        </w:rPr>
        <w:t> </w:t>
      </w:r>
      <w:r w:rsidR="003537E8" w:rsidRPr="00FA38D1">
        <w:rPr>
          <w:rFonts w:ascii="Marianne Light" w:hAnsi="Marianne Light"/>
          <w:b w:val="0"/>
          <w:szCs w:val="20"/>
        </w:rPr>
        <w:t>;</w:t>
      </w:r>
    </w:p>
    <w:p w14:paraId="67FA6471"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 xml:space="preserve">Ne pas communiquer les documents, informations et fichiers transmis par la </w:t>
      </w:r>
      <w:r w:rsidRPr="00FA38D1">
        <w:rPr>
          <w:rFonts w:ascii="Marianne Light" w:hAnsi="Marianne Light"/>
          <w:b w:val="0"/>
          <w:szCs w:val="20"/>
        </w:rPr>
        <w:lastRenderedPageBreak/>
        <w:t>personne publique à d'autres personnes morales ou non, privées ou publiques, que celles qui ont qualité pour en connaître</w:t>
      </w:r>
      <w:r w:rsidR="003537E8" w:rsidRPr="00FA38D1">
        <w:rPr>
          <w:rFonts w:ascii="Calibri" w:hAnsi="Calibri" w:cs="Calibri"/>
          <w:b w:val="0"/>
          <w:szCs w:val="20"/>
        </w:rPr>
        <w:t> </w:t>
      </w:r>
      <w:r w:rsidR="003537E8" w:rsidRPr="00FA38D1">
        <w:rPr>
          <w:rFonts w:ascii="Marianne Light" w:hAnsi="Marianne Light"/>
          <w:b w:val="0"/>
          <w:szCs w:val="20"/>
        </w:rPr>
        <w:t>;</w:t>
      </w:r>
    </w:p>
    <w:p w14:paraId="0BEC3253"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Prendre toutes mesures permettan</w:t>
      </w:r>
      <w:r w:rsidR="003537E8" w:rsidRPr="00FA38D1">
        <w:rPr>
          <w:rFonts w:ascii="Marianne Light" w:hAnsi="Marianne Light"/>
          <w:b w:val="0"/>
          <w:szCs w:val="20"/>
        </w:rPr>
        <w:t>t d'éviter toute utilisation détournée ou frauduleuse des fichiers informatiques qui seraient utilisés dans le cadre de la procédure</w:t>
      </w:r>
      <w:r w:rsidR="003537E8" w:rsidRPr="00FA38D1">
        <w:rPr>
          <w:rFonts w:ascii="Calibri" w:hAnsi="Calibri" w:cs="Calibri"/>
          <w:b w:val="0"/>
          <w:szCs w:val="20"/>
        </w:rPr>
        <w:t> </w:t>
      </w:r>
      <w:r w:rsidR="003537E8" w:rsidRPr="00FA38D1">
        <w:rPr>
          <w:rFonts w:ascii="Marianne Light" w:hAnsi="Marianne Light"/>
          <w:b w:val="0"/>
          <w:szCs w:val="20"/>
        </w:rPr>
        <w:t>;</w:t>
      </w:r>
    </w:p>
    <w:p w14:paraId="7F534382"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conserver aucune copie des documents et des fichiers informatiques remis par la personne publique à l'issue de la proc</w:t>
      </w:r>
      <w:r w:rsidR="003537E8" w:rsidRPr="00FA38D1">
        <w:rPr>
          <w:rFonts w:ascii="Marianne Light" w:hAnsi="Marianne Light"/>
          <w:b w:val="0"/>
          <w:szCs w:val="20"/>
        </w:rPr>
        <w:t>édure de passation du marché en procédant à la destruction de tous fichiers manuels ou informatisés stockant les informations saisies</w:t>
      </w:r>
      <w:r w:rsidR="003537E8" w:rsidRPr="00FA38D1">
        <w:rPr>
          <w:rFonts w:ascii="Calibri" w:hAnsi="Calibri" w:cs="Calibri"/>
          <w:b w:val="0"/>
          <w:szCs w:val="20"/>
        </w:rPr>
        <w:t> </w:t>
      </w:r>
      <w:r w:rsidR="003537E8" w:rsidRPr="00FA38D1">
        <w:rPr>
          <w:rFonts w:ascii="Marianne Light" w:hAnsi="Marianne Light"/>
          <w:b w:val="0"/>
          <w:szCs w:val="20"/>
        </w:rPr>
        <w:t>;</w:t>
      </w:r>
    </w:p>
    <w:p w14:paraId="3851DC9F"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N'émettre aucune réserve sur le présent engagement de confidentialité.</w:t>
      </w:r>
    </w:p>
    <w:p w14:paraId="3789861F" w14:textId="77777777" w:rsidR="003537E8" w:rsidRPr="00FA38D1" w:rsidRDefault="003537E8" w:rsidP="003537E8">
      <w:pPr>
        <w:spacing w:after="96"/>
        <w:jc w:val="both"/>
        <w:rPr>
          <w:rFonts w:ascii="Marianne Light" w:hAnsi="Marianne Light"/>
          <w:b w:val="0"/>
          <w:szCs w:val="20"/>
        </w:rPr>
      </w:pPr>
    </w:p>
    <w:p w14:paraId="31EB1C3E" w14:textId="77777777"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Le titulaire s'engage donc à respecter, de façon absolue, les obligations précédentes et à les faire respecter par son personnel ainsi qu'à ses cotraitants et ses sous-traitants, le cas échéant.</w:t>
      </w:r>
    </w:p>
    <w:p w14:paraId="23A74D38" w14:textId="77777777"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La personne publique se réserve le droit de procéder à toute vérification qui lui paraîtrait utile pour constater le respect des obligations précitées.</w:t>
      </w:r>
    </w:p>
    <w:p w14:paraId="644A16E3" w14:textId="77777777" w:rsidR="0049177E" w:rsidRPr="00FA38D1" w:rsidRDefault="0049177E">
      <w:pPr>
        <w:widowControl/>
        <w:suppressAutoHyphens w:val="0"/>
        <w:spacing w:after="200" w:line="276" w:lineRule="auto"/>
        <w:textAlignment w:val="auto"/>
        <w:rPr>
          <w:rFonts w:ascii="Marianne Light" w:hAnsi="Marianne Light"/>
          <w:b w:val="0"/>
          <w:szCs w:val="20"/>
        </w:rPr>
      </w:pPr>
    </w:p>
    <w:p w14:paraId="095CEF7D" w14:textId="77777777" w:rsidR="005C15DB" w:rsidRPr="00FA38D1" w:rsidRDefault="00F55548" w:rsidP="00D25D93">
      <w:pPr>
        <w:pStyle w:val="Titre2"/>
        <w:rPr>
          <w:szCs w:val="20"/>
        </w:rPr>
      </w:pPr>
      <w:bookmarkStart w:id="234" w:name="_Toc499907591"/>
      <w:bookmarkStart w:id="235" w:name="_Toc208846498"/>
      <w:r w:rsidRPr="00FA38D1">
        <w:rPr>
          <w:szCs w:val="20"/>
        </w:rPr>
        <w:t>CONFIDENTIALITE ET PROTECTION DES DONNEES A CARACTERE PERSONNEL</w:t>
      </w:r>
      <w:bookmarkEnd w:id="234"/>
      <w:bookmarkEnd w:id="235"/>
    </w:p>
    <w:p w14:paraId="4D5C4CE6" w14:textId="77777777"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68FF0020" w14:textId="77777777"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Les parties s'engagent à respecter la réglementation applicable au traitement de données à caractère personnel et le règlement (UE) 2016/679 sur la protection des données du Parlement européen et du Conseil du 27 avril 2016.</w:t>
      </w:r>
    </w:p>
    <w:p w14:paraId="19B4AD09" w14:textId="77777777"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Chaque partie est tenue au respect des règles relatives à la protection des données personnelles auxquelles elle a accès pour les besoins de l'exécution du contrat et s'engage à</w:t>
      </w:r>
      <w:r w:rsidRPr="00FA38D1">
        <w:rPr>
          <w:rFonts w:ascii="Calibri" w:hAnsi="Calibri" w:cs="Calibri"/>
          <w:b w:val="0"/>
          <w:szCs w:val="20"/>
        </w:rPr>
        <w:t> </w:t>
      </w:r>
      <w:r w:rsidRPr="00FA38D1">
        <w:rPr>
          <w:rFonts w:ascii="Marianne Light" w:hAnsi="Marianne Light"/>
          <w:b w:val="0"/>
          <w:szCs w:val="20"/>
        </w:rPr>
        <w:t>:</w:t>
      </w:r>
    </w:p>
    <w:p w14:paraId="435EEAD7"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Les traiter conformément à l'usage prévu au contrat</w:t>
      </w:r>
      <w:r w:rsidR="003537E8" w:rsidRPr="00FA38D1">
        <w:rPr>
          <w:rFonts w:ascii="Calibri" w:hAnsi="Calibri" w:cs="Calibri"/>
          <w:b w:val="0"/>
          <w:szCs w:val="20"/>
        </w:rPr>
        <w:t> </w:t>
      </w:r>
      <w:r w:rsidR="003537E8" w:rsidRPr="00FA38D1">
        <w:rPr>
          <w:rFonts w:ascii="Marianne Light" w:hAnsi="Marianne Light"/>
          <w:b w:val="0"/>
          <w:szCs w:val="20"/>
        </w:rPr>
        <w:t>;</w:t>
      </w:r>
    </w:p>
    <w:p w14:paraId="2B641944"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Les traiter selon les instructions du donneur d'ordre</w:t>
      </w:r>
      <w:r w:rsidR="003537E8" w:rsidRPr="00FA38D1">
        <w:rPr>
          <w:rFonts w:ascii="Calibri" w:hAnsi="Calibri" w:cs="Calibri"/>
          <w:b w:val="0"/>
          <w:szCs w:val="20"/>
        </w:rPr>
        <w:t> </w:t>
      </w:r>
      <w:r w:rsidR="003537E8" w:rsidRPr="00FA38D1">
        <w:rPr>
          <w:rFonts w:ascii="Marianne Light" w:hAnsi="Marianne Light"/>
          <w:b w:val="0"/>
          <w:szCs w:val="20"/>
        </w:rPr>
        <w:t>;</w:t>
      </w:r>
    </w:p>
    <w:p w14:paraId="3A2A1368"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Garantir leur confidentialité</w:t>
      </w:r>
      <w:r w:rsidR="003537E8" w:rsidRPr="00FA38D1">
        <w:rPr>
          <w:rFonts w:ascii="Calibri" w:hAnsi="Calibri" w:cs="Calibri"/>
          <w:b w:val="0"/>
          <w:szCs w:val="20"/>
        </w:rPr>
        <w:t> </w:t>
      </w:r>
      <w:r w:rsidR="003537E8" w:rsidRPr="00FA38D1">
        <w:rPr>
          <w:rFonts w:ascii="Marianne Light" w:hAnsi="Marianne Light"/>
          <w:b w:val="0"/>
          <w:szCs w:val="20"/>
        </w:rPr>
        <w:t>;</w:t>
      </w:r>
    </w:p>
    <w:p w14:paraId="7B373E1E"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Limiter l'accès aux</w:t>
      </w:r>
      <w:r w:rsidR="003537E8" w:rsidRPr="00FA38D1">
        <w:rPr>
          <w:rFonts w:ascii="Marianne Light" w:hAnsi="Marianne Light"/>
          <w:b w:val="0"/>
          <w:szCs w:val="20"/>
        </w:rPr>
        <w:t xml:space="preserve"> seules personnes autorisées</w:t>
      </w:r>
      <w:r w:rsidR="003537E8" w:rsidRPr="00FA38D1">
        <w:rPr>
          <w:rFonts w:ascii="Calibri" w:hAnsi="Calibri" w:cs="Calibri"/>
          <w:b w:val="0"/>
          <w:szCs w:val="20"/>
        </w:rPr>
        <w:t> </w:t>
      </w:r>
      <w:r w:rsidR="003537E8" w:rsidRPr="00FA38D1">
        <w:rPr>
          <w:rFonts w:ascii="Marianne Light" w:hAnsi="Marianne Light"/>
          <w:b w:val="0"/>
          <w:szCs w:val="20"/>
        </w:rPr>
        <w:t>;</w:t>
      </w:r>
    </w:p>
    <w:p w14:paraId="1156EDBA" w14:textId="77777777"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Signaler toute violation de ces règles auprès de l'acheteur et de la cnil.</w:t>
      </w:r>
    </w:p>
    <w:p w14:paraId="1C839246" w14:textId="77777777" w:rsidR="003537E8" w:rsidRPr="00FA38D1" w:rsidRDefault="003537E8" w:rsidP="008A66B4">
      <w:pPr>
        <w:spacing w:after="96"/>
        <w:jc w:val="both"/>
        <w:rPr>
          <w:rFonts w:ascii="Marianne Light" w:hAnsi="Marianne Light"/>
          <w:b w:val="0"/>
          <w:szCs w:val="20"/>
        </w:rPr>
      </w:pPr>
      <w:r w:rsidRPr="00FA38D1">
        <w:rPr>
          <w:rFonts w:ascii="Marianne Light" w:hAnsi="Marianne Light"/>
          <w:b w:val="0"/>
          <w:szCs w:val="20"/>
        </w:rPr>
        <w:t>Pour assurer cette protection, il incombe à l'acheteur d'effectuer les déclarations et d'obtenir les autorisations administratives nécessaires à l'exécution des prestations prévues par les documents particuliers du contrat.</w:t>
      </w:r>
    </w:p>
    <w:p w14:paraId="7E8F4FBB" w14:textId="77777777" w:rsidR="003537E8" w:rsidRDefault="003537E8" w:rsidP="008A66B4">
      <w:pPr>
        <w:spacing w:after="96"/>
        <w:jc w:val="both"/>
        <w:rPr>
          <w:rFonts w:ascii="Marianne Light" w:hAnsi="Marianne Light"/>
          <w:b w:val="0"/>
          <w:szCs w:val="20"/>
        </w:rPr>
      </w:pPr>
      <w:r w:rsidRPr="00FA38D1">
        <w:rPr>
          <w:rFonts w:ascii="Marianne Light" w:hAnsi="Marianne Light"/>
          <w:b w:val="0"/>
          <w:szCs w:val="20"/>
        </w:rPr>
        <w:t>Le cas échéant, le titulaire doit informer ses sous-traitants des obligations de confidentialité et des mesures de protection qui s'imposent à lui pour l'exécution du contrat et s'assurer du respect de ces obligations par ses sous-traitants.</w:t>
      </w:r>
    </w:p>
    <w:p w14:paraId="2E5612A3" w14:textId="77777777" w:rsidR="006004CA" w:rsidRPr="00FA38D1" w:rsidRDefault="006004CA" w:rsidP="00D25D93">
      <w:pPr>
        <w:pStyle w:val="Titre1"/>
        <w:rPr>
          <w:szCs w:val="20"/>
        </w:rPr>
      </w:pPr>
      <w:bookmarkStart w:id="236" w:name="_Toc208846499"/>
      <w:r w:rsidRPr="00FA38D1">
        <w:rPr>
          <w:szCs w:val="20"/>
        </w:rPr>
        <w:t>MESURES DE SECURITE</w:t>
      </w:r>
      <w:bookmarkEnd w:id="236"/>
    </w:p>
    <w:p w14:paraId="3715BA80" w14:textId="77777777" w:rsidR="006004CA" w:rsidRPr="00FA38D1" w:rsidRDefault="006004CA" w:rsidP="00396480">
      <w:pPr>
        <w:spacing w:after="96"/>
        <w:jc w:val="both"/>
        <w:rPr>
          <w:rFonts w:ascii="Marianne Light" w:hAnsi="Marianne Light"/>
          <w:b w:val="0"/>
          <w:szCs w:val="20"/>
        </w:rPr>
      </w:pPr>
    </w:p>
    <w:p w14:paraId="57A09EAF" w14:textId="77777777" w:rsidR="006004CA" w:rsidRPr="00FA38D1" w:rsidRDefault="006004CA" w:rsidP="008A66B4">
      <w:pPr>
        <w:spacing w:after="96"/>
        <w:jc w:val="both"/>
        <w:rPr>
          <w:rFonts w:ascii="Marianne Light" w:hAnsi="Marianne Light"/>
          <w:b w:val="0"/>
          <w:szCs w:val="20"/>
        </w:rPr>
      </w:pPr>
      <w:r w:rsidRPr="00FA38D1">
        <w:rPr>
          <w:rFonts w:ascii="Marianne Light" w:hAnsi="Marianne Light"/>
          <w:b w:val="0"/>
          <w:szCs w:val="20"/>
        </w:rPr>
        <w:t xml:space="preserve">Lorsque les prestations sont à exécuter dans un lieu où des mesures de sécurité, indiquées dans </w:t>
      </w:r>
      <w:r w:rsidRPr="00FA38D1">
        <w:rPr>
          <w:rFonts w:ascii="Marianne Light" w:hAnsi="Marianne Light"/>
          <w:b w:val="0"/>
          <w:szCs w:val="20"/>
        </w:rPr>
        <w:lastRenderedPageBreak/>
        <w:t>les documents particuliers du marché, s’appliquent, notamment dans les zones protégées en vertus des dispositions particulières de sureté, le titulaire est tenu de respecter ces mesures.</w:t>
      </w:r>
    </w:p>
    <w:p w14:paraId="47F485C7" w14:textId="77777777" w:rsidR="006004CA" w:rsidRPr="00FA38D1" w:rsidRDefault="006004CA" w:rsidP="00396480">
      <w:pPr>
        <w:spacing w:after="96"/>
        <w:jc w:val="both"/>
        <w:rPr>
          <w:rFonts w:ascii="Marianne Light" w:hAnsi="Marianne Light"/>
          <w:b w:val="0"/>
          <w:szCs w:val="20"/>
        </w:rPr>
      </w:pPr>
      <w:r w:rsidRPr="00FA38D1">
        <w:rPr>
          <w:rFonts w:ascii="Marianne Light" w:hAnsi="Marianne Light"/>
          <w:b w:val="0"/>
          <w:szCs w:val="2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0ABCF3D8" w14:textId="77777777" w:rsidR="00C254F3" w:rsidRPr="00FA38D1" w:rsidRDefault="006004CA" w:rsidP="00B5768C">
      <w:pPr>
        <w:spacing w:after="96"/>
        <w:jc w:val="both"/>
        <w:rPr>
          <w:rFonts w:ascii="Marianne Light" w:hAnsi="Marianne Light"/>
          <w:b w:val="0"/>
          <w:szCs w:val="20"/>
        </w:rPr>
      </w:pPr>
      <w:r w:rsidRPr="00FA38D1">
        <w:rPr>
          <w:rFonts w:ascii="Marianne Light" w:hAnsi="Marianne Light"/>
          <w:b w:val="0"/>
          <w:szCs w:val="20"/>
        </w:rPr>
        <w:t>Le titulaire avise ses sous-traitants de ce que les obligations énoncées au présent article leur sont applic</w:t>
      </w:r>
      <w:r w:rsidR="00EF76A8" w:rsidRPr="00FA38D1">
        <w:rPr>
          <w:rFonts w:ascii="Marianne Light" w:hAnsi="Marianne Light"/>
          <w:b w:val="0"/>
          <w:szCs w:val="20"/>
        </w:rPr>
        <w:t>a</w:t>
      </w:r>
      <w:r w:rsidRPr="00FA38D1">
        <w:rPr>
          <w:rFonts w:ascii="Marianne Light" w:hAnsi="Marianne Light"/>
          <w:b w:val="0"/>
          <w:szCs w:val="20"/>
        </w:rPr>
        <w:t>bles et reste responsable du respect de celles-ci.</w:t>
      </w:r>
    </w:p>
    <w:p w14:paraId="0DE36310" w14:textId="77777777" w:rsidR="0049177E" w:rsidRPr="00FA38D1" w:rsidRDefault="0049177E" w:rsidP="00304FA7">
      <w:pPr>
        <w:widowControl/>
        <w:suppressAutoHyphens w:val="0"/>
        <w:spacing w:after="200" w:line="276" w:lineRule="auto"/>
        <w:textAlignment w:val="auto"/>
        <w:rPr>
          <w:rFonts w:ascii="Marianne Light" w:hAnsi="Marianne Light"/>
          <w:b w:val="0"/>
          <w:szCs w:val="20"/>
        </w:rPr>
      </w:pPr>
    </w:p>
    <w:p w14:paraId="675C1C20" w14:textId="77777777" w:rsidR="00C254F3" w:rsidRPr="00FA38D1" w:rsidRDefault="00C254F3" w:rsidP="00D25D93">
      <w:pPr>
        <w:pStyle w:val="Titre1"/>
        <w:rPr>
          <w:szCs w:val="20"/>
        </w:rPr>
      </w:pPr>
      <w:bookmarkStart w:id="237" w:name="_Toc18920210"/>
      <w:bookmarkStart w:id="238" w:name="_Toc18927867"/>
      <w:bookmarkStart w:id="239" w:name="_Toc19709696"/>
      <w:bookmarkStart w:id="240" w:name="_Toc19709830"/>
      <w:bookmarkStart w:id="241" w:name="_Toc31968567"/>
      <w:bookmarkStart w:id="242" w:name="_Toc208846500"/>
      <w:bookmarkEnd w:id="237"/>
      <w:bookmarkEnd w:id="238"/>
      <w:bookmarkEnd w:id="239"/>
      <w:bookmarkEnd w:id="240"/>
      <w:bookmarkEnd w:id="241"/>
      <w:r w:rsidRPr="00FA38D1">
        <w:rPr>
          <w:szCs w:val="20"/>
        </w:rPr>
        <w:t>DEROGATIONS AU CCAG</w:t>
      </w:r>
      <w:bookmarkEnd w:id="242"/>
    </w:p>
    <w:p w14:paraId="53AFE41F" w14:textId="77777777" w:rsidR="00C254F3" w:rsidRPr="00FA38D1" w:rsidRDefault="00C254F3" w:rsidP="00C254F3">
      <w:pPr>
        <w:spacing w:after="96"/>
        <w:jc w:val="both"/>
        <w:rPr>
          <w:rFonts w:ascii="Marianne Light" w:hAnsi="Marianne Light"/>
          <w:b w:val="0"/>
          <w:szCs w:val="20"/>
        </w:rPr>
      </w:pPr>
    </w:p>
    <w:p w14:paraId="1DCF53B4" w14:textId="77777777" w:rsidR="00C254F3" w:rsidRPr="00FA38D1" w:rsidRDefault="00C254F3" w:rsidP="00C254F3">
      <w:pPr>
        <w:spacing w:after="96"/>
        <w:jc w:val="both"/>
        <w:rPr>
          <w:rFonts w:ascii="Marianne Light" w:hAnsi="Marianne Light"/>
          <w:b w:val="0"/>
          <w:szCs w:val="20"/>
        </w:rPr>
      </w:pPr>
      <w:r w:rsidRPr="00FA38D1">
        <w:rPr>
          <w:rFonts w:ascii="Marianne Light" w:hAnsi="Marianne Light"/>
          <w:b w:val="0"/>
          <w:szCs w:val="20"/>
        </w:rPr>
        <w:t>Les dérogations au CCAG-</w:t>
      </w:r>
      <w:r w:rsidR="003A63AF">
        <w:rPr>
          <w:rFonts w:ascii="Marianne Light" w:hAnsi="Marianne Light"/>
          <w:b w:val="0"/>
          <w:szCs w:val="20"/>
        </w:rPr>
        <w:t>PI</w:t>
      </w:r>
      <w:r w:rsidRPr="00FA38D1">
        <w:rPr>
          <w:rFonts w:ascii="Marianne Light" w:hAnsi="Marianne Light"/>
          <w:b w:val="0"/>
          <w:szCs w:val="20"/>
        </w:rPr>
        <w:t xml:space="preserve"> sont </w:t>
      </w:r>
      <w:r w:rsidR="003650DE" w:rsidRPr="00FA38D1">
        <w:rPr>
          <w:rFonts w:ascii="Marianne Light" w:hAnsi="Marianne Light"/>
          <w:b w:val="0"/>
          <w:szCs w:val="20"/>
        </w:rPr>
        <w:t>les suivantes</w:t>
      </w:r>
      <w:r w:rsidRPr="00FA38D1">
        <w:rPr>
          <w:rFonts w:ascii="Calibri" w:hAnsi="Calibri" w:cs="Calibri"/>
          <w:b w:val="0"/>
          <w:szCs w:val="20"/>
        </w:rPr>
        <w:t> </w:t>
      </w:r>
      <w:r w:rsidRPr="00FA38D1">
        <w:rPr>
          <w:rFonts w:ascii="Marianne Light" w:hAnsi="Marianne Light"/>
          <w:b w:val="0"/>
          <w:szCs w:val="20"/>
        </w:rPr>
        <w:t>:</w:t>
      </w:r>
    </w:p>
    <w:tbl>
      <w:tblPr>
        <w:tblW w:w="9212" w:type="dxa"/>
        <w:jc w:val="center"/>
        <w:tblLook w:val="04A0" w:firstRow="1" w:lastRow="0" w:firstColumn="1" w:lastColumn="0" w:noHBand="0" w:noVBand="1"/>
      </w:tblPr>
      <w:tblGrid>
        <w:gridCol w:w="1668"/>
        <w:gridCol w:w="1839"/>
        <w:gridCol w:w="5705"/>
      </w:tblGrid>
      <w:tr w:rsidR="00466C68" w:rsidRPr="009E01C0" w14:paraId="764D57E0" w14:textId="77777777" w:rsidTr="00466C68">
        <w:trPr>
          <w:jc w:val="center"/>
        </w:trPr>
        <w:tc>
          <w:tcPr>
            <w:tcW w:w="1668" w:type="dxa"/>
            <w:tcBorders>
              <w:top w:val="single" w:sz="4" w:space="0" w:color="000000"/>
              <w:left w:val="single" w:sz="4" w:space="0" w:color="000000"/>
              <w:bottom w:val="single" w:sz="4" w:space="0" w:color="D9D9D9"/>
              <w:right w:val="single" w:sz="4" w:space="0" w:color="D9D9D9"/>
            </w:tcBorders>
            <w:vAlign w:val="center"/>
          </w:tcPr>
          <w:p w14:paraId="35CADD15" w14:textId="77777777" w:rsidR="00466C68" w:rsidRPr="009E01C0" w:rsidRDefault="00466C68" w:rsidP="00466C68">
            <w:pPr>
              <w:jc w:val="center"/>
              <w:rPr>
                <w:rFonts w:ascii="Marianne Light" w:hAnsi="Marianne Light"/>
                <w:sz w:val="18"/>
              </w:rPr>
            </w:pPr>
            <w:r w:rsidRPr="009E01C0">
              <w:rPr>
                <w:rFonts w:ascii="Marianne Light" w:hAnsi="Marianne Light"/>
                <w:sz w:val="18"/>
              </w:rPr>
              <w:t>Article du présent AE-CCP</w:t>
            </w:r>
          </w:p>
        </w:tc>
        <w:tc>
          <w:tcPr>
            <w:tcW w:w="1839" w:type="dxa"/>
            <w:tcBorders>
              <w:top w:val="single" w:sz="4" w:space="0" w:color="000000"/>
              <w:left w:val="single" w:sz="4" w:space="0" w:color="D9D9D9"/>
              <w:bottom w:val="single" w:sz="4" w:space="0" w:color="D9D9D9"/>
              <w:right w:val="single" w:sz="4" w:space="0" w:color="D9D9D9"/>
            </w:tcBorders>
            <w:vAlign w:val="center"/>
          </w:tcPr>
          <w:p w14:paraId="42904D6A" w14:textId="77777777" w:rsidR="00466C68" w:rsidRPr="009E01C0" w:rsidRDefault="00466C68" w:rsidP="00466C68">
            <w:pPr>
              <w:jc w:val="center"/>
              <w:rPr>
                <w:rFonts w:ascii="Marianne Light" w:hAnsi="Marianne Light"/>
                <w:sz w:val="18"/>
              </w:rPr>
            </w:pPr>
            <w:r w:rsidRPr="009E01C0">
              <w:rPr>
                <w:rFonts w:ascii="Marianne Light" w:hAnsi="Marianne Light"/>
                <w:sz w:val="18"/>
              </w:rPr>
              <w:t>Article du CCAG auquel il est fait dérogation</w:t>
            </w:r>
          </w:p>
        </w:tc>
        <w:tc>
          <w:tcPr>
            <w:tcW w:w="5705" w:type="dxa"/>
            <w:tcBorders>
              <w:top w:val="single" w:sz="4" w:space="0" w:color="000000"/>
              <w:left w:val="single" w:sz="4" w:space="0" w:color="D9D9D9"/>
              <w:bottom w:val="single" w:sz="4" w:space="0" w:color="D9D9D9"/>
              <w:right w:val="single" w:sz="4" w:space="0" w:color="000000"/>
            </w:tcBorders>
            <w:vAlign w:val="center"/>
          </w:tcPr>
          <w:p w14:paraId="34F6ACBB" w14:textId="77777777" w:rsidR="00466C68" w:rsidRPr="009E01C0" w:rsidRDefault="00466C68" w:rsidP="00466C68">
            <w:pPr>
              <w:jc w:val="center"/>
              <w:rPr>
                <w:rFonts w:ascii="Marianne Light" w:hAnsi="Marianne Light"/>
                <w:sz w:val="18"/>
              </w:rPr>
            </w:pPr>
            <w:r w:rsidRPr="009E01C0">
              <w:rPr>
                <w:rFonts w:ascii="Marianne Light" w:hAnsi="Marianne Light"/>
                <w:sz w:val="18"/>
              </w:rPr>
              <w:t>Commentaire – objet de la dérogation</w:t>
            </w:r>
          </w:p>
        </w:tc>
      </w:tr>
      <w:tr w:rsidR="00466C68" w:rsidRPr="009E01C0" w14:paraId="4509F9F1" w14:textId="77777777" w:rsidTr="00466C68">
        <w:trPr>
          <w:jc w:val="center"/>
        </w:trPr>
        <w:tc>
          <w:tcPr>
            <w:tcW w:w="1668" w:type="dxa"/>
            <w:tcBorders>
              <w:top w:val="single" w:sz="4" w:space="0" w:color="D9D9D9"/>
              <w:left w:val="single" w:sz="4" w:space="0" w:color="000000"/>
              <w:bottom w:val="single" w:sz="4" w:space="0" w:color="D9D9D9"/>
              <w:right w:val="single" w:sz="4" w:space="0" w:color="D9D9D9"/>
            </w:tcBorders>
            <w:vAlign w:val="center"/>
          </w:tcPr>
          <w:p w14:paraId="10311354"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2.5</w:t>
            </w:r>
          </w:p>
        </w:tc>
        <w:tc>
          <w:tcPr>
            <w:tcW w:w="1839" w:type="dxa"/>
            <w:tcBorders>
              <w:top w:val="single" w:sz="4" w:space="0" w:color="D9D9D9"/>
              <w:left w:val="single" w:sz="4" w:space="0" w:color="D9D9D9"/>
              <w:bottom w:val="single" w:sz="4" w:space="0" w:color="D9D9D9"/>
              <w:right w:val="single" w:sz="4" w:space="0" w:color="D9D9D9"/>
            </w:tcBorders>
            <w:vAlign w:val="center"/>
          </w:tcPr>
          <w:p w14:paraId="45BF472C"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 xml:space="preserve">4.1 </w:t>
            </w:r>
          </w:p>
        </w:tc>
        <w:tc>
          <w:tcPr>
            <w:tcW w:w="5705" w:type="dxa"/>
            <w:tcBorders>
              <w:top w:val="single" w:sz="4" w:space="0" w:color="D9D9D9"/>
              <w:left w:val="single" w:sz="4" w:space="0" w:color="D9D9D9"/>
              <w:bottom w:val="single" w:sz="4" w:space="0" w:color="D9D9D9"/>
              <w:right w:val="single" w:sz="4" w:space="0" w:color="000000"/>
            </w:tcBorders>
          </w:tcPr>
          <w:p w14:paraId="561A2BAA" w14:textId="77777777" w:rsidR="00466C68" w:rsidRPr="009E01C0" w:rsidRDefault="00466C68" w:rsidP="00466C68">
            <w:pPr>
              <w:spacing w:before="40" w:after="40"/>
              <w:jc w:val="both"/>
              <w:rPr>
                <w:rFonts w:ascii="Marianne Light" w:hAnsi="Marianne Light"/>
                <w:b w:val="0"/>
                <w:i/>
                <w:sz w:val="18"/>
              </w:rPr>
            </w:pPr>
            <w:r w:rsidRPr="009E01C0">
              <w:rPr>
                <w:rFonts w:ascii="Marianne Light" w:hAnsi="Marianne Light"/>
                <w:b w:val="0"/>
                <w:i/>
                <w:sz w:val="18"/>
              </w:rPr>
              <w:t>Documents contractuels</w:t>
            </w:r>
          </w:p>
        </w:tc>
      </w:tr>
      <w:tr w:rsidR="00466C68" w:rsidRPr="009E01C0" w14:paraId="7F415EC4" w14:textId="77777777" w:rsidTr="00466C68">
        <w:trPr>
          <w:jc w:val="center"/>
        </w:trPr>
        <w:tc>
          <w:tcPr>
            <w:tcW w:w="1668" w:type="dxa"/>
            <w:tcBorders>
              <w:top w:val="single" w:sz="4" w:space="0" w:color="D9D9D9"/>
              <w:left w:val="single" w:sz="4" w:space="0" w:color="000000"/>
              <w:bottom w:val="single" w:sz="4" w:space="0" w:color="D9D9D9"/>
              <w:right w:val="single" w:sz="4" w:space="0" w:color="D9D9D9"/>
            </w:tcBorders>
            <w:vAlign w:val="center"/>
          </w:tcPr>
          <w:p w14:paraId="2AC65C95"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5.</w:t>
            </w:r>
            <w:r>
              <w:rPr>
                <w:rFonts w:ascii="Marianne Light" w:hAnsi="Marianne Light"/>
                <w:b w:val="0"/>
                <w:sz w:val="18"/>
              </w:rPr>
              <w:t>7</w:t>
            </w:r>
            <w:r w:rsidRPr="009E01C0">
              <w:rPr>
                <w:rFonts w:ascii="Marianne Light" w:hAnsi="Marianne Light"/>
                <w:b w:val="0"/>
                <w:sz w:val="18"/>
              </w:rPr>
              <w:t>.1</w:t>
            </w:r>
          </w:p>
        </w:tc>
        <w:tc>
          <w:tcPr>
            <w:tcW w:w="1839" w:type="dxa"/>
            <w:tcBorders>
              <w:top w:val="single" w:sz="4" w:space="0" w:color="D9D9D9"/>
              <w:left w:val="single" w:sz="4" w:space="0" w:color="D9D9D9"/>
              <w:bottom w:val="single" w:sz="4" w:space="0" w:color="D9D9D9"/>
              <w:right w:val="single" w:sz="4" w:space="0" w:color="D9D9D9"/>
            </w:tcBorders>
            <w:vAlign w:val="center"/>
          </w:tcPr>
          <w:p w14:paraId="16DA854A"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21.2.1</w:t>
            </w:r>
          </w:p>
        </w:tc>
        <w:tc>
          <w:tcPr>
            <w:tcW w:w="5705" w:type="dxa"/>
            <w:tcBorders>
              <w:top w:val="single" w:sz="4" w:space="0" w:color="D9D9D9"/>
              <w:left w:val="single" w:sz="4" w:space="0" w:color="D9D9D9"/>
              <w:bottom w:val="single" w:sz="4" w:space="0" w:color="D9D9D9"/>
              <w:right w:val="single" w:sz="4" w:space="0" w:color="000000"/>
            </w:tcBorders>
          </w:tcPr>
          <w:p w14:paraId="58383475" w14:textId="77777777" w:rsidR="00466C68" w:rsidRPr="009E01C0" w:rsidRDefault="00466C68" w:rsidP="00466C68">
            <w:pPr>
              <w:spacing w:before="40" w:after="40"/>
              <w:jc w:val="both"/>
              <w:rPr>
                <w:rFonts w:ascii="Marianne Light" w:hAnsi="Marianne Light"/>
                <w:b w:val="0"/>
                <w:i/>
                <w:sz w:val="18"/>
              </w:rPr>
            </w:pPr>
            <w:r w:rsidRPr="009E01C0">
              <w:rPr>
                <w:rFonts w:ascii="Marianne Light" w:hAnsi="Marianne Light"/>
                <w:b w:val="0"/>
                <w:i/>
                <w:sz w:val="18"/>
              </w:rPr>
              <w:t>Délai d’ajournement et de rejet de documents d’études</w:t>
            </w:r>
          </w:p>
        </w:tc>
      </w:tr>
      <w:tr w:rsidR="00466C68" w:rsidRPr="009E01C0" w14:paraId="6FBE66D5" w14:textId="77777777" w:rsidTr="00466C68">
        <w:trPr>
          <w:jc w:val="center"/>
        </w:trPr>
        <w:tc>
          <w:tcPr>
            <w:tcW w:w="1668" w:type="dxa"/>
            <w:tcBorders>
              <w:top w:val="single" w:sz="4" w:space="0" w:color="D9D9D9"/>
              <w:left w:val="single" w:sz="4" w:space="0" w:color="000000"/>
              <w:bottom w:val="single" w:sz="4" w:space="0" w:color="D9D9D9"/>
              <w:right w:val="single" w:sz="4" w:space="0" w:color="D9D9D9"/>
            </w:tcBorders>
            <w:vAlign w:val="center"/>
          </w:tcPr>
          <w:p w14:paraId="09DD857C"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7</w:t>
            </w:r>
          </w:p>
        </w:tc>
        <w:tc>
          <w:tcPr>
            <w:tcW w:w="1839" w:type="dxa"/>
            <w:tcBorders>
              <w:top w:val="single" w:sz="4" w:space="0" w:color="D9D9D9"/>
              <w:left w:val="single" w:sz="4" w:space="0" w:color="D9D9D9"/>
              <w:bottom w:val="single" w:sz="4" w:space="0" w:color="D9D9D9"/>
              <w:right w:val="single" w:sz="4" w:space="0" w:color="D9D9D9"/>
            </w:tcBorders>
            <w:vAlign w:val="center"/>
          </w:tcPr>
          <w:p w14:paraId="12569854"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16</w:t>
            </w:r>
          </w:p>
        </w:tc>
        <w:tc>
          <w:tcPr>
            <w:tcW w:w="5705" w:type="dxa"/>
            <w:tcBorders>
              <w:top w:val="single" w:sz="4" w:space="0" w:color="D9D9D9"/>
              <w:left w:val="single" w:sz="4" w:space="0" w:color="D9D9D9"/>
              <w:bottom w:val="single" w:sz="4" w:space="0" w:color="D9D9D9"/>
              <w:right w:val="single" w:sz="4" w:space="0" w:color="000000"/>
            </w:tcBorders>
          </w:tcPr>
          <w:p w14:paraId="1F1E7D6C" w14:textId="77777777" w:rsidR="00466C68" w:rsidRPr="009E01C0" w:rsidRDefault="00466C68" w:rsidP="00466C68">
            <w:pPr>
              <w:spacing w:before="40" w:after="40"/>
              <w:jc w:val="both"/>
              <w:rPr>
                <w:rFonts w:ascii="Marianne Light" w:hAnsi="Marianne Light"/>
                <w:b w:val="0"/>
                <w:i/>
                <w:sz w:val="18"/>
              </w:rPr>
            </w:pPr>
            <w:r w:rsidRPr="009E01C0">
              <w:rPr>
                <w:rFonts w:ascii="Marianne Light" w:hAnsi="Marianne Light"/>
                <w:b w:val="0"/>
                <w:i/>
                <w:sz w:val="18"/>
              </w:rPr>
              <w:t>Pénalités</w:t>
            </w:r>
          </w:p>
        </w:tc>
      </w:tr>
      <w:tr w:rsidR="00466C68" w:rsidRPr="009E01C0" w14:paraId="2C59C3BB" w14:textId="77777777" w:rsidTr="00466C68">
        <w:trPr>
          <w:jc w:val="center"/>
        </w:trPr>
        <w:tc>
          <w:tcPr>
            <w:tcW w:w="1668" w:type="dxa"/>
            <w:tcBorders>
              <w:top w:val="single" w:sz="4" w:space="0" w:color="D9D9D9"/>
              <w:left w:val="single" w:sz="4" w:space="0" w:color="000000"/>
              <w:bottom w:val="single" w:sz="4" w:space="0" w:color="D9D9D9"/>
              <w:right w:val="single" w:sz="4" w:space="0" w:color="D9D9D9"/>
            </w:tcBorders>
            <w:vAlign w:val="center"/>
          </w:tcPr>
          <w:p w14:paraId="767BE7F8" w14:textId="77777777" w:rsidR="00466C68" w:rsidRPr="009E01C0" w:rsidRDefault="00466C68" w:rsidP="00466C68">
            <w:pPr>
              <w:spacing w:before="40" w:after="40"/>
              <w:jc w:val="center"/>
              <w:rPr>
                <w:rFonts w:ascii="Marianne Light" w:hAnsi="Marianne Light"/>
                <w:b w:val="0"/>
                <w:sz w:val="18"/>
              </w:rPr>
            </w:pPr>
            <w:r>
              <w:rPr>
                <w:rFonts w:ascii="Marianne Light" w:hAnsi="Marianne Light"/>
                <w:b w:val="0"/>
                <w:sz w:val="18"/>
              </w:rPr>
              <w:t>8.1</w:t>
            </w:r>
          </w:p>
        </w:tc>
        <w:tc>
          <w:tcPr>
            <w:tcW w:w="1839" w:type="dxa"/>
            <w:tcBorders>
              <w:top w:val="single" w:sz="4" w:space="0" w:color="D9D9D9"/>
              <w:left w:val="single" w:sz="4" w:space="0" w:color="D9D9D9"/>
              <w:bottom w:val="single" w:sz="4" w:space="0" w:color="D9D9D9"/>
              <w:right w:val="single" w:sz="4" w:space="0" w:color="D9D9D9"/>
            </w:tcBorders>
            <w:vAlign w:val="center"/>
          </w:tcPr>
          <w:p w14:paraId="0A7F1932" w14:textId="77777777" w:rsidR="00466C68" w:rsidRPr="009E01C0" w:rsidRDefault="00466C68" w:rsidP="00466C68">
            <w:pPr>
              <w:spacing w:before="40" w:after="40"/>
              <w:jc w:val="center"/>
              <w:rPr>
                <w:rFonts w:ascii="Marianne Light" w:hAnsi="Marianne Light"/>
                <w:b w:val="0"/>
                <w:sz w:val="18"/>
              </w:rPr>
            </w:pPr>
            <w:r>
              <w:rPr>
                <w:rFonts w:ascii="Marianne Light" w:hAnsi="Marianne Light"/>
                <w:b w:val="0"/>
                <w:sz w:val="18"/>
              </w:rPr>
              <w:t>11.1</w:t>
            </w:r>
          </w:p>
        </w:tc>
        <w:tc>
          <w:tcPr>
            <w:tcW w:w="5705" w:type="dxa"/>
            <w:tcBorders>
              <w:top w:val="single" w:sz="4" w:space="0" w:color="D9D9D9"/>
              <w:left w:val="single" w:sz="4" w:space="0" w:color="D9D9D9"/>
              <w:bottom w:val="single" w:sz="4" w:space="0" w:color="D9D9D9"/>
              <w:right w:val="single" w:sz="4" w:space="0" w:color="000000"/>
            </w:tcBorders>
          </w:tcPr>
          <w:p w14:paraId="48F64FA2" w14:textId="77777777" w:rsidR="00466C68" w:rsidRPr="009E01C0" w:rsidRDefault="00466C68" w:rsidP="00466C68">
            <w:pPr>
              <w:spacing w:before="40" w:after="40"/>
              <w:jc w:val="both"/>
              <w:rPr>
                <w:rFonts w:ascii="Marianne Light" w:hAnsi="Marianne Light"/>
                <w:b w:val="0"/>
                <w:i/>
                <w:sz w:val="18"/>
              </w:rPr>
            </w:pPr>
            <w:r>
              <w:rPr>
                <w:rFonts w:ascii="Marianne Light" w:hAnsi="Marianne Light"/>
                <w:b w:val="0"/>
                <w:i/>
                <w:sz w:val="18"/>
              </w:rPr>
              <w:t>Modalités de versement de l’avance</w:t>
            </w:r>
          </w:p>
        </w:tc>
      </w:tr>
      <w:tr w:rsidR="00466C68" w:rsidRPr="009E01C0" w14:paraId="5CA3279B" w14:textId="77777777" w:rsidTr="00466C68">
        <w:trPr>
          <w:jc w:val="center"/>
        </w:trPr>
        <w:tc>
          <w:tcPr>
            <w:tcW w:w="1668" w:type="dxa"/>
            <w:tcBorders>
              <w:top w:val="single" w:sz="4" w:space="0" w:color="D9D9D9"/>
              <w:left w:val="single" w:sz="4" w:space="0" w:color="000000"/>
              <w:bottom w:val="single" w:sz="4" w:space="0" w:color="D9D9D9"/>
              <w:right w:val="single" w:sz="4" w:space="0" w:color="D9D9D9"/>
            </w:tcBorders>
            <w:vAlign w:val="center"/>
          </w:tcPr>
          <w:p w14:paraId="0AB6BA86"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8.3.</w:t>
            </w:r>
            <w:r>
              <w:rPr>
                <w:rFonts w:ascii="Marianne Light" w:hAnsi="Marianne Light"/>
                <w:b w:val="0"/>
                <w:sz w:val="18"/>
              </w:rPr>
              <w:t>1</w:t>
            </w:r>
          </w:p>
        </w:tc>
        <w:tc>
          <w:tcPr>
            <w:tcW w:w="1839" w:type="dxa"/>
            <w:tcBorders>
              <w:top w:val="single" w:sz="4" w:space="0" w:color="D9D9D9"/>
              <w:left w:val="single" w:sz="4" w:space="0" w:color="D9D9D9"/>
              <w:bottom w:val="single" w:sz="4" w:space="0" w:color="D9D9D9"/>
              <w:right w:val="single" w:sz="4" w:space="0" w:color="D9D9D9"/>
            </w:tcBorders>
            <w:vAlign w:val="center"/>
          </w:tcPr>
          <w:p w14:paraId="1F1E5523"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11</w:t>
            </w:r>
            <w:r>
              <w:rPr>
                <w:rFonts w:ascii="Marianne Light" w:hAnsi="Marianne Light"/>
                <w:b w:val="0"/>
                <w:sz w:val="18"/>
              </w:rPr>
              <w:t xml:space="preserve"> et 12</w:t>
            </w:r>
          </w:p>
        </w:tc>
        <w:tc>
          <w:tcPr>
            <w:tcW w:w="5705" w:type="dxa"/>
            <w:tcBorders>
              <w:top w:val="single" w:sz="4" w:space="0" w:color="D9D9D9"/>
              <w:left w:val="single" w:sz="4" w:space="0" w:color="D9D9D9"/>
              <w:bottom w:val="single" w:sz="4" w:space="0" w:color="D9D9D9"/>
              <w:right w:val="single" w:sz="4" w:space="0" w:color="000000"/>
            </w:tcBorders>
            <w:vAlign w:val="center"/>
          </w:tcPr>
          <w:p w14:paraId="69B4EADE" w14:textId="77777777" w:rsidR="00466C68" w:rsidRPr="009E01C0" w:rsidRDefault="00466C68" w:rsidP="00466C68">
            <w:pPr>
              <w:spacing w:before="40" w:after="40"/>
              <w:rPr>
                <w:rFonts w:ascii="Marianne Light" w:hAnsi="Marianne Light"/>
                <w:b w:val="0"/>
                <w:i/>
                <w:sz w:val="18"/>
              </w:rPr>
            </w:pPr>
            <w:r>
              <w:rPr>
                <w:rFonts w:ascii="Marianne Light" w:hAnsi="Marianne Light"/>
                <w:b w:val="0"/>
                <w:i/>
                <w:sz w:val="18"/>
              </w:rPr>
              <w:t>Répartition des paiements</w:t>
            </w:r>
          </w:p>
        </w:tc>
      </w:tr>
      <w:tr w:rsidR="00466C68" w:rsidRPr="009E01C0" w14:paraId="5F640BCD" w14:textId="77777777" w:rsidTr="00466C68">
        <w:trPr>
          <w:jc w:val="center"/>
        </w:trPr>
        <w:tc>
          <w:tcPr>
            <w:tcW w:w="1668" w:type="dxa"/>
            <w:tcBorders>
              <w:top w:val="single" w:sz="4" w:space="0" w:color="D9D9D9"/>
              <w:left w:val="single" w:sz="4" w:space="0" w:color="000000"/>
              <w:bottom w:val="single" w:sz="4" w:space="0" w:color="000000"/>
              <w:right w:val="single" w:sz="4" w:space="0" w:color="D9D9D9"/>
            </w:tcBorders>
            <w:vAlign w:val="center"/>
          </w:tcPr>
          <w:p w14:paraId="7A3340CB"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10.8</w:t>
            </w:r>
          </w:p>
        </w:tc>
        <w:tc>
          <w:tcPr>
            <w:tcW w:w="1839" w:type="dxa"/>
            <w:tcBorders>
              <w:top w:val="single" w:sz="4" w:space="0" w:color="D9D9D9"/>
              <w:left w:val="single" w:sz="4" w:space="0" w:color="D9D9D9"/>
              <w:bottom w:val="single" w:sz="4" w:space="0" w:color="000000"/>
              <w:right w:val="single" w:sz="4" w:space="0" w:color="D9D9D9"/>
            </w:tcBorders>
            <w:vAlign w:val="center"/>
          </w:tcPr>
          <w:p w14:paraId="1B49A3A2"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31 et 32.2.2.4</w:t>
            </w:r>
          </w:p>
        </w:tc>
        <w:tc>
          <w:tcPr>
            <w:tcW w:w="5705" w:type="dxa"/>
            <w:tcBorders>
              <w:top w:val="single" w:sz="4" w:space="0" w:color="D9D9D9"/>
              <w:left w:val="single" w:sz="4" w:space="0" w:color="D9D9D9"/>
              <w:bottom w:val="single" w:sz="4" w:space="0" w:color="000000"/>
              <w:right w:val="single" w:sz="4" w:space="0" w:color="000000"/>
            </w:tcBorders>
            <w:vAlign w:val="center"/>
          </w:tcPr>
          <w:p w14:paraId="7317494D" w14:textId="77777777" w:rsidR="00466C68" w:rsidRPr="009E01C0" w:rsidRDefault="00466C68" w:rsidP="00466C68">
            <w:pPr>
              <w:spacing w:before="40" w:after="40"/>
              <w:rPr>
                <w:rFonts w:ascii="Marianne Light" w:hAnsi="Marianne Light"/>
                <w:b w:val="0"/>
                <w:i/>
                <w:sz w:val="18"/>
              </w:rPr>
            </w:pPr>
            <w:r w:rsidRPr="009E01C0">
              <w:rPr>
                <w:rFonts w:ascii="Marianne Light" w:hAnsi="Marianne Light"/>
                <w:b w:val="0"/>
                <w:i/>
                <w:sz w:val="18"/>
              </w:rPr>
              <w:t>Résiliation marché à tranches</w:t>
            </w:r>
          </w:p>
        </w:tc>
      </w:tr>
    </w:tbl>
    <w:p w14:paraId="1C25A8FE" w14:textId="77777777" w:rsidR="00F97444" w:rsidRDefault="00F97444" w:rsidP="00F97444">
      <w:pPr>
        <w:spacing w:after="96"/>
        <w:jc w:val="both"/>
        <w:rPr>
          <w:rFonts w:ascii="Marianne Light" w:hAnsi="Marianne Light"/>
          <w:b w:val="0"/>
          <w:szCs w:val="20"/>
        </w:rPr>
      </w:pPr>
    </w:p>
    <w:p w14:paraId="6BD0D2DD" w14:textId="77777777" w:rsidR="00466C68" w:rsidRPr="009E01C0" w:rsidRDefault="00466C68" w:rsidP="00466C68">
      <w:pPr>
        <w:spacing w:after="96"/>
        <w:jc w:val="both"/>
        <w:rPr>
          <w:rFonts w:ascii="Marianne Light" w:hAnsi="Marianne Light"/>
          <w:b w:val="0"/>
        </w:rPr>
      </w:pPr>
      <w:r w:rsidRPr="009E01C0">
        <w:rPr>
          <w:rFonts w:ascii="Marianne Light" w:hAnsi="Marianne Light"/>
          <w:b w:val="0"/>
        </w:rPr>
        <w:t>La dérogation au CCAG-Travaux est la suivante</w:t>
      </w:r>
      <w:r w:rsidRPr="009E01C0">
        <w:rPr>
          <w:rFonts w:ascii="Calibri" w:hAnsi="Calibri" w:cs="Calibri"/>
          <w:b w:val="0"/>
        </w:rPr>
        <w:t> </w:t>
      </w:r>
      <w:r w:rsidRPr="009E01C0">
        <w:rPr>
          <w:rFonts w:ascii="Marianne Light" w:hAnsi="Marianne Light"/>
          <w:b w:val="0"/>
        </w:rPr>
        <w:t>:</w:t>
      </w:r>
    </w:p>
    <w:tbl>
      <w:tblPr>
        <w:tblW w:w="9212" w:type="dxa"/>
        <w:jc w:val="center"/>
        <w:tblLook w:val="04A0" w:firstRow="1" w:lastRow="0" w:firstColumn="1" w:lastColumn="0" w:noHBand="0" w:noVBand="1"/>
      </w:tblPr>
      <w:tblGrid>
        <w:gridCol w:w="1668"/>
        <w:gridCol w:w="1839"/>
        <w:gridCol w:w="5705"/>
      </w:tblGrid>
      <w:tr w:rsidR="00466C68" w:rsidRPr="009E01C0" w14:paraId="63BB3C64" w14:textId="77777777" w:rsidTr="00466C68">
        <w:trPr>
          <w:jc w:val="center"/>
        </w:trPr>
        <w:tc>
          <w:tcPr>
            <w:tcW w:w="1668" w:type="dxa"/>
            <w:tcBorders>
              <w:top w:val="single" w:sz="4" w:space="0" w:color="000000"/>
              <w:left w:val="single" w:sz="4" w:space="0" w:color="000000"/>
              <w:bottom w:val="single" w:sz="4" w:space="0" w:color="D9D9D9"/>
              <w:right w:val="single" w:sz="4" w:space="0" w:color="D9D9D9"/>
            </w:tcBorders>
            <w:vAlign w:val="center"/>
          </w:tcPr>
          <w:p w14:paraId="45366A23" w14:textId="77777777" w:rsidR="00466C68" w:rsidRPr="009E01C0" w:rsidRDefault="00466C68" w:rsidP="00466C68">
            <w:pPr>
              <w:spacing w:before="40" w:after="40"/>
              <w:jc w:val="center"/>
              <w:rPr>
                <w:rFonts w:ascii="Marianne Light" w:hAnsi="Marianne Light"/>
                <w:sz w:val="18"/>
              </w:rPr>
            </w:pPr>
            <w:r w:rsidRPr="009E01C0">
              <w:rPr>
                <w:rFonts w:ascii="Marianne Light" w:hAnsi="Marianne Light"/>
                <w:sz w:val="18"/>
              </w:rPr>
              <w:t>Article du présent AE-CCP</w:t>
            </w:r>
          </w:p>
        </w:tc>
        <w:tc>
          <w:tcPr>
            <w:tcW w:w="1839" w:type="dxa"/>
            <w:tcBorders>
              <w:top w:val="single" w:sz="4" w:space="0" w:color="000000"/>
              <w:left w:val="single" w:sz="4" w:space="0" w:color="D9D9D9"/>
              <w:bottom w:val="single" w:sz="4" w:space="0" w:color="D9D9D9"/>
              <w:right w:val="single" w:sz="4" w:space="0" w:color="D9D9D9"/>
            </w:tcBorders>
            <w:vAlign w:val="center"/>
          </w:tcPr>
          <w:p w14:paraId="53929250" w14:textId="77777777" w:rsidR="00466C68" w:rsidRPr="009E01C0" w:rsidRDefault="00466C68" w:rsidP="00466C68">
            <w:pPr>
              <w:spacing w:before="40" w:after="40"/>
              <w:jc w:val="center"/>
              <w:rPr>
                <w:rFonts w:ascii="Marianne Light" w:hAnsi="Marianne Light"/>
                <w:sz w:val="18"/>
              </w:rPr>
            </w:pPr>
            <w:r w:rsidRPr="009E01C0">
              <w:rPr>
                <w:rFonts w:ascii="Marianne Light" w:hAnsi="Marianne Light"/>
                <w:sz w:val="18"/>
              </w:rPr>
              <w:t>Article du CCAG auquel il est fait dérogation</w:t>
            </w:r>
          </w:p>
        </w:tc>
        <w:tc>
          <w:tcPr>
            <w:tcW w:w="5705" w:type="dxa"/>
            <w:tcBorders>
              <w:top w:val="single" w:sz="4" w:space="0" w:color="000000"/>
              <w:left w:val="single" w:sz="4" w:space="0" w:color="D9D9D9"/>
              <w:bottom w:val="single" w:sz="4" w:space="0" w:color="D9D9D9"/>
              <w:right w:val="single" w:sz="4" w:space="0" w:color="000000"/>
            </w:tcBorders>
            <w:vAlign w:val="center"/>
          </w:tcPr>
          <w:p w14:paraId="3903D97C" w14:textId="77777777" w:rsidR="00466C68" w:rsidRPr="009E01C0" w:rsidRDefault="00466C68" w:rsidP="00466C68">
            <w:pPr>
              <w:spacing w:before="40" w:after="40"/>
              <w:rPr>
                <w:rFonts w:ascii="Marianne Light" w:hAnsi="Marianne Light"/>
                <w:i/>
                <w:sz w:val="18"/>
              </w:rPr>
            </w:pPr>
            <w:r w:rsidRPr="009E01C0">
              <w:rPr>
                <w:rFonts w:ascii="Marianne Light" w:hAnsi="Marianne Light"/>
                <w:i/>
                <w:sz w:val="18"/>
              </w:rPr>
              <w:t>Commentaire – objet de la dérogation</w:t>
            </w:r>
          </w:p>
        </w:tc>
      </w:tr>
      <w:tr w:rsidR="00466C68" w:rsidRPr="009E01C0" w14:paraId="0392EF20" w14:textId="77777777" w:rsidTr="00466C68">
        <w:trPr>
          <w:jc w:val="center"/>
        </w:trPr>
        <w:tc>
          <w:tcPr>
            <w:tcW w:w="1668" w:type="dxa"/>
            <w:tcBorders>
              <w:top w:val="single" w:sz="4" w:space="0" w:color="D9D9D9"/>
              <w:left w:val="single" w:sz="4" w:space="0" w:color="000000"/>
              <w:bottom w:val="single" w:sz="4" w:space="0" w:color="000000"/>
              <w:right w:val="single" w:sz="4" w:space="0" w:color="D9D9D9"/>
            </w:tcBorders>
            <w:vAlign w:val="center"/>
          </w:tcPr>
          <w:p w14:paraId="2108BA12"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11.3</w:t>
            </w:r>
          </w:p>
        </w:tc>
        <w:tc>
          <w:tcPr>
            <w:tcW w:w="1839" w:type="dxa"/>
            <w:tcBorders>
              <w:top w:val="single" w:sz="4" w:space="0" w:color="D9D9D9"/>
              <w:left w:val="single" w:sz="4" w:space="0" w:color="D9D9D9"/>
              <w:bottom w:val="single" w:sz="4" w:space="0" w:color="000000"/>
              <w:right w:val="single" w:sz="4" w:space="0" w:color="D9D9D9"/>
            </w:tcBorders>
            <w:vAlign w:val="center"/>
          </w:tcPr>
          <w:p w14:paraId="66D71409" w14:textId="77777777" w:rsidR="00466C68" w:rsidRPr="009E01C0" w:rsidRDefault="00466C68" w:rsidP="00466C68">
            <w:pPr>
              <w:spacing w:before="40" w:after="40"/>
              <w:jc w:val="center"/>
              <w:rPr>
                <w:rFonts w:ascii="Marianne Light" w:hAnsi="Marianne Light"/>
                <w:b w:val="0"/>
                <w:sz w:val="18"/>
              </w:rPr>
            </w:pPr>
            <w:r w:rsidRPr="009E01C0">
              <w:rPr>
                <w:rFonts w:ascii="Marianne Light" w:hAnsi="Marianne Light"/>
                <w:b w:val="0"/>
                <w:sz w:val="18"/>
              </w:rPr>
              <w:t xml:space="preserve">3.8 </w:t>
            </w:r>
          </w:p>
        </w:tc>
        <w:tc>
          <w:tcPr>
            <w:tcW w:w="5705" w:type="dxa"/>
            <w:tcBorders>
              <w:top w:val="single" w:sz="4" w:space="0" w:color="D9D9D9"/>
              <w:left w:val="single" w:sz="4" w:space="0" w:color="D9D9D9"/>
              <w:bottom w:val="single" w:sz="4" w:space="0" w:color="000000"/>
              <w:right w:val="single" w:sz="4" w:space="0" w:color="000000"/>
            </w:tcBorders>
            <w:vAlign w:val="center"/>
          </w:tcPr>
          <w:p w14:paraId="642892C1" w14:textId="77777777" w:rsidR="00466C68" w:rsidRPr="009E01C0" w:rsidRDefault="00466C68" w:rsidP="00466C68">
            <w:pPr>
              <w:spacing w:before="40" w:after="40"/>
              <w:rPr>
                <w:rFonts w:ascii="Marianne Light" w:hAnsi="Marianne Light"/>
                <w:b w:val="0"/>
                <w:i/>
                <w:sz w:val="18"/>
              </w:rPr>
            </w:pPr>
            <w:r w:rsidRPr="009E01C0">
              <w:rPr>
                <w:rFonts w:ascii="Marianne Light" w:hAnsi="Marianne Light"/>
                <w:b w:val="0"/>
                <w:i/>
                <w:sz w:val="18"/>
              </w:rPr>
              <w:t>Élaboration des ordres de service par le maître d’ouvrage</w:t>
            </w:r>
          </w:p>
        </w:tc>
      </w:tr>
    </w:tbl>
    <w:p w14:paraId="36EC5F84" w14:textId="77777777" w:rsidR="00466C68" w:rsidRPr="00FA38D1" w:rsidRDefault="00466C68" w:rsidP="00F97444">
      <w:pPr>
        <w:spacing w:after="96"/>
        <w:jc w:val="both"/>
        <w:rPr>
          <w:rFonts w:ascii="Marianne Light" w:hAnsi="Marianne Light"/>
          <w:b w:val="0"/>
          <w:szCs w:val="20"/>
        </w:rPr>
      </w:pPr>
    </w:p>
    <w:p w14:paraId="251909F8" w14:textId="77777777" w:rsidR="00F97444" w:rsidRPr="00FA38D1" w:rsidRDefault="00F97444">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br w:type="page"/>
      </w:r>
    </w:p>
    <w:p w14:paraId="4CA03FB7" w14:textId="77777777" w:rsidR="006004CA" w:rsidRPr="00FA38D1" w:rsidRDefault="006004CA" w:rsidP="00D25D93">
      <w:pPr>
        <w:pStyle w:val="Titre1"/>
        <w:rPr>
          <w:szCs w:val="20"/>
        </w:rPr>
      </w:pPr>
      <w:bookmarkStart w:id="243" w:name="_Toc208846501"/>
      <w:r w:rsidRPr="00FA38D1">
        <w:rPr>
          <w:szCs w:val="20"/>
        </w:rPr>
        <w:lastRenderedPageBreak/>
        <w:t>SIGNATURES</w:t>
      </w:r>
      <w:bookmarkEnd w:id="243"/>
    </w:p>
    <w:p w14:paraId="3AB93A67" w14:textId="77777777" w:rsidR="00DF5956" w:rsidRPr="00FA38D1" w:rsidRDefault="00DF5956" w:rsidP="00DF5956">
      <w:pPr>
        <w:spacing w:after="96"/>
        <w:jc w:val="both"/>
        <w:rPr>
          <w:rFonts w:ascii="Marianne Light" w:hAnsi="Marianne Light"/>
          <w:b w:val="0"/>
          <w:szCs w:val="20"/>
        </w:rPr>
      </w:pPr>
    </w:p>
    <w:tbl>
      <w:tblPr>
        <w:tblW w:w="0" w:type="auto"/>
        <w:tblLook w:val="04A0" w:firstRow="1" w:lastRow="0" w:firstColumn="1" w:lastColumn="0" w:noHBand="0" w:noVBand="1"/>
      </w:tblPr>
      <w:tblGrid>
        <w:gridCol w:w="9072"/>
      </w:tblGrid>
      <w:tr w:rsidR="00DF5956" w:rsidRPr="00FA38D1" w14:paraId="499BD754" w14:textId="77777777" w:rsidTr="00DF5956">
        <w:tc>
          <w:tcPr>
            <w:tcW w:w="9212" w:type="dxa"/>
          </w:tcPr>
          <w:p w14:paraId="6F0262F9" w14:textId="77777777" w:rsidR="00DF5956" w:rsidRPr="00FA38D1" w:rsidRDefault="00DF5956" w:rsidP="00DF5956">
            <w:pPr>
              <w:spacing w:before="96"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tc>
      </w:tr>
      <w:tr w:rsidR="00DF5956" w:rsidRPr="00FA38D1" w14:paraId="16ECBD09" w14:textId="77777777" w:rsidTr="00DF5956">
        <w:tc>
          <w:tcPr>
            <w:tcW w:w="9212" w:type="dxa"/>
          </w:tcPr>
          <w:p w14:paraId="7AA08881" w14:textId="77777777" w:rsidR="00DF5956" w:rsidRPr="00FA38D1" w:rsidRDefault="00DF5956" w:rsidP="00DF5956">
            <w:pPr>
              <w:spacing w:before="96" w:after="96"/>
              <w:jc w:val="both"/>
              <w:rPr>
                <w:rFonts w:ascii="Marianne Light" w:hAnsi="Marianne Light"/>
                <w:b w:val="0"/>
                <w:i/>
                <w:szCs w:val="20"/>
              </w:rPr>
            </w:pPr>
            <w:r w:rsidRPr="00FA38D1">
              <w:rPr>
                <w:rFonts w:ascii="Marianne Light" w:hAnsi="Marianne Light"/>
                <w:szCs w:val="20"/>
              </w:rPr>
              <w:t>Le (ou les) candidat(s)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i/>
                <w:szCs w:val="20"/>
              </w:rPr>
              <w:t>représentant(s) habilité(s) pour signer le marché</w:t>
            </w:r>
          </w:p>
          <w:p w14:paraId="7BA1B8A4" w14:textId="77777777" w:rsidR="00DF5956" w:rsidRPr="00FA38D1" w:rsidRDefault="00DF5956" w:rsidP="00DF5956">
            <w:pPr>
              <w:spacing w:after="96"/>
              <w:jc w:val="both"/>
              <w:rPr>
                <w:rFonts w:ascii="Marianne Light" w:hAnsi="Marianne Light"/>
                <w:b w:val="0"/>
                <w:i/>
                <w:szCs w:val="20"/>
              </w:rPr>
            </w:pPr>
            <w:r w:rsidRPr="00FA38D1">
              <w:rPr>
                <w:rFonts w:ascii="Marianne Light" w:hAnsi="Marianne Light"/>
                <w:b w:val="0"/>
                <w:i/>
                <w:szCs w:val="20"/>
              </w:rPr>
              <w:t>Cachet et signature</w:t>
            </w:r>
          </w:p>
          <w:p w14:paraId="06356E7B" w14:textId="77777777" w:rsidR="00DF5956" w:rsidRPr="00FA38D1" w:rsidRDefault="00DF5956" w:rsidP="00DF5956">
            <w:pPr>
              <w:spacing w:after="96"/>
              <w:jc w:val="both"/>
              <w:rPr>
                <w:rFonts w:ascii="Marianne Light" w:hAnsi="Marianne Light"/>
                <w:b w:val="0"/>
                <w:szCs w:val="20"/>
              </w:rPr>
            </w:pPr>
          </w:p>
          <w:p w14:paraId="4ADC24BF" w14:textId="77777777" w:rsidR="00DF5956" w:rsidRPr="00FA38D1" w:rsidRDefault="00DF5956" w:rsidP="00DF5956">
            <w:pPr>
              <w:spacing w:after="96"/>
              <w:jc w:val="both"/>
              <w:rPr>
                <w:rFonts w:ascii="Marianne Light" w:hAnsi="Marianne Light"/>
                <w:b w:val="0"/>
                <w:szCs w:val="20"/>
              </w:rPr>
            </w:pPr>
          </w:p>
          <w:p w14:paraId="7A7A98D6" w14:textId="77777777" w:rsidR="00DF5956" w:rsidRPr="00FA38D1" w:rsidRDefault="00DF5956" w:rsidP="00DF5956">
            <w:pPr>
              <w:spacing w:after="96"/>
              <w:jc w:val="both"/>
              <w:rPr>
                <w:rFonts w:ascii="Marianne Light" w:hAnsi="Marianne Light"/>
                <w:b w:val="0"/>
                <w:szCs w:val="20"/>
              </w:rPr>
            </w:pPr>
          </w:p>
          <w:p w14:paraId="4C4647B2" w14:textId="77777777" w:rsidR="00DF5956" w:rsidRPr="00FA38D1" w:rsidRDefault="00DF5956" w:rsidP="00DF5956">
            <w:pPr>
              <w:spacing w:after="96"/>
              <w:jc w:val="both"/>
              <w:rPr>
                <w:rFonts w:ascii="Marianne Light" w:hAnsi="Marianne Light"/>
                <w:b w:val="0"/>
                <w:szCs w:val="20"/>
              </w:rPr>
            </w:pPr>
          </w:p>
          <w:p w14:paraId="3F395E8A" w14:textId="77777777" w:rsidR="00DF5956" w:rsidRPr="00FA38D1" w:rsidRDefault="00DF5956" w:rsidP="00DF5956">
            <w:pPr>
              <w:spacing w:after="96"/>
              <w:jc w:val="both"/>
              <w:rPr>
                <w:rFonts w:ascii="Marianne Light" w:hAnsi="Marianne Light"/>
                <w:b w:val="0"/>
                <w:szCs w:val="20"/>
              </w:rPr>
            </w:pPr>
          </w:p>
        </w:tc>
      </w:tr>
    </w:tbl>
    <w:p w14:paraId="131CC123" w14:textId="77777777" w:rsidR="00DF5956" w:rsidRPr="00FA38D1" w:rsidRDefault="00DF5956" w:rsidP="00DF5956">
      <w:pPr>
        <w:spacing w:after="96"/>
        <w:jc w:val="both"/>
        <w:rPr>
          <w:rFonts w:ascii="Marianne Light" w:hAnsi="Marianne Light"/>
          <w:b w:val="0"/>
          <w:szCs w:val="20"/>
        </w:rPr>
      </w:pPr>
    </w:p>
    <w:tbl>
      <w:tblPr>
        <w:tblW w:w="0" w:type="auto"/>
        <w:tblLook w:val="04A0" w:firstRow="1" w:lastRow="0" w:firstColumn="1" w:lastColumn="0" w:noHBand="0" w:noVBand="1"/>
      </w:tblPr>
      <w:tblGrid>
        <w:gridCol w:w="9072"/>
      </w:tblGrid>
      <w:tr w:rsidR="00DF5956" w:rsidRPr="00FA38D1" w14:paraId="57DD2238" w14:textId="77777777" w:rsidTr="00DF5956">
        <w:tc>
          <w:tcPr>
            <w:tcW w:w="9212" w:type="dxa"/>
          </w:tcPr>
          <w:p w14:paraId="512A1E66" w14:textId="77777777" w:rsidR="00DF5956" w:rsidRPr="00FA38D1" w:rsidRDefault="00DF5956" w:rsidP="00DF5956">
            <w:pPr>
              <w:spacing w:before="96"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tc>
      </w:tr>
      <w:tr w:rsidR="00DF5956" w:rsidRPr="00FA38D1" w14:paraId="2CD2FC43" w14:textId="77777777" w:rsidTr="00DF5956">
        <w:tc>
          <w:tcPr>
            <w:tcW w:w="9212" w:type="dxa"/>
          </w:tcPr>
          <w:p w14:paraId="59769F26" w14:textId="77777777" w:rsidR="00DF5956" w:rsidRPr="00FA38D1" w:rsidRDefault="00DF5956" w:rsidP="00DF5956">
            <w:pPr>
              <w:spacing w:before="96" w:after="96"/>
              <w:jc w:val="both"/>
              <w:rPr>
                <w:rFonts w:ascii="Marianne Light" w:hAnsi="Marianne Light"/>
                <w:szCs w:val="20"/>
              </w:rPr>
            </w:pPr>
            <w:r w:rsidRPr="00FA38D1">
              <w:rPr>
                <w:rFonts w:ascii="Marianne Light" w:hAnsi="Marianne Light"/>
                <w:szCs w:val="20"/>
              </w:rPr>
              <w:t>Le pouvoir adjudicateur</w:t>
            </w:r>
            <w:r w:rsidRPr="00FA38D1">
              <w:rPr>
                <w:rFonts w:ascii="Calibri" w:hAnsi="Calibri" w:cs="Calibri"/>
                <w:szCs w:val="20"/>
              </w:rPr>
              <w:t> </w:t>
            </w:r>
            <w:r w:rsidRPr="00FA38D1">
              <w:rPr>
                <w:rFonts w:ascii="Marianne Light" w:hAnsi="Marianne Light"/>
                <w:szCs w:val="20"/>
              </w:rPr>
              <w:t xml:space="preserve">: </w:t>
            </w:r>
          </w:p>
          <w:p w14:paraId="36C468B8" w14:textId="77777777" w:rsidR="00DF5956" w:rsidRPr="00FA38D1" w:rsidRDefault="00DF5956" w:rsidP="00DF5956">
            <w:pPr>
              <w:spacing w:before="96" w:after="96"/>
              <w:jc w:val="both"/>
              <w:rPr>
                <w:rFonts w:ascii="Marianne Light" w:hAnsi="Marianne Light"/>
                <w:b w:val="0"/>
                <w:i/>
                <w:szCs w:val="20"/>
              </w:rPr>
            </w:pPr>
            <w:r w:rsidRPr="00FA38D1">
              <w:rPr>
                <w:rFonts w:ascii="Marianne Light" w:hAnsi="Marianne Light"/>
                <w:b w:val="0"/>
                <w:i/>
                <w:szCs w:val="20"/>
              </w:rPr>
              <w:t>Cachet et signature</w:t>
            </w:r>
          </w:p>
          <w:p w14:paraId="27F2349C" w14:textId="77777777" w:rsidR="00DF5956" w:rsidRPr="00FA38D1" w:rsidRDefault="00DF5956" w:rsidP="00DF5956">
            <w:pPr>
              <w:spacing w:after="96"/>
              <w:jc w:val="both"/>
              <w:rPr>
                <w:rFonts w:ascii="Marianne Light" w:hAnsi="Marianne Light"/>
                <w:b w:val="0"/>
                <w:szCs w:val="20"/>
              </w:rPr>
            </w:pPr>
          </w:p>
          <w:p w14:paraId="11D90F61" w14:textId="77777777" w:rsidR="00DF5956" w:rsidRPr="00FA38D1" w:rsidRDefault="00DF5956" w:rsidP="00DF5956">
            <w:pPr>
              <w:spacing w:after="96"/>
              <w:jc w:val="both"/>
              <w:rPr>
                <w:rFonts w:ascii="Marianne Light" w:hAnsi="Marianne Light"/>
                <w:b w:val="0"/>
                <w:szCs w:val="20"/>
              </w:rPr>
            </w:pPr>
          </w:p>
          <w:p w14:paraId="4F2FB363" w14:textId="77777777" w:rsidR="00DF5956" w:rsidRPr="00FA38D1" w:rsidRDefault="00DF5956" w:rsidP="00DF5956">
            <w:pPr>
              <w:spacing w:after="96"/>
              <w:jc w:val="both"/>
              <w:rPr>
                <w:rFonts w:ascii="Marianne Light" w:hAnsi="Marianne Light"/>
                <w:b w:val="0"/>
                <w:szCs w:val="20"/>
              </w:rPr>
            </w:pPr>
          </w:p>
          <w:p w14:paraId="7401AAD0" w14:textId="77777777" w:rsidR="00DF5956" w:rsidRPr="00FA38D1" w:rsidRDefault="00DF5956" w:rsidP="00DF5956">
            <w:pPr>
              <w:spacing w:after="96"/>
              <w:jc w:val="both"/>
              <w:rPr>
                <w:rFonts w:ascii="Marianne Light" w:hAnsi="Marianne Light"/>
                <w:b w:val="0"/>
                <w:szCs w:val="20"/>
              </w:rPr>
            </w:pPr>
          </w:p>
          <w:p w14:paraId="7F02E332" w14:textId="77777777" w:rsidR="00DF5956" w:rsidRPr="00FA38D1" w:rsidRDefault="00DF5956" w:rsidP="00DF5956">
            <w:pPr>
              <w:spacing w:after="96"/>
              <w:jc w:val="both"/>
              <w:rPr>
                <w:rFonts w:ascii="Marianne Light" w:hAnsi="Marianne Light"/>
                <w:b w:val="0"/>
                <w:szCs w:val="20"/>
              </w:rPr>
            </w:pPr>
          </w:p>
        </w:tc>
      </w:tr>
    </w:tbl>
    <w:p w14:paraId="35245D00" w14:textId="77777777" w:rsidR="00DF5956" w:rsidRPr="00FA38D1" w:rsidRDefault="00DF5956" w:rsidP="00DF5956">
      <w:pPr>
        <w:spacing w:after="96"/>
        <w:jc w:val="both"/>
        <w:rPr>
          <w:rFonts w:ascii="Marianne Light" w:hAnsi="Marianne Light"/>
          <w:b w:val="0"/>
          <w:szCs w:val="20"/>
        </w:rPr>
      </w:pPr>
    </w:p>
    <w:p w14:paraId="4F10877D" w14:textId="77777777" w:rsidR="00DF5956" w:rsidRPr="00FA38D1" w:rsidRDefault="00DF5956" w:rsidP="00DF5956">
      <w:pPr>
        <w:spacing w:after="96"/>
        <w:jc w:val="both"/>
        <w:rPr>
          <w:rFonts w:ascii="Marianne Light" w:hAnsi="Marianne Light"/>
          <w:b w:val="0"/>
          <w:szCs w:val="20"/>
        </w:rPr>
      </w:pPr>
    </w:p>
    <w:p w14:paraId="482AB2FB" w14:textId="77777777" w:rsidR="00DF5956" w:rsidRPr="00FA38D1" w:rsidRDefault="00DF5956" w:rsidP="00D25D93">
      <w:pPr>
        <w:pStyle w:val="Titre1"/>
        <w:rPr>
          <w:szCs w:val="20"/>
        </w:rPr>
      </w:pPr>
      <w:bookmarkStart w:id="244" w:name="_Toc462734659"/>
      <w:bookmarkStart w:id="245" w:name="_Toc208846502"/>
      <w:r w:rsidRPr="00FA38D1">
        <w:rPr>
          <w:szCs w:val="20"/>
        </w:rPr>
        <w:t>NOTIFICATION</w:t>
      </w:r>
      <w:bookmarkEnd w:id="244"/>
      <w:bookmarkEnd w:id="245"/>
    </w:p>
    <w:p w14:paraId="29212898" w14:textId="77777777" w:rsidR="00DF5956" w:rsidRPr="00FA38D1" w:rsidRDefault="00DF5956" w:rsidP="00DF5956">
      <w:pPr>
        <w:spacing w:after="96"/>
        <w:jc w:val="both"/>
        <w:rPr>
          <w:rFonts w:ascii="Marianne Light" w:hAnsi="Marianne Light"/>
          <w:b w:val="0"/>
          <w:szCs w:val="20"/>
        </w:rPr>
      </w:pPr>
    </w:p>
    <w:p w14:paraId="781F07C9" w14:textId="77777777"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En cas de remise contre récépissé, le titulaire signera la formule ci-dessous</w:t>
      </w:r>
      <w:r w:rsidRPr="00FA38D1">
        <w:rPr>
          <w:rFonts w:ascii="Calibri" w:hAnsi="Calibri" w:cs="Calibri"/>
          <w:b w:val="0"/>
          <w:szCs w:val="20"/>
        </w:rPr>
        <w:t> </w:t>
      </w:r>
      <w:r w:rsidRPr="00FA38D1">
        <w:rPr>
          <w:rFonts w:ascii="Marianne Light" w:hAnsi="Marianne Light"/>
          <w:b w:val="0"/>
          <w:szCs w:val="20"/>
        </w:rPr>
        <w:t>:</w:t>
      </w:r>
    </w:p>
    <w:p w14:paraId="597AAF8A" w14:textId="77777777" w:rsidR="00DF5956" w:rsidRPr="00FA38D1" w:rsidRDefault="00DF5956" w:rsidP="00DF5956">
      <w:pPr>
        <w:spacing w:after="96"/>
        <w:jc w:val="both"/>
        <w:rPr>
          <w:rFonts w:ascii="Marianne Light" w:hAnsi="Marianne Light"/>
          <w:b w:val="0"/>
          <w:szCs w:val="20"/>
        </w:rPr>
      </w:pPr>
    </w:p>
    <w:p w14:paraId="52AD3559" w14:textId="77777777" w:rsidR="00DF5956" w:rsidRPr="00FA38D1" w:rsidRDefault="00DF5956" w:rsidP="00DF5956">
      <w:pPr>
        <w:spacing w:after="96"/>
        <w:jc w:val="both"/>
        <w:rPr>
          <w:rFonts w:ascii="Marianne Light" w:hAnsi="Marianne Light"/>
          <w:b w:val="0"/>
          <w:i/>
          <w:szCs w:val="20"/>
        </w:rPr>
      </w:pPr>
      <w:r w:rsidRPr="00FA38D1">
        <w:rPr>
          <w:rFonts w:ascii="Marianne Light" w:hAnsi="Marianne Light"/>
          <w:b w:val="0"/>
          <w:i/>
          <w:szCs w:val="20"/>
        </w:rPr>
        <w:t>«</w:t>
      </w:r>
      <w:r w:rsidRPr="00FA38D1">
        <w:rPr>
          <w:rFonts w:ascii="Calibri" w:hAnsi="Calibri" w:cs="Calibri"/>
          <w:b w:val="0"/>
          <w:i/>
          <w:szCs w:val="20"/>
        </w:rPr>
        <w:t> </w:t>
      </w:r>
      <w:r w:rsidRPr="00FA38D1">
        <w:rPr>
          <w:rFonts w:ascii="Marianne Light" w:hAnsi="Marianne Light"/>
          <w:b w:val="0"/>
          <w:i/>
          <w:szCs w:val="20"/>
        </w:rPr>
        <w:t>Re</w:t>
      </w:r>
      <w:r w:rsidRPr="00FA38D1">
        <w:rPr>
          <w:rFonts w:ascii="Marianne Light" w:hAnsi="Marianne Light" w:cs="Marianne"/>
          <w:b w:val="0"/>
          <w:i/>
          <w:szCs w:val="20"/>
        </w:rPr>
        <w:t>ç</w:t>
      </w:r>
      <w:r w:rsidRPr="00FA38D1">
        <w:rPr>
          <w:rFonts w:ascii="Marianne Light" w:hAnsi="Marianne Light"/>
          <w:b w:val="0"/>
          <w:i/>
          <w:szCs w:val="20"/>
        </w:rPr>
        <w:t xml:space="preserve">u </w:t>
      </w:r>
      <w:r w:rsidRPr="00FA38D1">
        <w:rPr>
          <w:rFonts w:ascii="Marianne Light" w:hAnsi="Marianne Light" w:cs="Marianne"/>
          <w:b w:val="0"/>
          <w:i/>
          <w:szCs w:val="20"/>
        </w:rPr>
        <w:t>à</w:t>
      </w:r>
      <w:r w:rsidRPr="00FA38D1">
        <w:rPr>
          <w:rFonts w:ascii="Marianne Light" w:hAnsi="Marianne Light"/>
          <w:b w:val="0"/>
          <w:i/>
          <w:szCs w:val="20"/>
        </w:rPr>
        <w:t xml:space="preserve"> titre de notification une copie du pr</w:t>
      </w:r>
      <w:r w:rsidRPr="00FA38D1">
        <w:rPr>
          <w:rFonts w:ascii="Marianne Light" w:hAnsi="Marianne Light" w:cs="Marianne"/>
          <w:b w:val="0"/>
          <w:i/>
          <w:szCs w:val="20"/>
        </w:rPr>
        <w:t>é</w:t>
      </w:r>
      <w:r w:rsidRPr="00FA38D1">
        <w:rPr>
          <w:rFonts w:ascii="Marianne Light" w:hAnsi="Marianne Light"/>
          <w:b w:val="0"/>
          <w:i/>
          <w:szCs w:val="20"/>
        </w:rPr>
        <w:t>sent march</w:t>
      </w:r>
      <w:r w:rsidRPr="00FA38D1">
        <w:rPr>
          <w:rFonts w:ascii="Marianne Light" w:hAnsi="Marianne Light" w:cs="Marianne"/>
          <w:b w:val="0"/>
          <w:i/>
          <w:szCs w:val="20"/>
        </w:rPr>
        <w:t>é</w:t>
      </w:r>
      <w:r w:rsidRPr="00FA38D1">
        <w:rPr>
          <w:rFonts w:ascii="Calibri" w:hAnsi="Calibri" w:cs="Calibri"/>
          <w:b w:val="0"/>
          <w:i/>
          <w:szCs w:val="20"/>
        </w:rPr>
        <w:t> </w:t>
      </w:r>
      <w:r w:rsidRPr="00FA38D1">
        <w:rPr>
          <w:rFonts w:ascii="Marianne Light" w:hAnsi="Marianne Light" w:cs="Marianne"/>
          <w:b w:val="0"/>
          <w:i/>
          <w:szCs w:val="20"/>
        </w:rPr>
        <w:t>»</w:t>
      </w:r>
    </w:p>
    <w:p w14:paraId="59E4669B" w14:textId="77777777"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_____________________________________</w:t>
      </w:r>
      <w:r w:rsidRPr="00FA38D1">
        <w:rPr>
          <w:rFonts w:ascii="Marianne Light" w:hAnsi="Marianne Light"/>
          <w:b w:val="0"/>
          <w:color w:val="2F2B20" w:themeColor="text1"/>
          <w:szCs w:val="20"/>
        </w:rPr>
        <w:t xml:space="preserve">, le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p w14:paraId="2A4128E5" w14:textId="77777777"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Signature du titulaire</w:t>
      </w:r>
    </w:p>
    <w:p w14:paraId="20CA91D7" w14:textId="77777777" w:rsidR="00DF5956" w:rsidRPr="00FA38D1" w:rsidRDefault="00DF5956" w:rsidP="00DF5956">
      <w:pPr>
        <w:spacing w:after="96"/>
        <w:jc w:val="both"/>
        <w:rPr>
          <w:rFonts w:ascii="Marianne Light" w:hAnsi="Marianne Light"/>
          <w:b w:val="0"/>
          <w:szCs w:val="20"/>
        </w:rPr>
      </w:pPr>
    </w:p>
    <w:p w14:paraId="108A30EF" w14:textId="77777777" w:rsidR="00DF5956" w:rsidRPr="00FA38D1" w:rsidRDefault="00DF5956" w:rsidP="00DF5956">
      <w:pPr>
        <w:spacing w:after="96"/>
        <w:jc w:val="both"/>
        <w:rPr>
          <w:rFonts w:ascii="Marianne Light" w:hAnsi="Marianne Light"/>
          <w:b w:val="0"/>
          <w:szCs w:val="20"/>
        </w:rPr>
      </w:pPr>
    </w:p>
    <w:p w14:paraId="2083FFC4" w14:textId="77777777" w:rsidR="00DF5956" w:rsidRPr="00FA38D1" w:rsidRDefault="00DF5956" w:rsidP="00DF5956">
      <w:pPr>
        <w:spacing w:after="96"/>
        <w:jc w:val="both"/>
        <w:rPr>
          <w:rFonts w:ascii="Marianne Light" w:hAnsi="Marianne Light"/>
          <w:b w:val="0"/>
          <w:szCs w:val="20"/>
        </w:rPr>
      </w:pPr>
    </w:p>
    <w:p w14:paraId="02F7CBDD" w14:textId="77777777" w:rsidR="00DF5956" w:rsidRPr="00FA38D1" w:rsidRDefault="00DF5956" w:rsidP="00DF5956">
      <w:pPr>
        <w:spacing w:after="96"/>
        <w:jc w:val="both"/>
        <w:rPr>
          <w:rFonts w:ascii="Marianne Light" w:hAnsi="Marianne Light"/>
          <w:b w:val="0"/>
          <w:szCs w:val="20"/>
        </w:rPr>
      </w:pPr>
    </w:p>
    <w:p w14:paraId="77547F99" w14:textId="77777777" w:rsidR="00DF5956" w:rsidRPr="00FA38D1" w:rsidRDefault="00DF5956" w:rsidP="00DF5956">
      <w:pPr>
        <w:spacing w:after="96"/>
        <w:jc w:val="both"/>
        <w:rPr>
          <w:rFonts w:ascii="Marianne Light" w:hAnsi="Marianne Light"/>
          <w:b w:val="0"/>
          <w:szCs w:val="20"/>
        </w:rPr>
      </w:pPr>
    </w:p>
    <w:p w14:paraId="7FB01820" w14:textId="77777777" w:rsidR="00210677"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lastRenderedPageBreak/>
        <w:t>En cas d’envoi en recommandé avec accusé de réception postal ou électronique, l’avis de réception est annexé au présent document.</w:t>
      </w:r>
    </w:p>
    <w:p w14:paraId="40D42159" w14:textId="77777777" w:rsidR="005C15DB" w:rsidRPr="00FA38D1" w:rsidRDefault="005C15DB" w:rsidP="00D25D93">
      <w:pPr>
        <w:pStyle w:val="Titre1"/>
        <w:rPr>
          <w:szCs w:val="20"/>
        </w:rPr>
      </w:pPr>
      <w:bookmarkStart w:id="246" w:name="_Toc499907595"/>
      <w:bookmarkStart w:id="247" w:name="_Toc208846503"/>
      <w:r w:rsidRPr="00FA38D1">
        <w:rPr>
          <w:szCs w:val="20"/>
        </w:rPr>
        <w:t>NANTISSEMENT OU CESSION DE CREANCE</w:t>
      </w:r>
      <w:bookmarkEnd w:id="246"/>
      <w:bookmarkEnd w:id="247"/>
    </w:p>
    <w:p w14:paraId="251027B4" w14:textId="77777777" w:rsidR="005C15DB" w:rsidRPr="00FA38D1" w:rsidRDefault="005C15DB" w:rsidP="005C15DB">
      <w:pPr>
        <w:widowControl/>
        <w:suppressAutoHyphens w:val="0"/>
        <w:spacing w:after="200" w:line="276" w:lineRule="auto"/>
        <w:textAlignment w:val="auto"/>
        <w:rPr>
          <w:rFonts w:ascii="Marianne Light" w:hAnsi="Marianne Light"/>
          <w:b w:val="0"/>
          <w:szCs w:val="20"/>
        </w:rPr>
      </w:pPr>
    </w:p>
    <w:p w14:paraId="77CFEC18" w14:textId="77777777" w:rsidR="005C15DB" w:rsidRPr="00FA38D1" w:rsidRDefault="005C15DB" w:rsidP="005C15DB">
      <w:pPr>
        <w:widowControl/>
        <w:suppressAutoHyphens w:val="0"/>
        <w:spacing w:after="200" w:line="276" w:lineRule="auto"/>
        <w:jc w:val="center"/>
        <w:textAlignment w:val="auto"/>
        <w:rPr>
          <w:rFonts w:ascii="Marianne Light" w:hAnsi="Marianne Light"/>
          <w:b w:val="0"/>
          <w:i/>
          <w:szCs w:val="20"/>
          <w:u w:val="single"/>
        </w:rPr>
      </w:pPr>
      <w:r w:rsidRPr="00FA38D1">
        <w:rPr>
          <w:rFonts w:ascii="Marianne Light" w:hAnsi="Marianne Light"/>
          <w:b w:val="0"/>
          <w:i/>
          <w:szCs w:val="20"/>
          <w:u w:val="single"/>
        </w:rPr>
        <w:t>CADRE RESERVE A L’ADMINISTRATION – NE PAS COMPLETER</w:t>
      </w:r>
    </w:p>
    <w:p w14:paraId="7EA14E66" w14:textId="77777777"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p>
    <w:p w14:paraId="0D499EA9" w14:textId="77777777" w:rsidR="005C15DB" w:rsidRPr="00FA38D1" w:rsidRDefault="005C15DB" w:rsidP="005C15DB">
      <w:pPr>
        <w:widowControl/>
        <w:suppressAutoHyphens w:val="0"/>
        <w:spacing w:after="200" w:line="276" w:lineRule="auto"/>
        <w:jc w:val="both"/>
        <w:textAlignment w:val="auto"/>
        <w:rPr>
          <w:rFonts w:ascii="Marianne Light" w:hAnsi="Marianne Light"/>
          <w:szCs w:val="20"/>
        </w:rPr>
      </w:pPr>
      <w:r w:rsidRPr="00FA38D1">
        <w:rPr>
          <w:rFonts w:ascii="Marianne Light" w:hAnsi="Marianne Light"/>
          <w:szCs w:val="20"/>
        </w:rPr>
        <w:t>FORMULE D’ORIGINE</w:t>
      </w:r>
      <w:r w:rsidRPr="00FA38D1">
        <w:rPr>
          <w:rFonts w:ascii="Calibri" w:hAnsi="Calibri" w:cs="Calibri"/>
          <w:szCs w:val="20"/>
        </w:rPr>
        <w:t> </w:t>
      </w:r>
      <w:r w:rsidRPr="00FA38D1">
        <w:rPr>
          <w:rFonts w:ascii="Marianne Light" w:hAnsi="Marianne Light"/>
          <w:szCs w:val="20"/>
        </w:rPr>
        <w:t>:</w:t>
      </w:r>
    </w:p>
    <w:p w14:paraId="5C5879C2" w14:textId="77777777"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r w:rsidRPr="00FA38D1">
        <w:rPr>
          <w:rFonts w:ascii="Marianne Light" w:hAnsi="Marianne Light"/>
          <w:b w:val="0"/>
          <w:szCs w:val="2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A38D1">
        <w:rPr>
          <w:rFonts w:ascii="Marianne Light" w:hAnsi="Marianne Light"/>
          <w:b w:val="0"/>
          <w:i/>
          <w:szCs w:val="20"/>
        </w:rPr>
        <w:t>(cocher la/les case(s) correspondante(s))</w:t>
      </w:r>
      <w:r w:rsidRPr="00FA38D1">
        <w:rPr>
          <w:rFonts w:ascii="Calibri" w:hAnsi="Calibri" w:cs="Calibri"/>
          <w:b w:val="0"/>
          <w:szCs w:val="20"/>
        </w:rPr>
        <w:t> </w:t>
      </w:r>
      <w:r w:rsidRPr="00FA38D1">
        <w:rPr>
          <w:rFonts w:ascii="Marianne Light" w:hAnsi="Marianne Light"/>
          <w:b w:val="0"/>
          <w:szCs w:val="20"/>
        </w:rPr>
        <w:t>:</w:t>
      </w:r>
    </w:p>
    <w:p w14:paraId="4943E270" w14:textId="77777777" w:rsidR="00C3027C" w:rsidRPr="00FA38D1" w:rsidRDefault="00C3027C" w:rsidP="005C15DB">
      <w:pPr>
        <w:widowControl/>
        <w:suppressAutoHyphens w:val="0"/>
        <w:spacing w:after="200" w:line="276" w:lineRule="auto"/>
        <w:jc w:val="both"/>
        <w:textAlignment w:val="auto"/>
        <w:rPr>
          <w:rFonts w:ascii="Marianne Light" w:hAnsi="Marianne Light"/>
          <w:b w:val="0"/>
          <w:szCs w:val="20"/>
        </w:rPr>
      </w:pPr>
    </w:p>
    <w:p w14:paraId="4C52D028" w14:textId="77777777" w:rsidR="005C15DB" w:rsidRPr="00FA38D1" w:rsidRDefault="00805385" w:rsidP="00C3027C">
      <w:pPr>
        <w:widowControl/>
        <w:suppressAutoHyphens w:val="0"/>
        <w:spacing w:after="200" w:line="276" w:lineRule="auto"/>
        <w:textAlignment w:val="auto"/>
        <w:rPr>
          <w:rFonts w:ascii="Marianne Light" w:hAnsi="Marianne Light"/>
          <w:b w:val="0"/>
          <w:szCs w:val="20"/>
        </w:rPr>
      </w:pPr>
      <w:sdt>
        <w:sdtPr>
          <w:rPr>
            <w:rFonts w:ascii="Marianne Light" w:hAnsi="Marianne Light"/>
            <w:szCs w:val="20"/>
          </w:rPr>
          <w:id w:val="-1791821493"/>
          <w14:checkbox>
            <w14:checked w14:val="0"/>
            <w14:checkedState w14:val="2612" w14:font="MS Gothic"/>
            <w14:uncheckedState w14:val="2610" w14:font="MS Gothic"/>
          </w14:checkbox>
        </w:sdtPr>
        <w:sdtContent>
          <w:r w:rsidR="00C3027C" w:rsidRPr="00FA38D1">
            <w:rPr>
              <w:rFonts w:ascii="Segoe UI Symbol" w:eastAsia="MS Gothic" w:hAnsi="Segoe UI Symbol" w:cs="Segoe UI Symbol"/>
              <w:szCs w:val="20"/>
            </w:rPr>
            <w:t>☐</w:t>
          </w:r>
        </w:sdtContent>
      </w:sdt>
      <w:r w:rsidR="005C15DB" w:rsidRPr="00FA38D1">
        <w:rPr>
          <w:rFonts w:ascii="Marianne Light" w:hAnsi="Marianne Light"/>
          <w:szCs w:val="20"/>
        </w:rPr>
        <w:t xml:space="preserve"> La totalité du marché</w:t>
      </w:r>
      <w:r w:rsidR="005C15DB" w:rsidRPr="00FA38D1">
        <w:rPr>
          <w:rFonts w:ascii="Marianne Light" w:hAnsi="Marianne Light"/>
          <w:b w:val="0"/>
          <w:szCs w:val="20"/>
        </w:rPr>
        <w:t xml:space="preserve"> pour un montant de</w:t>
      </w:r>
      <w:r w:rsidR="005C15DB" w:rsidRPr="00FA38D1">
        <w:rPr>
          <w:rFonts w:ascii="Calibri" w:hAnsi="Calibri" w:cs="Calibri"/>
          <w:b w:val="0"/>
          <w:szCs w:val="20"/>
        </w:rPr>
        <w:t> </w:t>
      </w:r>
      <w:r w:rsidR="005C15DB" w:rsidRPr="00FA38D1">
        <w:rPr>
          <w:rFonts w:ascii="Marianne Light" w:hAnsi="Marianne Light"/>
          <w:b w:val="0"/>
          <w:szCs w:val="20"/>
        </w:rPr>
        <w:t xml:space="preserve">: </w:t>
      </w:r>
      <w:r w:rsidR="005C15DB" w:rsidRPr="00FA38D1">
        <w:rPr>
          <w:rFonts w:ascii="Marianne Light" w:hAnsi="Marianne Light"/>
          <w:b w:val="0"/>
          <w:color w:val="D9D9D9" w:themeColor="background1" w:themeShade="D9"/>
          <w:szCs w:val="20"/>
        </w:rPr>
        <w:t xml:space="preserve">____________________________ </w:t>
      </w:r>
      <w:r w:rsidR="005C15DB" w:rsidRPr="00FA38D1">
        <w:rPr>
          <w:rFonts w:ascii="Marianne Light" w:hAnsi="Marianne Light"/>
          <w:b w:val="0"/>
          <w:szCs w:val="20"/>
        </w:rPr>
        <w:t>(TVA</w:t>
      </w:r>
      <w:r w:rsidR="005C15DB" w:rsidRPr="00FA38D1">
        <w:rPr>
          <w:rFonts w:ascii="Calibri" w:hAnsi="Calibri" w:cs="Calibri"/>
          <w:b w:val="0"/>
          <w:szCs w:val="20"/>
        </w:rPr>
        <w:t> </w:t>
      </w:r>
      <w:r w:rsidR="005C15DB" w:rsidRPr="00FA38D1">
        <w:rPr>
          <w:rFonts w:ascii="Marianne Light" w:hAnsi="Marianne Light"/>
          <w:b w:val="0"/>
          <w:szCs w:val="20"/>
        </w:rPr>
        <w:t xml:space="preserve">: </w:t>
      </w:r>
      <w:r w:rsidR="005C15DB" w:rsidRPr="00FA38D1">
        <w:rPr>
          <w:rFonts w:ascii="Marianne Light" w:hAnsi="Marianne Light"/>
          <w:b w:val="0"/>
          <w:color w:val="D9D9D9" w:themeColor="background1" w:themeShade="D9"/>
          <w:szCs w:val="20"/>
        </w:rPr>
        <w:t>___</w:t>
      </w:r>
      <w:r w:rsidR="005C15DB" w:rsidRPr="00FA38D1">
        <w:rPr>
          <w:rFonts w:ascii="Marianne Light" w:hAnsi="Marianne Light"/>
          <w:b w:val="0"/>
          <w:szCs w:val="20"/>
        </w:rPr>
        <w:t>%),</w:t>
      </w:r>
    </w:p>
    <w:p w14:paraId="200876D5" w14:textId="77777777"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Soit (en toutes lettres)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______________________________________________________________</w:t>
      </w:r>
    </w:p>
    <w:p w14:paraId="7FC39D38" w14:textId="77777777"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 xml:space="preserve">Et devant être exécuté par l’entreprise </w:t>
      </w:r>
      <w:r w:rsidR="00C3027C" w:rsidRPr="00FA38D1">
        <w:rPr>
          <w:rFonts w:ascii="Marianne Light" w:hAnsi="Marianne Light"/>
          <w:b w:val="0"/>
          <w:color w:val="D9D9D9" w:themeColor="background1" w:themeShade="D9"/>
          <w:szCs w:val="20"/>
        </w:rPr>
        <w:t>_</w:t>
      </w:r>
      <w:r w:rsidRPr="00FA38D1">
        <w:rPr>
          <w:rFonts w:ascii="Marianne Light" w:hAnsi="Marianne Light"/>
          <w:b w:val="0"/>
          <w:color w:val="D9D9D9" w:themeColor="background1" w:themeShade="D9"/>
          <w:szCs w:val="20"/>
        </w:rPr>
        <w:t>_______________________________________________</w:t>
      </w:r>
    </w:p>
    <w:p w14:paraId="0E73775D" w14:textId="77777777" w:rsidR="005C15DB" w:rsidRPr="00FA38D1" w:rsidRDefault="005C15DB" w:rsidP="00C3027C">
      <w:pPr>
        <w:widowControl/>
        <w:suppressAutoHyphens w:val="0"/>
        <w:spacing w:after="200" w:line="276" w:lineRule="auto"/>
        <w:textAlignment w:val="auto"/>
        <w:rPr>
          <w:rFonts w:ascii="Marianne Light" w:hAnsi="Marianne Light"/>
          <w:b w:val="0"/>
          <w:szCs w:val="20"/>
        </w:rPr>
      </w:pPr>
    </w:p>
    <w:p w14:paraId="7EB6F4BC" w14:textId="77777777" w:rsidR="005C15DB" w:rsidRPr="00FA38D1" w:rsidRDefault="00805385" w:rsidP="00C3027C">
      <w:pPr>
        <w:widowControl/>
        <w:suppressAutoHyphens w:val="0"/>
        <w:spacing w:after="200" w:line="276" w:lineRule="auto"/>
        <w:textAlignment w:val="auto"/>
        <w:rPr>
          <w:rFonts w:ascii="Marianne Light" w:hAnsi="Marianne Light"/>
          <w:b w:val="0"/>
          <w:szCs w:val="20"/>
        </w:rPr>
      </w:pPr>
      <w:sdt>
        <w:sdtPr>
          <w:rPr>
            <w:rFonts w:ascii="Marianne Light" w:hAnsi="Marianne Light"/>
            <w:szCs w:val="20"/>
          </w:rPr>
          <w:id w:val="2115008665"/>
          <w14:checkbox>
            <w14:checked w14:val="0"/>
            <w14:checkedState w14:val="2612" w14:font="MS Gothic"/>
            <w14:uncheckedState w14:val="2610" w14:font="MS Gothic"/>
          </w14:checkbox>
        </w:sdtPr>
        <w:sdtContent>
          <w:r w:rsidR="005C15DB" w:rsidRPr="00FA38D1">
            <w:rPr>
              <w:rFonts w:ascii="Segoe UI Symbol" w:eastAsia="MS Gothic" w:hAnsi="Segoe UI Symbol" w:cs="Segoe UI Symbol"/>
              <w:szCs w:val="20"/>
            </w:rPr>
            <w:t>☐</w:t>
          </w:r>
        </w:sdtContent>
      </w:sdt>
      <w:r w:rsidR="005C15DB" w:rsidRPr="00FA38D1">
        <w:rPr>
          <w:rFonts w:ascii="Marianne Light" w:hAnsi="Marianne Light"/>
          <w:szCs w:val="20"/>
        </w:rPr>
        <w:t xml:space="preserve"> La partie des prestations</w:t>
      </w:r>
      <w:r w:rsidR="005C15DB" w:rsidRPr="00FA38D1">
        <w:rPr>
          <w:rFonts w:ascii="Marianne Light" w:hAnsi="Marianne Light"/>
          <w:b w:val="0"/>
          <w:szCs w:val="20"/>
        </w:rPr>
        <w:t xml:space="preserve"> évaluées à</w:t>
      </w:r>
      <w:r w:rsidR="005C15DB" w:rsidRPr="00FA38D1">
        <w:rPr>
          <w:rFonts w:ascii="Calibri" w:hAnsi="Calibri" w:cs="Calibri"/>
          <w:b w:val="0"/>
          <w:szCs w:val="20"/>
        </w:rPr>
        <w:t> </w:t>
      </w:r>
      <w:r w:rsidR="005C15DB" w:rsidRPr="00FA38D1">
        <w:rPr>
          <w:rFonts w:ascii="Marianne Light" w:hAnsi="Marianne Light"/>
          <w:b w:val="0"/>
          <w:szCs w:val="20"/>
        </w:rPr>
        <w:t>:</w:t>
      </w:r>
      <w:r w:rsidR="005C15DB" w:rsidRPr="00FA38D1">
        <w:rPr>
          <w:rFonts w:ascii="Marianne Light" w:hAnsi="Marianne Light"/>
          <w:b w:val="0"/>
          <w:color w:val="D9D9D9" w:themeColor="background1" w:themeShade="D9"/>
          <w:szCs w:val="20"/>
        </w:rPr>
        <w:t xml:space="preserve"> _____________________________________________</w:t>
      </w:r>
      <w:r w:rsidR="005C15DB" w:rsidRPr="00FA38D1">
        <w:rPr>
          <w:rFonts w:ascii="Marianne Light" w:hAnsi="Marianne Light"/>
          <w:b w:val="0"/>
          <w:szCs w:val="20"/>
        </w:rPr>
        <w:t>,</w:t>
      </w:r>
    </w:p>
    <w:p w14:paraId="4BD7DB37" w14:textId="77777777"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Soit (en toutes lettres)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______________________________________________________________</w:t>
      </w:r>
    </w:p>
    <w:p w14:paraId="33019DD4" w14:textId="77777777"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 xml:space="preserve">Et devant être exécuté par l’entreprise </w:t>
      </w:r>
      <w:r w:rsidRPr="00FA38D1">
        <w:rPr>
          <w:rFonts w:ascii="Marianne Light" w:hAnsi="Marianne Light"/>
          <w:b w:val="0"/>
          <w:color w:val="D9D9D9" w:themeColor="background1" w:themeShade="D9"/>
          <w:szCs w:val="20"/>
        </w:rPr>
        <w:t>_________________________________________________</w:t>
      </w:r>
    </w:p>
    <w:p w14:paraId="6010A77A" w14:textId="77777777" w:rsidR="005C15DB" w:rsidRPr="00FA38D1" w:rsidRDefault="005C15DB" w:rsidP="00C3027C">
      <w:pPr>
        <w:widowControl/>
        <w:suppressAutoHyphens w:val="0"/>
        <w:spacing w:after="200" w:line="276" w:lineRule="auto"/>
        <w:jc w:val="both"/>
        <w:textAlignment w:val="auto"/>
        <w:rPr>
          <w:rFonts w:ascii="Marianne Light" w:hAnsi="Marianne Light"/>
          <w:b w:val="0"/>
          <w:szCs w:val="20"/>
        </w:rPr>
      </w:pPr>
      <w:r w:rsidRPr="00FA38D1">
        <w:rPr>
          <w:rFonts w:ascii="Marianne Light" w:hAnsi="Marianne Light"/>
          <w:b w:val="0"/>
          <w:szCs w:val="20"/>
        </w:rPr>
        <w:t>En qualité de</w:t>
      </w:r>
      <w:r w:rsidRPr="00FA38D1">
        <w:rPr>
          <w:rFonts w:ascii="Calibri" w:hAnsi="Calibri" w:cs="Calibri"/>
          <w:b w:val="0"/>
          <w:szCs w:val="20"/>
        </w:rPr>
        <w:t> </w:t>
      </w:r>
      <w:r w:rsidRPr="00FA38D1">
        <w:rPr>
          <w:rFonts w:ascii="Marianne Light" w:hAnsi="Marianne Light"/>
          <w:b w:val="0"/>
          <w:szCs w:val="20"/>
        </w:rPr>
        <w:t>:</w:t>
      </w:r>
    </w:p>
    <w:p w14:paraId="79F5EEE0" w14:textId="77777777" w:rsidR="005C15DB" w:rsidRPr="00FA38D1" w:rsidRDefault="00805385" w:rsidP="00462A84">
      <w:pPr>
        <w:widowControl/>
        <w:suppressAutoHyphens w:val="0"/>
        <w:spacing w:after="200" w:line="276" w:lineRule="auto"/>
        <w:ind w:left="708"/>
        <w:jc w:val="both"/>
        <w:textAlignment w:val="auto"/>
        <w:rPr>
          <w:rFonts w:ascii="Marianne Light" w:hAnsi="Marianne Light"/>
          <w:b w:val="0"/>
          <w:szCs w:val="20"/>
        </w:rPr>
      </w:pPr>
      <w:sdt>
        <w:sdtPr>
          <w:rPr>
            <w:rFonts w:ascii="Marianne Light" w:hAnsi="Marianne Light"/>
            <w:b w:val="0"/>
            <w:szCs w:val="20"/>
          </w:rPr>
          <w:id w:val="1401329543"/>
          <w14:checkbox>
            <w14:checked w14:val="0"/>
            <w14:checkedState w14:val="2612" w14:font="MS Gothic"/>
            <w14:uncheckedState w14:val="2610" w14:font="MS Gothic"/>
          </w14:checkbox>
        </w:sdtPr>
        <w:sdtContent>
          <w:r w:rsidR="005C15DB" w:rsidRPr="00FA38D1">
            <w:rPr>
              <w:rFonts w:ascii="Segoe UI Symbol" w:eastAsia="MS Gothic" w:hAnsi="Segoe UI Symbol" w:cs="Segoe UI Symbol"/>
              <w:b w:val="0"/>
              <w:szCs w:val="20"/>
            </w:rPr>
            <w:t>☐</w:t>
          </w:r>
        </w:sdtContent>
      </w:sdt>
      <w:r w:rsidR="005C15DB" w:rsidRPr="00FA38D1">
        <w:rPr>
          <w:rFonts w:ascii="Marianne Light" w:hAnsi="Marianne Light"/>
          <w:b w:val="0"/>
          <w:szCs w:val="20"/>
        </w:rPr>
        <w:t xml:space="preserve"> Cotraitant</w:t>
      </w:r>
    </w:p>
    <w:p w14:paraId="6AD9F55E" w14:textId="77777777" w:rsidR="005C15DB" w:rsidRPr="00FA38D1" w:rsidRDefault="00805385" w:rsidP="00462A84">
      <w:pPr>
        <w:widowControl/>
        <w:suppressAutoHyphens w:val="0"/>
        <w:spacing w:after="200" w:line="276" w:lineRule="auto"/>
        <w:ind w:left="708"/>
        <w:jc w:val="both"/>
        <w:textAlignment w:val="auto"/>
        <w:rPr>
          <w:rFonts w:ascii="Marianne Light" w:hAnsi="Marianne Light"/>
          <w:b w:val="0"/>
          <w:szCs w:val="20"/>
        </w:rPr>
      </w:pPr>
      <w:sdt>
        <w:sdtPr>
          <w:rPr>
            <w:rFonts w:ascii="Marianne Light" w:hAnsi="Marianne Light"/>
            <w:b w:val="0"/>
            <w:szCs w:val="20"/>
          </w:rPr>
          <w:id w:val="-1814251028"/>
          <w14:checkbox>
            <w14:checked w14:val="0"/>
            <w14:checkedState w14:val="2612" w14:font="MS Gothic"/>
            <w14:uncheckedState w14:val="2610" w14:font="MS Gothic"/>
          </w14:checkbox>
        </w:sdtPr>
        <w:sdtContent>
          <w:r w:rsidR="005C15DB" w:rsidRPr="00FA38D1">
            <w:rPr>
              <w:rFonts w:ascii="Segoe UI Symbol" w:eastAsia="MS Gothic" w:hAnsi="Segoe UI Symbol" w:cs="Segoe UI Symbol"/>
              <w:b w:val="0"/>
              <w:szCs w:val="20"/>
            </w:rPr>
            <w:t>☐</w:t>
          </w:r>
        </w:sdtContent>
      </w:sdt>
      <w:r w:rsidR="005C15DB" w:rsidRPr="00FA38D1">
        <w:rPr>
          <w:rFonts w:ascii="Marianne Light" w:hAnsi="Marianne Light"/>
          <w:b w:val="0"/>
          <w:szCs w:val="20"/>
        </w:rPr>
        <w:t xml:space="preserve"> Sous-traitant</w:t>
      </w:r>
    </w:p>
    <w:p w14:paraId="46A709DD" w14:textId="77777777"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p>
    <w:p w14:paraId="113240B9" w14:textId="77777777" w:rsidR="005C15DB" w:rsidRPr="00FA38D1"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w:t>
      </w:r>
    </w:p>
    <w:p w14:paraId="4FE9C017" w14:textId="77777777" w:rsidR="005C15DB" w:rsidRPr="00FA38D1" w:rsidRDefault="005C15DB" w:rsidP="005C15DB">
      <w:pPr>
        <w:spacing w:before="96" w:after="96"/>
        <w:jc w:val="both"/>
        <w:rPr>
          <w:rFonts w:ascii="Marianne Light" w:hAnsi="Marianne Light"/>
          <w:szCs w:val="20"/>
        </w:rPr>
      </w:pPr>
      <w:r w:rsidRPr="00FA38D1">
        <w:rPr>
          <w:rFonts w:ascii="Marianne Light" w:hAnsi="Marianne Light"/>
          <w:szCs w:val="20"/>
        </w:rPr>
        <w:t>Le pouvoir adjudicateur</w:t>
      </w:r>
      <w:r w:rsidRPr="00FA38D1">
        <w:rPr>
          <w:rFonts w:ascii="Calibri" w:hAnsi="Calibri" w:cs="Calibri"/>
          <w:szCs w:val="20"/>
        </w:rPr>
        <w:t> </w:t>
      </w:r>
      <w:r w:rsidRPr="00FA38D1">
        <w:rPr>
          <w:rFonts w:ascii="Marianne Light" w:hAnsi="Marianne Light"/>
          <w:szCs w:val="20"/>
        </w:rPr>
        <w:t xml:space="preserve">: </w:t>
      </w:r>
    </w:p>
    <w:p w14:paraId="557B05C0" w14:textId="77777777" w:rsidR="005C15DB" w:rsidRPr="00FA38D1" w:rsidRDefault="005C15DB" w:rsidP="004328F4">
      <w:pPr>
        <w:spacing w:before="96" w:after="96"/>
        <w:jc w:val="both"/>
        <w:rPr>
          <w:rFonts w:ascii="Marianne Light" w:hAnsi="Marianne Light"/>
          <w:b w:val="0"/>
          <w:i/>
          <w:szCs w:val="20"/>
        </w:rPr>
      </w:pPr>
      <w:r w:rsidRPr="00FA38D1">
        <w:rPr>
          <w:rFonts w:ascii="Marianne Light" w:hAnsi="Marianne Light"/>
          <w:b w:val="0"/>
          <w:i/>
          <w:szCs w:val="20"/>
        </w:rPr>
        <w:t>Cachet et si</w:t>
      </w:r>
      <w:r w:rsidR="004328F4" w:rsidRPr="00FA38D1">
        <w:rPr>
          <w:rFonts w:ascii="Marianne Light" w:hAnsi="Marianne Light"/>
          <w:b w:val="0"/>
          <w:i/>
          <w:szCs w:val="20"/>
        </w:rPr>
        <w:t>gnature</w:t>
      </w:r>
    </w:p>
    <w:sectPr w:rsidR="005C15DB" w:rsidRPr="00FA38D1" w:rsidSect="003B0C61">
      <w:footerReference w:type="default" r:id="rId19"/>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6D167" w14:textId="77777777" w:rsidR="00805385" w:rsidRDefault="00805385" w:rsidP="00E132CC">
      <w:r>
        <w:separator/>
      </w:r>
    </w:p>
    <w:p w14:paraId="715C05DA" w14:textId="77777777" w:rsidR="00805385" w:rsidRDefault="00805385"/>
    <w:p w14:paraId="72596731" w14:textId="77777777" w:rsidR="00805385" w:rsidRDefault="00805385" w:rsidP="00E132CC"/>
    <w:p w14:paraId="6AD8AB53" w14:textId="77777777" w:rsidR="00805385" w:rsidRDefault="00805385" w:rsidP="00740D64"/>
    <w:p w14:paraId="153177FB" w14:textId="77777777" w:rsidR="00805385" w:rsidRDefault="00805385" w:rsidP="00740D64"/>
    <w:p w14:paraId="25D49028" w14:textId="77777777" w:rsidR="00805385" w:rsidRDefault="00805385" w:rsidP="00BA4BF4"/>
    <w:p w14:paraId="66AB1C4E" w14:textId="77777777" w:rsidR="00805385" w:rsidRDefault="00805385" w:rsidP="008D72F3"/>
    <w:p w14:paraId="4D69CB01" w14:textId="77777777" w:rsidR="00805385" w:rsidRDefault="00805385" w:rsidP="008D72F3"/>
    <w:p w14:paraId="6E9DCA10" w14:textId="77777777" w:rsidR="00805385" w:rsidRDefault="00805385" w:rsidP="008D72F3"/>
    <w:p w14:paraId="365DCCD0" w14:textId="77777777" w:rsidR="00805385" w:rsidRDefault="00805385" w:rsidP="008D72F3"/>
    <w:p w14:paraId="47870AEC" w14:textId="77777777" w:rsidR="00805385" w:rsidRDefault="00805385" w:rsidP="008D72F3"/>
    <w:p w14:paraId="22BAE4E4" w14:textId="77777777" w:rsidR="00805385" w:rsidRDefault="00805385" w:rsidP="008D72F3"/>
    <w:p w14:paraId="76EBBA8B" w14:textId="77777777" w:rsidR="00805385" w:rsidRDefault="00805385" w:rsidP="00215ACF"/>
    <w:p w14:paraId="4C605DC8" w14:textId="77777777" w:rsidR="00805385" w:rsidRDefault="00805385"/>
    <w:p w14:paraId="27FAA217" w14:textId="77777777" w:rsidR="00805385" w:rsidRDefault="00805385" w:rsidP="00A243E7"/>
    <w:p w14:paraId="55291D6D" w14:textId="77777777" w:rsidR="00805385" w:rsidRDefault="00805385" w:rsidP="003B0C61"/>
    <w:p w14:paraId="255ACCF8" w14:textId="77777777" w:rsidR="00805385" w:rsidRDefault="00805385" w:rsidP="003B0C61"/>
    <w:p w14:paraId="27760EED" w14:textId="77777777" w:rsidR="00805385" w:rsidRDefault="00805385" w:rsidP="003B0C61"/>
    <w:p w14:paraId="772762DA" w14:textId="77777777" w:rsidR="00805385" w:rsidRDefault="00805385" w:rsidP="003B0C61"/>
    <w:p w14:paraId="3D082D59" w14:textId="77777777" w:rsidR="00805385" w:rsidRDefault="00805385" w:rsidP="003B0C61"/>
    <w:p w14:paraId="7DC07563" w14:textId="77777777" w:rsidR="00805385" w:rsidRDefault="00805385" w:rsidP="003B0C61"/>
    <w:p w14:paraId="5B6450CC" w14:textId="77777777" w:rsidR="00805385" w:rsidRDefault="00805385" w:rsidP="00757D8A"/>
    <w:p w14:paraId="327C8970" w14:textId="77777777" w:rsidR="00805385" w:rsidRDefault="00805385" w:rsidP="0026627F"/>
    <w:p w14:paraId="6EB153AB" w14:textId="77777777" w:rsidR="00805385" w:rsidRDefault="00805385" w:rsidP="0026627F"/>
    <w:p w14:paraId="23E3B9FD" w14:textId="77777777" w:rsidR="00805385" w:rsidRDefault="00805385"/>
    <w:p w14:paraId="7262E3EB" w14:textId="77777777" w:rsidR="00805385" w:rsidRDefault="00805385" w:rsidP="008B2A9A"/>
    <w:p w14:paraId="56CE9360" w14:textId="77777777" w:rsidR="00805385" w:rsidRDefault="00805385" w:rsidP="00B92C05"/>
    <w:p w14:paraId="4DF89E05" w14:textId="77777777" w:rsidR="00805385" w:rsidRDefault="00805385" w:rsidP="00B92C05"/>
    <w:p w14:paraId="55D2FEFB" w14:textId="77777777" w:rsidR="00805385" w:rsidRDefault="00805385" w:rsidP="00B92C05"/>
    <w:p w14:paraId="1A8CC2DF" w14:textId="77777777" w:rsidR="00805385" w:rsidRDefault="00805385" w:rsidP="00B92C05"/>
    <w:p w14:paraId="251C96C4" w14:textId="77777777" w:rsidR="00805385" w:rsidRDefault="00805385" w:rsidP="0086468F"/>
    <w:p w14:paraId="54D0A80E" w14:textId="77777777" w:rsidR="00805385" w:rsidRDefault="00805385" w:rsidP="0086468F"/>
    <w:p w14:paraId="63CC0C88" w14:textId="77777777" w:rsidR="00805385" w:rsidRDefault="00805385" w:rsidP="006A1017"/>
    <w:p w14:paraId="2609A961" w14:textId="77777777" w:rsidR="00805385" w:rsidRDefault="00805385" w:rsidP="006A1017"/>
    <w:p w14:paraId="5BB3BE43" w14:textId="77777777" w:rsidR="00805385" w:rsidRDefault="00805385" w:rsidP="006A1017"/>
    <w:p w14:paraId="1996E9E2" w14:textId="77777777" w:rsidR="00805385" w:rsidRDefault="00805385" w:rsidP="00576C01"/>
    <w:p w14:paraId="4D9738E6" w14:textId="77777777" w:rsidR="00805385" w:rsidRDefault="00805385" w:rsidP="00576C01"/>
    <w:p w14:paraId="3D6EB96E" w14:textId="77777777" w:rsidR="00805385" w:rsidRDefault="00805385" w:rsidP="00576C01"/>
    <w:p w14:paraId="5BCC7DB0" w14:textId="77777777" w:rsidR="00805385" w:rsidRDefault="00805385" w:rsidP="00F94038"/>
    <w:p w14:paraId="4EFEA2C7" w14:textId="77777777" w:rsidR="00805385" w:rsidRDefault="00805385" w:rsidP="00F94038"/>
    <w:p w14:paraId="19B77DF8" w14:textId="77777777" w:rsidR="00805385" w:rsidRDefault="00805385" w:rsidP="0059709D"/>
    <w:p w14:paraId="2F68461F" w14:textId="77777777" w:rsidR="00805385" w:rsidRDefault="00805385" w:rsidP="0059709D"/>
    <w:p w14:paraId="4E56E17C" w14:textId="77777777" w:rsidR="00805385" w:rsidRDefault="00805385" w:rsidP="0059709D"/>
    <w:p w14:paraId="76154429" w14:textId="77777777" w:rsidR="00805385" w:rsidRDefault="00805385" w:rsidP="0059709D"/>
    <w:p w14:paraId="28E4CB3D" w14:textId="77777777" w:rsidR="00805385" w:rsidRDefault="00805385" w:rsidP="0059709D"/>
    <w:p w14:paraId="6C559DD4" w14:textId="77777777" w:rsidR="00805385" w:rsidRDefault="00805385" w:rsidP="0059709D"/>
    <w:p w14:paraId="2B94B079" w14:textId="77777777" w:rsidR="00805385" w:rsidRDefault="00805385" w:rsidP="0059709D"/>
    <w:p w14:paraId="0242DF83" w14:textId="77777777" w:rsidR="00805385" w:rsidRDefault="00805385" w:rsidP="0059709D"/>
    <w:p w14:paraId="5A8557FD" w14:textId="77777777" w:rsidR="00805385" w:rsidRDefault="00805385" w:rsidP="0059709D"/>
    <w:p w14:paraId="488D75FB" w14:textId="77777777" w:rsidR="00805385" w:rsidRDefault="00805385" w:rsidP="0059709D"/>
    <w:p w14:paraId="75F3EC55" w14:textId="77777777" w:rsidR="00805385" w:rsidRDefault="00805385" w:rsidP="00407EED"/>
    <w:p w14:paraId="29BE6407" w14:textId="77777777" w:rsidR="00805385" w:rsidRDefault="00805385" w:rsidP="00407EED"/>
    <w:p w14:paraId="081030CB" w14:textId="77777777" w:rsidR="00805385" w:rsidRDefault="00805385" w:rsidP="00407EED"/>
    <w:p w14:paraId="702CA3D3" w14:textId="77777777" w:rsidR="00805385" w:rsidRDefault="00805385" w:rsidP="00407EED"/>
    <w:p w14:paraId="7B95CBD0" w14:textId="77777777" w:rsidR="00805385" w:rsidRDefault="00805385" w:rsidP="00407EED"/>
    <w:p w14:paraId="3CB8D5A3" w14:textId="77777777" w:rsidR="00805385" w:rsidRDefault="00805385" w:rsidP="00407EED"/>
    <w:p w14:paraId="19E8976C" w14:textId="77777777" w:rsidR="00805385" w:rsidRDefault="00805385" w:rsidP="00407EED"/>
    <w:p w14:paraId="0B05CF79" w14:textId="77777777" w:rsidR="00805385" w:rsidRDefault="00805385" w:rsidP="00407EED"/>
    <w:p w14:paraId="78F50223" w14:textId="77777777" w:rsidR="00805385" w:rsidRDefault="00805385" w:rsidP="00407EED"/>
    <w:p w14:paraId="6A5FE6DB" w14:textId="77777777" w:rsidR="00805385" w:rsidRDefault="00805385" w:rsidP="00407EED"/>
    <w:p w14:paraId="7C28605B" w14:textId="77777777" w:rsidR="00805385" w:rsidRDefault="00805385" w:rsidP="00407EED"/>
    <w:p w14:paraId="34058C7A" w14:textId="77777777" w:rsidR="00805385" w:rsidRDefault="00805385" w:rsidP="00407EED"/>
    <w:p w14:paraId="53EB0341" w14:textId="77777777" w:rsidR="00805385" w:rsidRDefault="00805385" w:rsidP="00407EED"/>
    <w:p w14:paraId="79E8B3C5" w14:textId="77777777" w:rsidR="00805385" w:rsidRDefault="00805385" w:rsidP="00B47532"/>
    <w:p w14:paraId="6F4580A1" w14:textId="77777777" w:rsidR="00805385" w:rsidRDefault="00805385" w:rsidP="00B47532"/>
    <w:p w14:paraId="58648843" w14:textId="77777777" w:rsidR="00805385" w:rsidRDefault="00805385" w:rsidP="00B47532"/>
    <w:p w14:paraId="23CC6236" w14:textId="77777777" w:rsidR="00805385" w:rsidRDefault="00805385" w:rsidP="00B47532"/>
    <w:p w14:paraId="72E06C5C" w14:textId="77777777" w:rsidR="00805385" w:rsidRDefault="00805385" w:rsidP="00B47532"/>
    <w:p w14:paraId="26A9EED9" w14:textId="77777777" w:rsidR="00805385" w:rsidRDefault="00805385" w:rsidP="00B47532"/>
    <w:p w14:paraId="603CC42F" w14:textId="77777777" w:rsidR="00805385" w:rsidRDefault="00805385" w:rsidP="00B47532"/>
    <w:p w14:paraId="163F389C" w14:textId="77777777" w:rsidR="00805385" w:rsidRDefault="00805385" w:rsidP="00B47532"/>
    <w:p w14:paraId="126B83FA" w14:textId="77777777" w:rsidR="00805385" w:rsidRDefault="00805385" w:rsidP="00B47532"/>
    <w:p w14:paraId="41B2D65A" w14:textId="77777777" w:rsidR="00805385" w:rsidRDefault="00805385" w:rsidP="00B47532"/>
    <w:p w14:paraId="04D60DF2" w14:textId="77777777" w:rsidR="00805385" w:rsidRDefault="00805385" w:rsidP="00E24DB4"/>
    <w:p w14:paraId="22E1A8D3" w14:textId="77777777" w:rsidR="00805385" w:rsidRDefault="00805385" w:rsidP="00E24DB4"/>
    <w:p w14:paraId="46166B10" w14:textId="77777777" w:rsidR="00805385" w:rsidRDefault="00805385" w:rsidP="008B709D"/>
    <w:p w14:paraId="6516186E" w14:textId="77777777" w:rsidR="00805385" w:rsidRDefault="00805385" w:rsidP="008B709D"/>
    <w:p w14:paraId="1BB42914" w14:textId="77777777" w:rsidR="00805385" w:rsidRDefault="00805385" w:rsidP="008B709D"/>
    <w:p w14:paraId="69989411" w14:textId="77777777" w:rsidR="00805385" w:rsidRDefault="00805385" w:rsidP="008B709D"/>
    <w:p w14:paraId="1D754C09" w14:textId="77777777" w:rsidR="00805385" w:rsidRDefault="00805385" w:rsidP="008B709D"/>
    <w:p w14:paraId="37F2B269" w14:textId="77777777" w:rsidR="00805385" w:rsidRDefault="00805385" w:rsidP="00B74E7B"/>
    <w:p w14:paraId="74B3485F" w14:textId="77777777" w:rsidR="00805385" w:rsidRDefault="00805385" w:rsidP="00B74E7B"/>
    <w:p w14:paraId="1CEC69BD" w14:textId="77777777" w:rsidR="00805385" w:rsidRDefault="00805385" w:rsidP="00B74E7B"/>
    <w:p w14:paraId="34A129A3" w14:textId="77777777" w:rsidR="00805385" w:rsidRDefault="00805385" w:rsidP="00B74E7B"/>
    <w:p w14:paraId="25C731FA" w14:textId="77777777" w:rsidR="00805385" w:rsidRDefault="00805385" w:rsidP="00E87F4E"/>
    <w:p w14:paraId="65D4FC8A" w14:textId="77777777" w:rsidR="00805385" w:rsidRDefault="00805385" w:rsidP="00E87F4E"/>
    <w:p w14:paraId="36E9273B" w14:textId="77777777" w:rsidR="00805385" w:rsidRDefault="00805385" w:rsidP="00E87F4E"/>
    <w:p w14:paraId="2992C7E5" w14:textId="77777777" w:rsidR="00805385" w:rsidRDefault="00805385" w:rsidP="00796379"/>
    <w:p w14:paraId="7F0B5E46" w14:textId="77777777" w:rsidR="00805385" w:rsidRDefault="00805385" w:rsidP="00796379"/>
    <w:p w14:paraId="722CAB92" w14:textId="77777777" w:rsidR="00805385" w:rsidRDefault="00805385" w:rsidP="00796379"/>
    <w:p w14:paraId="36BF01E4" w14:textId="77777777" w:rsidR="00805385" w:rsidRDefault="00805385" w:rsidP="00796379"/>
    <w:p w14:paraId="58B8596D" w14:textId="77777777" w:rsidR="00805385" w:rsidRDefault="00805385" w:rsidP="00796379"/>
    <w:p w14:paraId="334B7D05" w14:textId="77777777" w:rsidR="00805385" w:rsidRDefault="00805385" w:rsidP="00D85550"/>
    <w:p w14:paraId="7207FB29" w14:textId="77777777" w:rsidR="00805385" w:rsidRDefault="00805385" w:rsidP="00D85550"/>
    <w:p w14:paraId="373B45A3" w14:textId="77777777" w:rsidR="00805385" w:rsidRDefault="00805385" w:rsidP="00F91AC1"/>
    <w:p w14:paraId="77EB4DDC" w14:textId="77777777" w:rsidR="00805385" w:rsidRDefault="00805385" w:rsidP="00D92D12"/>
    <w:p w14:paraId="1916F459" w14:textId="77777777" w:rsidR="00805385" w:rsidRDefault="00805385" w:rsidP="00530529"/>
    <w:p w14:paraId="20A8C4E3" w14:textId="77777777" w:rsidR="00805385" w:rsidRDefault="00805385" w:rsidP="00530529"/>
    <w:p w14:paraId="0596080B" w14:textId="77777777" w:rsidR="00805385" w:rsidRDefault="00805385" w:rsidP="006E63EA"/>
    <w:p w14:paraId="67BF3DB9" w14:textId="77777777" w:rsidR="00805385" w:rsidRDefault="00805385"/>
    <w:p w14:paraId="2EAFD719" w14:textId="77777777" w:rsidR="00805385" w:rsidRDefault="00805385" w:rsidP="00D77DCE"/>
    <w:p w14:paraId="2ADB9B59" w14:textId="77777777" w:rsidR="00805385" w:rsidRDefault="00805385" w:rsidP="00341F01"/>
    <w:p w14:paraId="45E360D3" w14:textId="77777777" w:rsidR="00805385" w:rsidRDefault="00805385" w:rsidP="00102A46"/>
    <w:p w14:paraId="3F066109" w14:textId="77777777" w:rsidR="00805385" w:rsidRDefault="00805385" w:rsidP="00957B5E"/>
    <w:p w14:paraId="72C55CB3" w14:textId="77777777" w:rsidR="00805385" w:rsidRDefault="00805385" w:rsidP="00957B5E"/>
    <w:p w14:paraId="18823558" w14:textId="77777777" w:rsidR="00805385" w:rsidRDefault="00805385" w:rsidP="00957B5E"/>
    <w:p w14:paraId="56451D40" w14:textId="77777777" w:rsidR="00805385" w:rsidRDefault="00805385" w:rsidP="00BF4FB6"/>
    <w:p w14:paraId="34800781" w14:textId="77777777" w:rsidR="00805385" w:rsidRDefault="00805385" w:rsidP="001100CF"/>
    <w:p w14:paraId="2EAC9EE1" w14:textId="77777777" w:rsidR="00805385" w:rsidRDefault="00805385" w:rsidP="001100CF"/>
    <w:p w14:paraId="2F57EE5D" w14:textId="77777777" w:rsidR="00805385" w:rsidRDefault="00805385" w:rsidP="00055D80"/>
    <w:p w14:paraId="5B602A58" w14:textId="77777777" w:rsidR="00805385" w:rsidRDefault="00805385" w:rsidP="00612522"/>
    <w:p w14:paraId="13455387" w14:textId="77777777" w:rsidR="00805385" w:rsidRDefault="00805385" w:rsidP="00612522"/>
    <w:p w14:paraId="65A2288C" w14:textId="77777777" w:rsidR="00805385" w:rsidRDefault="00805385" w:rsidP="00612522"/>
    <w:p w14:paraId="18FA8024" w14:textId="77777777" w:rsidR="00805385" w:rsidRDefault="00805385" w:rsidP="00612522"/>
    <w:p w14:paraId="5D12B387" w14:textId="77777777" w:rsidR="00805385" w:rsidRDefault="00805385" w:rsidP="006E29CD"/>
    <w:p w14:paraId="317E22B4" w14:textId="77777777" w:rsidR="00805385" w:rsidRDefault="00805385" w:rsidP="00A52D1C"/>
    <w:p w14:paraId="4F061301" w14:textId="77777777" w:rsidR="00805385" w:rsidRDefault="00805385" w:rsidP="007420AE"/>
    <w:p w14:paraId="3713EF5F" w14:textId="77777777" w:rsidR="00805385" w:rsidRDefault="00805385" w:rsidP="007420AE"/>
    <w:p w14:paraId="12D2D978" w14:textId="77777777" w:rsidR="00805385" w:rsidRDefault="00805385"/>
    <w:p w14:paraId="3DED8EC9" w14:textId="77777777" w:rsidR="00805385" w:rsidRDefault="00805385" w:rsidP="00092E59"/>
    <w:p w14:paraId="5D8B85B7" w14:textId="77777777" w:rsidR="00805385" w:rsidRDefault="00805385"/>
    <w:p w14:paraId="4C95AF5F" w14:textId="77777777" w:rsidR="00805385" w:rsidRDefault="00805385" w:rsidP="007A73CF"/>
    <w:p w14:paraId="2575ACF3" w14:textId="77777777" w:rsidR="00805385" w:rsidRDefault="00805385" w:rsidP="007A73CF"/>
    <w:p w14:paraId="2E78AD29" w14:textId="77777777" w:rsidR="00805385" w:rsidRDefault="00805385" w:rsidP="003336CC"/>
    <w:p w14:paraId="6697D14A" w14:textId="77777777" w:rsidR="00805385" w:rsidRDefault="00805385" w:rsidP="00C64606"/>
    <w:p w14:paraId="6944E417" w14:textId="77777777" w:rsidR="00805385" w:rsidRDefault="00805385" w:rsidP="00992961"/>
    <w:p w14:paraId="12EF28E4" w14:textId="77777777" w:rsidR="00805385" w:rsidRDefault="00805385" w:rsidP="00DE3548"/>
    <w:p w14:paraId="7C0060D5" w14:textId="77777777" w:rsidR="00805385" w:rsidRDefault="00805385" w:rsidP="00CC4835"/>
    <w:p w14:paraId="358FB973" w14:textId="77777777" w:rsidR="00805385" w:rsidRDefault="00805385" w:rsidP="00CC4835"/>
    <w:p w14:paraId="65CA442C" w14:textId="77777777" w:rsidR="00805385" w:rsidRDefault="00805385" w:rsidP="00CC4835"/>
    <w:p w14:paraId="1BA62C32" w14:textId="77777777" w:rsidR="00805385" w:rsidRDefault="00805385" w:rsidP="00315330"/>
    <w:p w14:paraId="50FA3655" w14:textId="77777777" w:rsidR="00805385" w:rsidRDefault="00805385" w:rsidP="00315330"/>
    <w:p w14:paraId="2A032F40" w14:textId="77777777" w:rsidR="00805385" w:rsidRDefault="00805385" w:rsidP="008E6B7D"/>
    <w:p w14:paraId="573871F5" w14:textId="77777777" w:rsidR="00805385" w:rsidRDefault="00805385" w:rsidP="008E6B7D"/>
    <w:p w14:paraId="2B789753" w14:textId="77777777" w:rsidR="00805385" w:rsidRDefault="00805385" w:rsidP="008E6B7D"/>
    <w:p w14:paraId="4C522464" w14:textId="77777777" w:rsidR="00805385" w:rsidRDefault="00805385" w:rsidP="00396480"/>
    <w:p w14:paraId="064AF6FC" w14:textId="77777777" w:rsidR="00805385" w:rsidRDefault="00805385" w:rsidP="00396480"/>
    <w:p w14:paraId="04F1CF2F" w14:textId="77777777" w:rsidR="00805385" w:rsidRDefault="00805385" w:rsidP="00396480"/>
    <w:p w14:paraId="4BA5E2F0" w14:textId="77777777" w:rsidR="00805385" w:rsidRDefault="00805385" w:rsidP="00396480"/>
    <w:p w14:paraId="35FFF91D" w14:textId="77777777" w:rsidR="00805385" w:rsidRDefault="00805385" w:rsidP="00396480"/>
    <w:p w14:paraId="3804A4E7" w14:textId="77777777" w:rsidR="00805385" w:rsidRDefault="00805385" w:rsidP="00396480"/>
    <w:p w14:paraId="253703D1" w14:textId="77777777" w:rsidR="00805385" w:rsidRDefault="00805385" w:rsidP="00396480"/>
    <w:p w14:paraId="4A9A30DB" w14:textId="77777777" w:rsidR="00805385" w:rsidRDefault="00805385" w:rsidP="00396480"/>
    <w:p w14:paraId="185129C9" w14:textId="77777777" w:rsidR="00805385" w:rsidRDefault="00805385" w:rsidP="00396480"/>
    <w:p w14:paraId="7CBCD0E5" w14:textId="77777777" w:rsidR="00805385" w:rsidRDefault="00805385" w:rsidP="00396480"/>
    <w:p w14:paraId="72A6C8F7" w14:textId="77777777" w:rsidR="00805385" w:rsidRDefault="00805385" w:rsidP="00396480"/>
    <w:p w14:paraId="03789B9A" w14:textId="77777777" w:rsidR="00805385" w:rsidRDefault="00805385" w:rsidP="00396480"/>
    <w:p w14:paraId="44F61DC4" w14:textId="77777777" w:rsidR="00805385" w:rsidRDefault="00805385" w:rsidP="00396480"/>
    <w:p w14:paraId="30E0B23C" w14:textId="77777777" w:rsidR="00805385" w:rsidRDefault="00805385" w:rsidP="00396480"/>
    <w:p w14:paraId="37226CF5" w14:textId="77777777" w:rsidR="00805385" w:rsidRDefault="00805385" w:rsidP="00355930"/>
    <w:p w14:paraId="3EBABF95" w14:textId="77777777" w:rsidR="00805385" w:rsidRDefault="00805385"/>
    <w:p w14:paraId="1D548309" w14:textId="77777777" w:rsidR="00805385" w:rsidRDefault="00805385"/>
    <w:p w14:paraId="4E33A3D2" w14:textId="77777777" w:rsidR="00805385" w:rsidRDefault="00805385" w:rsidP="001239E3"/>
    <w:p w14:paraId="2E2087EE" w14:textId="77777777" w:rsidR="00805385" w:rsidRDefault="00805385" w:rsidP="001239E3"/>
    <w:p w14:paraId="310B8ABB" w14:textId="77777777" w:rsidR="00805385" w:rsidRDefault="00805385" w:rsidP="001239E3"/>
    <w:p w14:paraId="22D5F689" w14:textId="77777777" w:rsidR="00805385" w:rsidRDefault="00805385" w:rsidP="001239E3"/>
    <w:p w14:paraId="055FAE01" w14:textId="77777777" w:rsidR="00805385" w:rsidRDefault="00805385" w:rsidP="001239E3"/>
    <w:p w14:paraId="42A313BC" w14:textId="77777777" w:rsidR="00805385" w:rsidRDefault="00805385" w:rsidP="00673479"/>
    <w:p w14:paraId="0538F60E" w14:textId="77777777" w:rsidR="00805385" w:rsidRDefault="00805385" w:rsidP="00673479"/>
    <w:p w14:paraId="754439FE" w14:textId="77777777" w:rsidR="00805385" w:rsidRDefault="00805385" w:rsidP="0015300E"/>
    <w:p w14:paraId="5571CD58" w14:textId="77777777" w:rsidR="00805385" w:rsidRDefault="00805385" w:rsidP="003E3E17"/>
    <w:p w14:paraId="09DF7D6B" w14:textId="77777777" w:rsidR="00805385" w:rsidRDefault="00805385" w:rsidP="00283185"/>
    <w:p w14:paraId="5DDB1A2E" w14:textId="77777777" w:rsidR="00805385" w:rsidRDefault="00805385" w:rsidP="003D43A2"/>
    <w:p w14:paraId="39884C46" w14:textId="77777777" w:rsidR="00805385" w:rsidRDefault="00805385" w:rsidP="003D43A2"/>
    <w:p w14:paraId="3CE2F30B" w14:textId="77777777" w:rsidR="00805385" w:rsidRDefault="00805385" w:rsidP="006F7699"/>
    <w:p w14:paraId="6992D020" w14:textId="77777777" w:rsidR="00805385" w:rsidRDefault="00805385" w:rsidP="00E06C13"/>
    <w:p w14:paraId="40474161" w14:textId="77777777" w:rsidR="00805385" w:rsidRDefault="00805385" w:rsidP="00F86375"/>
    <w:p w14:paraId="08A3F358" w14:textId="77777777" w:rsidR="00805385" w:rsidRDefault="00805385" w:rsidP="00F86375"/>
    <w:p w14:paraId="14BB26ED" w14:textId="77777777" w:rsidR="00805385" w:rsidRDefault="00805385" w:rsidP="00D44D30"/>
    <w:p w14:paraId="6AD10F29" w14:textId="77777777" w:rsidR="00805385" w:rsidRDefault="00805385" w:rsidP="00D44D30"/>
    <w:p w14:paraId="713F9985" w14:textId="77777777" w:rsidR="00805385" w:rsidRDefault="00805385" w:rsidP="00993C6F"/>
    <w:p w14:paraId="2FF16673" w14:textId="77777777" w:rsidR="00805385" w:rsidRDefault="00805385" w:rsidP="00993C6F"/>
    <w:p w14:paraId="5AF4093E" w14:textId="77777777" w:rsidR="00805385" w:rsidRDefault="00805385" w:rsidP="00993C6F"/>
    <w:p w14:paraId="5F136397" w14:textId="77777777" w:rsidR="00805385" w:rsidRDefault="00805385" w:rsidP="00993C6F"/>
    <w:p w14:paraId="05E0906B" w14:textId="77777777" w:rsidR="00805385" w:rsidRDefault="00805385" w:rsidP="00B12C1A"/>
    <w:p w14:paraId="13111651" w14:textId="77777777" w:rsidR="00805385" w:rsidRDefault="00805385" w:rsidP="00B12C1A"/>
    <w:p w14:paraId="1191D2CF" w14:textId="77777777" w:rsidR="00805385" w:rsidRDefault="00805385" w:rsidP="00605C68"/>
    <w:p w14:paraId="2250F737" w14:textId="77777777" w:rsidR="00805385" w:rsidRDefault="00805385" w:rsidP="00605C68"/>
    <w:p w14:paraId="1728AC4F" w14:textId="77777777" w:rsidR="00805385" w:rsidRDefault="00805385" w:rsidP="00605C68"/>
    <w:p w14:paraId="0E671670" w14:textId="77777777" w:rsidR="00805385" w:rsidRDefault="00805385" w:rsidP="00605C68"/>
    <w:p w14:paraId="23D481F5" w14:textId="77777777" w:rsidR="00805385" w:rsidRDefault="00805385" w:rsidP="00605C68"/>
    <w:p w14:paraId="2A8A617B" w14:textId="77777777" w:rsidR="00805385" w:rsidRDefault="00805385" w:rsidP="00E80202"/>
    <w:p w14:paraId="19CA7E7B" w14:textId="77777777" w:rsidR="00805385" w:rsidRDefault="00805385" w:rsidP="00DB4090"/>
    <w:p w14:paraId="08630383" w14:textId="77777777" w:rsidR="00805385" w:rsidRDefault="00805385" w:rsidP="005D31EE"/>
    <w:p w14:paraId="598A6F5C" w14:textId="77777777" w:rsidR="00805385" w:rsidRDefault="00805385" w:rsidP="005D31EE"/>
    <w:p w14:paraId="2EDF1429" w14:textId="77777777" w:rsidR="00805385" w:rsidRDefault="00805385" w:rsidP="005D31EE"/>
    <w:p w14:paraId="3F152669" w14:textId="77777777" w:rsidR="00805385" w:rsidRDefault="00805385" w:rsidP="005D31EE"/>
    <w:p w14:paraId="296F68DB" w14:textId="77777777" w:rsidR="00805385" w:rsidRDefault="00805385" w:rsidP="005D31EE"/>
    <w:p w14:paraId="321663D0" w14:textId="77777777" w:rsidR="00805385" w:rsidRDefault="00805385" w:rsidP="005D31EE"/>
    <w:p w14:paraId="1FFFFCA1" w14:textId="77777777" w:rsidR="00805385" w:rsidRDefault="00805385"/>
    <w:p w14:paraId="3A8B6CB4" w14:textId="77777777" w:rsidR="00805385" w:rsidRDefault="00805385"/>
    <w:p w14:paraId="11D6026C" w14:textId="77777777" w:rsidR="00805385" w:rsidRDefault="00805385" w:rsidP="00B22BA3"/>
    <w:p w14:paraId="5A279238" w14:textId="77777777" w:rsidR="00805385" w:rsidRDefault="00805385"/>
    <w:p w14:paraId="3B2155E5" w14:textId="77777777" w:rsidR="00805385" w:rsidRDefault="00805385" w:rsidP="005B1A3A"/>
    <w:p w14:paraId="08E90D15" w14:textId="77777777" w:rsidR="00805385" w:rsidRDefault="00805385"/>
    <w:p w14:paraId="6FA79EC4" w14:textId="77777777" w:rsidR="00805385" w:rsidRDefault="00805385"/>
    <w:p w14:paraId="0C82B1A1" w14:textId="77777777" w:rsidR="00805385" w:rsidRDefault="00805385" w:rsidP="00632A49"/>
    <w:p w14:paraId="0CE51AAC" w14:textId="77777777" w:rsidR="00805385" w:rsidRDefault="00805385"/>
    <w:p w14:paraId="4C3D0044" w14:textId="77777777" w:rsidR="00805385" w:rsidRDefault="00805385"/>
    <w:p w14:paraId="5B400AFE" w14:textId="77777777" w:rsidR="00805385" w:rsidRDefault="00805385" w:rsidP="00176DCF"/>
    <w:p w14:paraId="42F28764" w14:textId="77777777" w:rsidR="00805385" w:rsidRDefault="00805385" w:rsidP="00176DCF"/>
    <w:p w14:paraId="6D40EE5A" w14:textId="77777777" w:rsidR="00805385" w:rsidRDefault="00805385" w:rsidP="00176DCF"/>
    <w:p w14:paraId="6F04E987" w14:textId="77777777" w:rsidR="00805385" w:rsidRDefault="00805385" w:rsidP="00176DCF"/>
    <w:p w14:paraId="2A7FE38B" w14:textId="77777777" w:rsidR="00805385" w:rsidRDefault="00805385" w:rsidP="00E57E5D"/>
    <w:p w14:paraId="07491CF2" w14:textId="77777777" w:rsidR="00805385" w:rsidRDefault="00805385" w:rsidP="00E57E5D"/>
    <w:p w14:paraId="1AE83467" w14:textId="77777777" w:rsidR="00805385" w:rsidRDefault="00805385" w:rsidP="00E57E5D"/>
    <w:p w14:paraId="592F07A4" w14:textId="77777777" w:rsidR="00805385" w:rsidRDefault="00805385" w:rsidP="00E57E5D"/>
    <w:p w14:paraId="7C450F91" w14:textId="77777777" w:rsidR="00805385" w:rsidRDefault="00805385" w:rsidP="0080337A"/>
    <w:p w14:paraId="00732A96" w14:textId="77777777" w:rsidR="00805385" w:rsidRDefault="00805385" w:rsidP="0080337A"/>
    <w:p w14:paraId="5D35682D" w14:textId="77777777" w:rsidR="00805385" w:rsidRDefault="00805385" w:rsidP="0080337A"/>
    <w:p w14:paraId="64EA5C37" w14:textId="77777777" w:rsidR="00805385" w:rsidRDefault="00805385" w:rsidP="0080337A"/>
    <w:p w14:paraId="0DE0956E" w14:textId="77777777" w:rsidR="00805385" w:rsidRDefault="00805385" w:rsidP="00D6225B"/>
    <w:p w14:paraId="7BD16291" w14:textId="77777777" w:rsidR="00805385" w:rsidRDefault="00805385"/>
    <w:p w14:paraId="2ABF4B10" w14:textId="77777777" w:rsidR="00805385" w:rsidRDefault="00805385"/>
    <w:p w14:paraId="07AF7E5B" w14:textId="77777777" w:rsidR="00805385" w:rsidRDefault="00805385" w:rsidP="00E42CC8"/>
    <w:p w14:paraId="728F1EDB" w14:textId="77777777" w:rsidR="00805385" w:rsidRDefault="00805385"/>
    <w:p w14:paraId="779FA16E" w14:textId="77777777" w:rsidR="00805385" w:rsidRDefault="00805385" w:rsidP="00804393"/>
    <w:p w14:paraId="4200EC20" w14:textId="77777777" w:rsidR="00805385" w:rsidRDefault="00805385" w:rsidP="00804393"/>
    <w:p w14:paraId="386F6882" w14:textId="77777777" w:rsidR="00805385" w:rsidRDefault="00805385"/>
    <w:p w14:paraId="250917BF" w14:textId="77777777" w:rsidR="00805385" w:rsidRDefault="00805385" w:rsidP="00DC4DD0"/>
    <w:p w14:paraId="68E0D007" w14:textId="77777777" w:rsidR="00805385" w:rsidRDefault="00805385"/>
    <w:p w14:paraId="13998DFD" w14:textId="77777777" w:rsidR="00805385" w:rsidRDefault="00805385"/>
  </w:endnote>
  <w:endnote w:type="continuationSeparator" w:id="0">
    <w:p w14:paraId="737B2560" w14:textId="77777777" w:rsidR="00805385" w:rsidRDefault="00805385" w:rsidP="00E132CC">
      <w:r>
        <w:continuationSeparator/>
      </w:r>
    </w:p>
    <w:p w14:paraId="5655CB62" w14:textId="77777777" w:rsidR="00805385" w:rsidRDefault="00805385"/>
    <w:p w14:paraId="34686404" w14:textId="77777777" w:rsidR="00805385" w:rsidRDefault="00805385" w:rsidP="00E132CC"/>
    <w:p w14:paraId="23D1B922" w14:textId="77777777" w:rsidR="00805385" w:rsidRDefault="00805385" w:rsidP="00740D64"/>
    <w:p w14:paraId="3FB8125C" w14:textId="77777777" w:rsidR="00805385" w:rsidRDefault="00805385" w:rsidP="00740D64"/>
    <w:p w14:paraId="13A5386E" w14:textId="77777777" w:rsidR="00805385" w:rsidRDefault="00805385" w:rsidP="00BA4BF4"/>
    <w:p w14:paraId="447281BE" w14:textId="77777777" w:rsidR="00805385" w:rsidRDefault="00805385" w:rsidP="008D72F3"/>
    <w:p w14:paraId="77E82F2F" w14:textId="77777777" w:rsidR="00805385" w:rsidRDefault="00805385" w:rsidP="008D72F3"/>
    <w:p w14:paraId="21672420" w14:textId="77777777" w:rsidR="00805385" w:rsidRDefault="00805385" w:rsidP="008D72F3"/>
    <w:p w14:paraId="0CE19175" w14:textId="77777777" w:rsidR="00805385" w:rsidRDefault="00805385" w:rsidP="008D72F3"/>
    <w:p w14:paraId="4495E0F6" w14:textId="77777777" w:rsidR="00805385" w:rsidRDefault="00805385" w:rsidP="008D72F3"/>
    <w:p w14:paraId="44E424B1" w14:textId="77777777" w:rsidR="00805385" w:rsidRDefault="00805385" w:rsidP="008D72F3"/>
    <w:p w14:paraId="7F6086A5" w14:textId="77777777" w:rsidR="00805385" w:rsidRDefault="00805385" w:rsidP="00215ACF"/>
    <w:p w14:paraId="351A5ACF" w14:textId="77777777" w:rsidR="00805385" w:rsidRDefault="00805385"/>
    <w:p w14:paraId="4F1A7C35" w14:textId="77777777" w:rsidR="00805385" w:rsidRDefault="00805385" w:rsidP="00A243E7"/>
    <w:p w14:paraId="461BE242" w14:textId="77777777" w:rsidR="00805385" w:rsidRDefault="00805385" w:rsidP="003B0C61"/>
    <w:p w14:paraId="36C3D21F" w14:textId="77777777" w:rsidR="00805385" w:rsidRDefault="00805385" w:rsidP="003B0C61"/>
    <w:p w14:paraId="1160C86E" w14:textId="77777777" w:rsidR="00805385" w:rsidRDefault="00805385" w:rsidP="003B0C61"/>
    <w:p w14:paraId="48F5DD48" w14:textId="77777777" w:rsidR="00805385" w:rsidRDefault="00805385" w:rsidP="003B0C61"/>
    <w:p w14:paraId="1B36EB46" w14:textId="77777777" w:rsidR="00805385" w:rsidRDefault="00805385" w:rsidP="003B0C61"/>
    <w:p w14:paraId="24ECA749" w14:textId="77777777" w:rsidR="00805385" w:rsidRDefault="00805385" w:rsidP="003B0C61"/>
    <w:p w14:paraId="25DA609B" w14:textId="77777777" w:rsidR="00805385" w:rsidRDefault="00805385" w:rsidP="00757D8A"/>
    <w:p w14:paraId="45B8DFEB" w14:textId="77777777" w:rsidR="00805385" w:rsidRDefault="00805385" w:rsidP="0026627F"/>
    <w:p w14:paraId="60730A65" w14:textId="77777777" w:rsidR="00805385" w:rsidRDefault="00805385" w:rsidP="0026627F"/>
    <w:p w14:paraId="38629E3B" w14:textId="77777777" w:rsidR="00805385" w:rsidRDefault="00805385"/>
    <w:p w14:paraId="3A5D1999" w14:textId="77777777" w:rsidR="00805385" w:rsidRDefault="00805385" w:rsidP="008B2A9A"/>
    <w:p w14:paraId="20ABC618" w14:textId="77777777" w:rsidR="00805385" w:rsidRDefault="00805385" w:rsidP="00B92C05"/>
    <w:p w14:paraId="78DB5371" w14:textId="77777777" w:rsidR="00805385" w:rsidRDefault="00805385" w:rsidP="00B92C05"/>
    <w:p w14:paraId="111D1642" w14:textId="77777777" w:rsidR="00805385" w:rsidRDefault="00805385" w:rsidP="00B92C05"/>
    <w:p w14:paraId="23EB8D5D" w14:textId="77777777" w:rsidR="00805385" w:rsidRDefault="00805385" w:rsidP="00B92C05"/>
    <w:p w14:paraId="1E9AE2C8" w14:textId="77777777" w:rsidR="00805385" w:rsidRDefault="00805385" w:rsidP="0086468F"/>
    <w:p w14:paraId="36FADCC3" w14:textId="77777777" w:rsidR="00805385" w:rsidRDefault="00805385" w:rsidP="0086468F"/>
    <w:p w14:paraId="50F3F0F7" w14:textId="77777777" w:rsidR="00805385" w:rsidRDefault="00805385" w:rsidP="006A1017"/>
    <w:p w14:paraId="3970228D" w14:textId="77777777" w:rsidR="00805385" w:rsidRDefault="00805385" w:rsidP="006A1017"/>
    <w:p w14:paraId="1DEA4781" w14:textId="77777777" w:rsidR="00805385" w:rsidRDefault="00805385" w:rsidP="006A1017"/>
    <w:p w14:paraId="3FC5CFE5" w14:textId="77777777" w:rsidR="00805385" w:rsidRDefault="00805385" w:rsidP="00576C01"/>
    <w:p w14:paraId="22C5483A" w14:textId="77777777" w:rsidR="00805385" w:rsidRDefault="00805385" w:rsidP="00576C01"/>
    <w:p w14:paraId="0570B037" w14:textId="77777777" w:rsidR="00805385" w:rsidRDefault="00805385" w:rsidP="00576C01"/>
    <w:p w14:paraId="4F24EAF9" w14:textId="77777777" w:rsidR="00805385" w:rsidRDefault="00805385" w:rsidP="00F94038"/>
    <w:p w14:paraId="565726C0" w14:textId="77777777" w:rsidR="00805385" w:rsidRDefault="00805385" w:rsidP="00F94038"/>
    <w:p w14:paraId="68767AD9" w14:textId="77777777" w:rsidR="00805385" w:rsidRDefault="00805385" w:rsidP="0059709D"/>
    <w:p w14:paraId="2453D4A3" w14:textId="77777777" w:rsidR="00805385" w:rsidRDefault="00805385" w:rsidP="0059709D"/>
    <w:p w14:paraId="3F114A15" w14:textId="77777777" w:rsidR="00805385" w:rsidRDefault="00805385" w:rsidP="0059709D"/>
    <w:p w14:paraId="1553CB71" w14:textId="77777777" w:rsidR="00805385" w:rsidRDefault="00805385" w:rsidP="0059709D"/>
    <w:p w14:paraId="4AB07049" w14:textId="77777777" w:rsidR="00805385" w:rsidRDefault="00805385" w:rsidP="0059709D"/>
    <w:p w14:paraId="6DD0903C" w14:textId="77777777" w:rsidR="00805385" w:rsidRDefault="00805385" w:rsidP="0059709D"/>
    <w:p w14:paraId="753A4754" w14:textId="77777777" w:rsidR="00805385" w:rsidRDefault="00805385" w:rsidP="0059709D"/>
    <w:p w14:paraId="57CF5355" w14:textId="77777777" w:rsidR="00805385" w:rsidRDefault="00805385" w:rsidP="0059709D"/>
    <w:p w14:paraId="47BCBA6C" w14:textId="77777777" w:rsidR="00805385" w:rsidRDefault="00805385" w:rsidP="0059709D"/>
    <w:p w14:paraId="2E489335" w14:textId="77777777" w:rsidR="00805385" w:rsidRDefault="00805385" w:rsidP="0059709D"/>
    <w:p w14:paraId="31442728" w14:textId="77777777" w:rsidR="00805385" w:rsidRDefault="00805385" w:rsidP="00407EED"/>
    <w:p w14:paraId="1E9EE746" w14:textId="77777777" w:rsidR="00805385" w:rsidRDefault="00805385" w:rsidP="00407EED"/>
    <w:p w14:paraId="511B35AE" w14:textId="77777777" w:rsidR="00805385" w:rsidRDefault="00805385" w:rsidP="00407EED"/>
    <w:p w14:paraId="1BE73878" w14:textId="77777777" w:rsidR="00805385" w:rsidRDefault="00805385" w:rsidP="00407EED"/>
    <w:p w14:paraId="106E086C" w14:textId="77777777" w:rsidR="00805385" w:rsidRDefault="00805385" w:rsidP="00407EED"/>
    <w:p w14:paraId="6845CCE2" w14:textId="77777777" w:rsidR="00805385" w:rsidRDefault="00805385" w:rsidP="00407EED"/>
    <w:p w14:paraId="58D1D60A" w14:textId="77777777" w:rsidR="00805385" w:rsidRDefault="00805385" w:rsidP="00407EED"/>
    <w:p w14:paraId="050D129B" w14:textId="77777777" w:rsidR="00805385" w:rsidRDefault="00805385" w:rsidP="00407EED"/>
    <w:p w14:paraId="618F7709" w14:textId="77777777" w:rsidR="00805385" w:rsidRDefault="00805385" w:rsidP="00407EED"/>
    <w:p w14:paraId="57D66CFC" w14:textId="77777777" w:rsidR="00805385" w:rsidRDefault="00805385" w:rsidP="00407EED"/>
    <w:p w14:paraId="581FDBC8" w14:textId="77777777" w:rsidR="00805385" w:rsidRDefault="00805385" w:rsidP="00407EED"/>
    <w:p w14:paraId="593F787F" w14:textId="77777777" w:rsidR="00805385" w:rsidRDefault="00805385" w:rsidP="00407EED"/>
    <w:p w14:paraId="72FE8F1A" w14:textId="77777777" w:rsidR="00805385" w:rsidRDefault="00805385" w:rsidP="00407EED"/>
    <w:p w14:paraId="2AC4D906" w14:textId="77777777" w:rsidR="00805385" w:rsidRDefault="00805385" w:rsidP="00B47532"/>
    <w:p w14:paraId="5CC68954" w14:textId="77777777" w:rsidR="00805385" w:rsidRDefault="00805385" w:rsidP="00B47532"/>
    <w:p w14:paraId="478F46AA" w14:textId="77777777" w:rsidR="00805385" w:rsidRDefault="00805385" w:rsidP="00B47532"/>
    <w:p w14:paraId="5E96B7DB" w14:textId="77777777" w:rsidR="00805385" w:rsidRDefault="00805385" w:rsidP="00B47532"/>
    <w:p w14:paraId="57182D11" w14:textId="77777777" w:rsidR="00805385" w:rsidRDefault="00805385" w:rsidP="00B47532"/>
    <w:p w14:paraId="5585BD37" w14:textId="77777777" w:rsidR="00805385" w:rsidRDefault="00805385" w:rsidP="00B47532"/>
    <w:p w14:paraId="06B8D13C" w14:textId="77777777" w:rsidR="00805385" w:rsidRDefault="00805385" w:rsidP="00B47532"/>
    <w:p w14:paraId="7B3F8DA3" w14:textId="77777777" w:rsidR="00805385" w:rsidRDefault="00805385" w:rsidP="00B47532"/>
    <w:p w14:paraId="502991D0" w14:textId="77777777" w:rsidR="00805385" w:rsidRDefault="00805385" w:rsidP="00B47532"/>
    <w:p w14:paraId="65CBAC1B" w14:textId="77777777" w:rsidR="00805385" w:rsidRDefault="00805385" w:rsidP="00B47532"/>
    <w:p w14:paraId="519675F4" w14:textId="77777777" w:rsidR="00805385" w:rsidRDefault="00805385" w:rsidP="00E24DB4"/>
    <w:p w14:paraId="1437EBEF" w14:textId="77777777" w:rsidR="00805385" w:rsidRDefault="00805385" w:rsidP="00E24DB4"/>
    <w:p w14:paraId="4062DE94" w14:textId="77777777" w:rsidR="00805385" w:rsidRDefault="00805385" w:rsidP="008B709D"/>
    <w:p w14:paraId="2C01BACB" w14:textId="77777777" w:rsidR="00805385" w:rsidRDefault="00805385" w:rsidP="008B709D"/>
    <w:p w14:paraId="5967CE38" w14:textId="77777777" w:rsidR="00805385" w:rsidRDefault="00805385" w:rsidP="008B709D"/>
    <w:p w14:paraId="7E5F1754" w14:textId="77777777" w:rsidR="00805385" w:rsidRDefault="00805385" w:rsidP="008B709D"/>
    <w:p w14:paraId="210EDB51" w14:textId="77777777" w:rsidR="00805385" w:rsidRDefault="00805385" w:rsidP="008B709D"/>
    <w:p w14:paraId="5200782F" w14:textId="77777777" w:rsidR="00805385" w:rsidRDefault="00805385" w:rsidP="00B74E7B"/>
    <w:p w14:paraId="770F8108" w14:textId="77777777" w:rsidR="00805385" w:rsidRDefault="00805385" w:rsidP="00B74E7B"/>
    <w:p w14:paraId="28D60792" w14:textId="77777777" w:rsidR="00805385" w:rsidRDefault="00805385" w:rsidP="00B74E7B"/>
    <w:p w14:paraId="35ED22AA" w14:textId="77777777" w:rsidR="00805385" w:rsidRDefault="00805385" w:rsidP="00B74E7B"/>
    <w:p w14:paraId="65579731" w14:textId="77777777" w:rsidR="00805385" w:rsidRDefault="00805385" w:rsidP="00E87F4E"/>
    <w:p w14:paraId="6C501EEC" w14:textId="77777777" w:rsidR="00805385" w:rsidRDefault="00805385" w:rsidP="00E87F4E"/>
    <w:p w14:paraId="58BF21B1" w14:textId="77777777" w:rsidR="00805385" w:rsidRDefault="00805385" w:rsidP="00E87F4E"/>
    <w:p w14:paraId="377C7B1D" w14:textId="77777777" w:rsidR="00805385" w:rsidRDefault="00805385" w:rsidP="00796379"/>
    <w:p w14:paraId="3D8BCC05" w14:textId="77777777" w:rsidR="00805385" w:rsidRDefault="00805385" w:rsidP="00796379"/>
    <w:p w14:paraId="371EB668" w14:textId="77777777" w:rsidR="00805385" w:rsidRDefault="00805385" w:rsidP="00796379"/>
    <w:p w14:paraId="30487E69" w14:textId="77777777" w:rsidR="00805385" w:rsidRDefault="00805385" w:rsidP="00796379"/>
    <w:p w14:paraId="682658AF" w14:textId="77777777" w:rsidR="00805385" w:rsidRDefault="00805385" w:rsidP="00796379"/>
    <w:p w14:paraId="222529E9" w14:textId="77777777" w:rsidR="00805385" w:rsidRDefault="00805385" w:rsidP="00D85550"/>
    <w:p w14:paraId="06C59E8C" w14:textId="77777777" w:rsidR="00805385" w:rsidRDefault="00805385" w:rsidP="00D85550"/>
    <w:p w14:paraId="66601E99" w14:textId="77777777" w:rsidR="00805385" w:rsidRDefault="00805385" w:rsidP="00F91AC1"/>
    <w:p w14:paraId="1082C733" w14:textId="77777777" w:rsidR="00805385" w:rsidRDefault="00805385" w:rsidP="00D92D12"/>
    <w:p w14:paraId="0420AD6C" w14:textId="77777777" w:rsidR="00805385" w:rsidRDefault="00805385" w:rsidP="00530529"/>
    <w:p w14:paraId="74A9BD0E" w14:textId="77777777" w:rsidR="00805385" w:rsidRDefault="00805385" w:rsidP="00530529"/>
    <w:p w14:paraId="2EC6C476" w14:textId="77777777" w:rsidR="00805385" w:rsidRDefault="00805385" w:rsidP="006E63EA"/>
    <w:p w14:paraId="1A6BBECF" w14:textId="77777777" w:rsidR="00805385" w:rsidRDefault="00805385"/>
    <w:p w14:paraId="3283B9CE" w14:textId="77777777" w:rsidR="00805385" w:rsidRDefault="00805385" w:rsidP="00D77DCE"/>
    <w:p w14:paraId="027BECEE" w14:textId="77777777" w:rsidR="00805385" w:rsidRDefault="00805385" w:rsidP="00341F01"/>
    <w:p w14:paraId="673D18D0" w14:textId="77777777" w:rsidR="00805385" w:rsidRDefault="00805385" w:rsidP="00102A46"/>
    <w:p w14:paraId="2DEDBFCE" w14:textId="77777777" w:rsidR="00805385" w:rsidRDefault="00805385" w:rsidP="00957B5E"/>
    <w:p w14:paraId="14E3FCF5" w14:textId="77777777" w:rsidR="00805385" w:rsidRDefault="00805385" w:rsidP="00957B5E"/>
    <w:p w14:paraId="096C028C" w14:textId="77777777" w:rsidR="00805385" w:rsidRDefault="00805385" w:rsidP="00957B5E"/>
    <w:p w14:paraId="0FAA698A" w14:textId="77777777" w:rsidR="00805385" w:rsidRDefault="00805385" w:rsidP="00BF4FB6"/>
    <w:p w14:paraId="179F7AD9" w14:textId="77777777" w:rsidR="00805385" w:rsidRDefault="00805385" w:rsidP="001100CF"/>
    <w:p w14:paraId="5C3894A5" w14:textId="77777777" w:rsidR="00805385" w:rsidRDefault="00805385" w:rsidP="001100CF"/>
    <w:p w14:paraId="01AB7887" w14:textId="77777777" w:rsidR="00805385" w:rsidRDefault="00805385" w:rsidP="00055D80"/>
    <w:p w14:paraId="2A3B8CD0" w14:textId="77777777" w:rsidR="00805385" w:rsidRDefault="00805385" w:rsidP="00612522"/>
    <w:p w14:paraId="4995E321" w14:textId="77777777" w:rsidR="00805385" w:rsidRDefault="00805385" w:rsidP="00612522"/>
    <w:p w14:paraId="1637321F" w14:textId="77777777" w:rsidR="00805385" w:rsidRDefault="00805385" w:rsidP="00612522"/>
    <w:p w14:paraId="5E8A8D87" w14:textId="77777777" w:rsidR="00805385" w:rsidRDefault="00805385" w:rsidP="00612522"/>
    <w:p w14:paraId="04644BB7" w14:textId="77777777" w:rsidR="00805385" w:rsidRDefault="00805385" w:rsidP="006E29CD"/>
    <w:p w14:paraId="16B94C87" w14:textId="77777777" w:rsidR="00805385" w:rsidRDefault="00805385" w:rsidP="00A52D1C"/>
    <w:p w14:paraId="5DB98E7D" w14:textId="77777777" w:rsidR="00805385" w:rsidRDefault="00805385" w:rsidP="007420AE"/>
    <w:p w14:paraId="329C3B23" w14:textId="77777777" w:rsidR="00805385" w:rsidRDefault="00805385" w:rsidP="007420AE"/>
    <w:p w14:paraId="2E956C82" w14:textId="77777777" w:rsidR="00805385" w:rsidRDefault="00805385"/>
    <w:p w14:paraId="357072F2" w14:textId="77777777" w:rsidR="00805385" w:rsidRDefault="00805385" w:rsidP="00092E59"/>
    <w:p w14:paraId="35F67ED6" w14:textId="77777777" w:rsidR="00805385" w:rsidRDefault="00805385"/>
    <w:p w14:paraId="4C6CB82D" w14:textId="77777777" w:rsidR="00805385" w:rsidRDefault="00805385" w:rsidP="007A73CF"/>
    <w:p w14:paraId="01E2676D" w14:textId="77777777" w:rsidR="00805385" w:rsidRDefault="00805385" w:rsidP="007A73CF"/>
    <w:p w14:paraId="65A6623D" w14:textId="77777777" w:rsidR="00805385" w:rsidRDefault="00805385" w:rsidP="003336CC"/>
    <w:p w14:paraId="3B13AD5B" w14:textId="77777777" w:rsidR="00805385" w:rsidRDefault="00805385" w:rsidP="00C64606"/>
    <w:p w14:paraId="7CEE5BD0" w14:textId="77777777" w:rsidR="00805385" w:rsidRDefault="00805385" w:rsidP="00992961"/>
    <w:p w14:paraId="5F454002" w14:textId="77777777" w:rsidR="00805385" w:rsidRDefault="00805385" w:rsidP="00DE3548"/>
    <w:p w14:paraId="7EB579E5" w14:textId="77777777" w:rsidR="00805385" w:rsidRDefault="00805385" w:rsidP="00CC4835"/>
    <w:p w14:paraId="131238FC" w14:textId="77777777" w:rsidR="00805385" w:rsidRDefault="00805385" w:rsidP="00CC4835"/>
    <w:p w14:paraId="3D20D983" w14:textId="77777777" w:rsidR="00805385" w:rsidRDefault="00805385" w:rsidP="00CC4835"/>
    <w:p w14:paraId="304558BF" w14:textId="77777777" w:rsidR="00805385" w:rsidRDefault="00805385" w:rsidP="00315330"/>
    <w:p w14:paraId="6F6A6F46" w14:textId="77777777" w:rsidR="00805385" w:rsidRDefault="00805385" w:rsidP="00315330"/>
    <w:p w14:paraId="613BD31A" w14:textId="77777777" w:rsidR="00805385" w:rsidRDefault="00805385" w:rsidP="008E6B7D"/>
    <w:p w14:paraId="4F1E8441" w14:textId="77777777" w:rsidR="00805385" w:rsidRDefault="00805385" w:rsidP="008E6B7D"/>
    <w:p w14:paraId="60C49C76" w14:textId="77777777" w:rsidR="00805385" w:rsidRDefault="00805385" w:rsidP="008E6B7D"/>
    <w:p w14:paraId="71B33574" w14:textId="77777777" w:rsidR="00805385" w:rsidRDefault="00805385" w:rsidP="00396480"/>
    <w:p w14:paraId="03169423" w14:textId="77777777" w:rsidR="00805385" w:rsidRDefault="00805385" w:rsidP="00396480"/>
    <w:p w14:paraId="143DB2E6" w14:textId="77777777" w:rsidR="00805385" w:rsidRDefault="00805385" w:rsidP="00396480"/>
    <w:p w14:paraId="1E04CD2B" w14:textId="77777777" w:rsidR="00805385" w:rsidRDefault="00805385" w:rsidP="00396480"/>
    <w:p w14:paraId="393FAA29" w14:textId="77777777" w:rsidR="00805385" w:rsidRDefault="00805385" w:rsidP="00396480"/>
    <w:p w14:paraId="5A6FC1EE" w14:textId="77777777" w:rsidR="00805385" w:rsidRDefault="00805385" w:rsidP="00396480"/>
    <w:p w14:paraId="0C6FBBE7" w14:textId="77777777" w:rsidR="00805385" w:rsidRDefault="00805385" w:rsidP="00396480"/>
    <w:p w14:paraId="35884ABC" w14:textId="77777777" w:rsidR="00805385" w:rsidRDefault="00805385" w:rsidP="00396480"/>
    <w:p w14:paraId="48A7E284" w14:textId="77777777" w:rsidR="00805385" w:rsidRDefault="00805385" w:rsidP="00396480"/>
    <w:p w14:paraId="6BA9C215" w14:textId="77777777" w:rsidR="00805385" w:rsidRDefault="00805385" w:rsidP="00396480"/>
    <w:p w14:paraId="6A87A18D" w14:textId="77777777" w:rsidR="00805385" w:rsidRDefault="00805385" w:rsidP="00396480"/>
    <w:p w14:paraId="704D9D39" w14:textId="77777777" w:rsidR="00805385" w:rsidRDefault="00805385" w:rsidP="00396480"/>
    <w:p w14:paraId="6C958F56" w14:textId="77777777" w:rsidR="00805385" w:rsidRDefault="00805385" w:rsidP="00396480"/>
    <w:p w14:paraId="40A8CB5B" w14:textId="77777777" w:rsidR="00805385" w:rsidRDefault="00805385" w:rsidP="00396480"/>
    <w:p w14:paraId="268E384E" w14:textId="77777777" w:rsidR="00805385" w:rsidRDefault="00805385" w:rsidP="00355930"/>
    <w:p w14:paraId="3912BE6F" w14:textId="77777777" w:rsidR="00805385" w:rsidRDefault="00805385"/>
    <w:p w14:paraId="1F2087B6" w14:textId="77777777" w:rsidR="00805385" w:rsidRDefault="00805385"/>
    <w:p w14:paraId="3E030D5C" w14:textId="77777777" w:rsidR="00805385" w:rsidRDefault="00805385" w:rsidP="001239E3"/>
    <w:p w14:paraId="16245DC3" w14:textId="77777777" w:rsidR="00805385" w:rsidRDefault="00805385" w:rsidP="001239E3"/>
    <w:p w14:paraId="0C2DC56E" w14:textId="77777777" w:rsidR="00805385" w:rsidRDefault="00805385" w:rsidP="001239E3"/>
    <w:p w14:paraId="52FBBA4B" w14:textId="77777777" w:rsidR="00805385" w:rsidRDefault="00805385" w:rsidP="001239E3"/>
    <w:p w14:paraId="1E26A4F7" w14:textId="77777777" w:rsidR="00805385" w:rsidRDefault="00805385" w:rsidP="001239E3"/>
    <w:p w14:paraId="4B9369C7" w14:textId="77777777" w:rsidR="00805385" w:rsidRDefault="00805385" w:rsidP="00673479"/>
    <w:p w14:paraId="714DCD28" w14:textId="77777777" w:rsidR="00805385" w:rsidRDefault="00805385" w:rsidP="00673479"/>
    <w:p w14:paraId="50C47DE1" w14:textId="77777777" w:rsidR="00805385" w:rsidRDefault="00805385" w:rsidP="0015300E"/>
    <w:p w14:paraId="1D1DEE71" w14:textId="77777777" w:rsidR="00805385" w:rsidRDefault="00805385" w:rsidP="003E3E17"/>
    <w:p w14:paraId="20512664" w14:textId="77777777" w:rsidR="00805385" w:rsidRDefault="00805385" w:rsidP="00283185"/>
    <w:p w14:paraId="643A8CCA" w14:textId="77777777" w:rsidR="00805385" w:rsidRDefault="00805385" w:rsidP="003D43A2"/>
    <w:p w14:paraId="3537FFA5" w14:textId="77777777" w:rsidR="00805385" w:rsidRDefault="00805385" w:rsidP="003D43A2"/>
    <w:p w14:paraId="405723C0" w14:textId="77777777" w:rsidR="00805385" w:rsidRDefault="00805385" w:rsidP="006F7699"/>
    <w:p w14:paraId="6A03492D" w14:textId="77777777" w:rsidR="00805385" w:rsidRDefault="00805385" w:rsidP="00E06C13"/>
    <w:p w14:paraId="1B1B27AE" w14:textId="77777777" w:rsidR="00805385" w:rsidRDefault="00805385" w:rsidP="00F86375"/>
    <w:p w14:paraId="7BCDFA00" w14:textId="77777777" w:rsidR="00805385" w:rsidRDefault="00805385" w:rsidP="00F86375"/>
    <w:p w14:paraId="27FCD042" w14:textId="77777777" w:rsidR="00805385" w:rsidRDefault="00805385" w:rsidP="00D44D30"/>
    <w:p w14:paraId="28CE2A00" w14:textId="77777777" w:rsidR="00805385" w:rsidRDefault="00805385" w:rsidP="00D44D30"/>
    <w:p w14:paraId="082E1A6B" w14:textId="77777777" w:rsidR="00805385" w:rsidRDefault="00805385" w:rsidP="00993C6F"/>
    <w:p w14:paraId="6BB83B3B" w14:textId="77777777" w:rsidR="00805385" w:rsidRDefault="00805385" w:rsidP="00993C6F"/>
    <w:p w14:paraId="15C547C3" w14:textId="77777777" w:rsidR="00805385" w:rsidRDefault="00805385" w:rsidP="00993C6F"/>
    <w:p w14:paraId="4C5ECB19" w14:textId="77777777" w:rsidR="00805385" w:rsidRDefault="00805385" w:rsidP="00993C6F"/>
    <w:p w14:paraId="6BA24DF4" w14:textId="77777777" w:rsidR="00805385" w:rsidRDefault="00805385" w:rsidP="00B12C1A"/>
    <w:p w14:paraId="4C957B9B" w14:textId="77777777" w:rsidR="00805385" w:rsidRDefault="00805385" w:rsidP="00B12C1A"/>
    <w:p w14:paraId="1DB3CDCA" w14:textId="77777777" w:rsidR="00805385" w:rsidRDefault="00805385" w:rsidP="00605C68"/>
    <w:p w14:paraId="15EA881D" w14:textId="77777777" w:rsidR="00805385" w:rsidRDefault="00805385" w:rsidP="00605C68"/>
    <w:p w14:paraId="6174902F" w14:textId="77777777" w:rsidR="00805385" w:rsidRDefault="00805385" w:rsidP="00605C68"/>
    <w:p w14:paraId="4FCC3822" w14:textId="77777777" w:rsidR="00805385" w:rsidRDefault="00805385" w:rsidP="00605C68"/>
    <w:p w14:paraId="6892611E" w14:textId="77777777" w:rsidR="00805385" w:rsidRDefault="00805385" w:rsidP="00605C68"/>
    <w:p w14:paraId="52A4A3E6" w14:textId="77777777" w:rsidR="00805385" w:rsidRDefault="00805385" w:rsidP="00E80202"/>
    <w:p w14:paraId="11308CE5" w14:textId="77777777" w:rsidR="00805385" w:rsidRDefault="00805385" w:rsidP="00DB4090"/>
    <w:p w14:paraId="0E99D49B" w14:textId="77777777" w:rsidR="00805385" w:rsidRDefault="00805385" w:rsidP="005D31EE"/>
    <w:p w14:paraId="3E7E069D" w14:textId="77777777" w:rsidR="00805385" w:rsidRDefault="00805385" w:rsidP="005D31EE"/>
    <w:p w14:paraId="03D099BE" w14:textId="77777777" w:rsidR="00805385" w:rsidRDefault="00805385" w:rsidP="005D31EE"/>
    <w:p w14:paraId="74A6C64B" w14:textId="77777777" w:rsidR="00805385" w:rsidRDefault="00805385" w:rsidP="005D31EE"/>
    <w:p w14:paraId="3D1214E5" w14:textId="77777777" w:rsidR="00805385" w:rsidRDefault="00805385" w:rsidP="005D31EE"/>
    <w:p w14:paraId="79B87386" w14:textId="77777777" w:rsidR="00805385" w:rsidRDefault="00805385" w:rsidP="005D31EE"/>
    <w:p w14:paraId="3434CFD2" w14:textId="77777777" w:rsidR="00805385" w:rsidRDefault="00805385"/>
    <w:p w14:paraId="691573BE" w14:textId="77777777" w:rsidR="00805385" w:rsidRDefault="00805385"/>
    <w:p w14:paraId="770632A9" w14:textId="77777777" w:rsidR="00805385" w:rsidRDefault="00805385" w:rsidP="00B22BA3"/>
    <w:p w14:paraId="43D27A26" w14:textId="77777777" w:rsidR="00805385" w:rsidRDefault="00805385"/>
    <w:p w14:paraId="7CA4EE46" w14:textId="77777777" w:rsidR="00805385" w:rsidRDefault="00805385" w:rsidP="005B1A3A"/>
    <w:p w14:paraId="5E55F7E7" w14:textId="77777777" w:rsidR="00805385" w:rsidRDefault="00805385"/>
    <w:p w14:paraId="23143827" w14:textId="77777777" w:rsidR="00805385" w:rsidRDefault="00805385"/>
    <w:p w14:paraId="59BB04D6" w14:textId="77777777" w:rsidR="00805385" w:rsidRDefault="00805385" w:rsidP="00632A49"/>
    <w:p w14:paraId="76B56952" w14:textId="77777777" w:rsidR="00805385" w:rsidRDefault="00805385"/>
    <w:p w14:paraId="289657FD" w14:textId="77777777" w:rsidR="00805385" w:rsidRDefault="00805385"/>
    <w:p w14:paraId="2ABA5FA6" w14:textId="77777777" w:rsidR="00805385" w:rsidRDefault="00805385" w:rsidP="00176DCF"/>
    <w:p w14:paraId="4AF43BDF" w14:textId="77777777" w:rsidR="00805385" w:rsidRDefault="00805385" w:rsidP="00176DCF"/>
    <w:p w14:paraId="16A9A851" w14:textId="77777777" w:rsidR="00805385" w:rsidRDefault="00805385" w:rsidP="00176DCF"/>
    <w:p w14:paraId="05AAD7CA" w14:textId="77777777" w:rsidR="00805385" w:rsidRDefault="00805385" w:rsidP="00176DCF"/>
    <w:p w14:paraId="062501E1" w14:textId="77777777" w:rsidR="00805385" w:rsidRDefault="00805385" w:rsidP="00E57E5D"/>
    <w:p w14:paraId="54C5CFA2" w14:textId="77777777" w:rsidR="00805385" w:rsidRDefault="00805385" w:rsidP="00E57E5D"/>
    <w:p w14:paraId="43BB4AD9" w14:textId="77777777" w:rsidR="00805385" w:rsidRDefault="00805385" w:rsidP="00E57E5D"/>
    <w:p w14:paraId="03334E3D" w14:textId="77777777" w:rsidR="00805385" w:rsidRDefault="00805385" w:rsidP="00E57E5D"/>
    <w:p w14:paraId="624D20BF" w14:textId="77777777" w:rsidR="00805385" w:rsidRDefault="00805385" w:rsidP="0080337A"/>
    <w:p w14:paraId="43EE2E22" w14:textId="77777777" w:rsidR="00805385" w:rsidRDefault="00805385" w:rsidP="0080337A"/>
    <w:p w14:paraId="236CAAAA" w14:textId="77777777" w:rsidR="00805385" w:rsidRDefault="00805385" w:rsidP="0080337A"/>
    <w:p w14:paraId="1ADC0D35" w14:textId="77777777" w:rsidR="00805385" w:rsidRDefault="00805385" w:rsidP="0080337A"/>
    <w:p w14:paraId="06F36EBE" w14:textId="77777777" w:rsidR="00805385" w:rsidRDefault="00805385" w:rsidP="00D6225B"/>
    <w:p w14:paraId="43EC2340" w14:textId="77777777" w:rsidR="00805385" w:rsidRDefault="00805385"/>
    <w:p w14:paraId="551118E1" w14:textId="77777777" w:rsidR="00805385" w:rsidRDefault="00805385"/>
    <w:p w14:paraId="0BF44649" w14:textId="77777777" w:rsidR="00805385" w:rsidRDefault="00805385" w:rsidP="00E42CC8"/>
    <w:p w14:paraId="35390A21" w14:textId="77777777" w:rsidR="00805385" w:rsidRDefault="00805385"/>
    <w:p w14:paraId="684662E3" w14:textId="77777777" w:rsidR="00805385" w:rsidRDefault="00805385" w:rsidP="00804393"/>
    <w:p w14:paraId="6F4C8291" w14:textId="77777777" w:rsidR="00805385" w:rsidRDefault="00805385" w:rsidP="00804393"/>
    <w:p w14:paraId="6539E84A" w14:textId="77777777" w:rsidR="00805385" w:rsidRDefault="00805385"/>
    <w:p w14:paraId="79914335" w14:textId="77777777" w:rsidR="00805385" w:rsidRDefault="00805385" w:rsidP="00DC4DD0"/>
    <w:p w14:paraId="54CC50C6" w14:textId="77777777" w:rsidR="00805385" w:rsidRDefault="00805385"/>
    <w:p w14:paraId="3D4393F9" w14:textId="77777777" w:rsidR="00805385" w:rsidRDefault="00805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8A82D" w14:textId="40989D81" w:rsidR="00805385" w:rsidRPr="00F86193" w:rsidRDefault="00805385"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Pr>
        <w:rFonts w:ascii="Marianne Light" w:hAnsi="Marianne Light"/>
        <w:sz w:val="16"/>
        <w:szCs w:val="16"/>
      </w:rPr>
      <w:t>Sept</w:t>
    </w:r>
    <w:r w:rsidRPr="00F86193">
      <w:rPr>
        <w:rFonts w:ascii="Marianne Light" w:hAnsi="Marianne Light"/>
        <w:sz w:val="16"/>
        <w:szCs w:val="16"/>
      </w:rPr>
      <w:t xml:space="preserve"> 202</w:t>
    </w:r>
    <w:r>
      <w:rPr>
        <w:rFonts w:ascii="Marianne Light" w:hAnsi="Marianne Light"/>
        <w:sz w:val="16"/>
        <w:szCs w:val="16"/>
      </w:rPr>
      <w:t>5</w:t>
    </w:r>
  </w:p>
  <w:p w14:paraId="33B88B95" w14:textId="77777777" w:rsidR="00805385" w:rsidRDefault="00805385" w:rsidP="008C5AE9">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 xml:space="preserve">AE valant CCP / Mission </w:t>
    </w:r>
    <w:r>
      <w:rPr>
        <w:rFonts w:ascii="Marianne Light" w:hAnsi="Marianne Light"/>
        <w:b w:val="0"/>
        <w:sz w:val="16"/>
        <w:szCs w:val="16"/>
      </w:rPr>
      <w:t>d’assistance technique à maîtrise d’ouvrage</w:t>
    </w:r>
  </w:p>
  <w:p w14:paraId="49CFA6AC" w14:textId="120C3892" w:rsidR="00805385" w:rsidRPr="00F86193" w:rsidRDefault="00805385" w:rsidP="008C5AE9">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r>
          <w:rPr>
            <w:rFonts w:ascii="Marianne Light" w:hAnsi="Marianne Light"/>
            <w:b w:val="0"/>
            <w:sz w:val="16"/>
            <w:szCs w:val="16"/>
          </w:rPr>
          <w:t>pour l’ajout de ventilation et le traitement des nuisances sonores du dispositif existant                                           Bâtiment annexe HP14</w:t>
        </w:r>
      </w:sdtContent>
    </w:sdt>
    <w:r w:rsidRPr="00F86193">
      <w:rPr>
        <w:rFonts w:ascii="Marianne Light" w:hAnsi="Marianne Light"/>
        <w:b w:val="0"/>
        <w:sz w:val="16"/>
        <w:szCs w:val="16"/>
      </w:rPr>
      <w:tab/>
    </w:r>
    <w:r w:rsidRPr="00F86193">
      <w:rPr>
        <w:rFonts w:ascii="Marianne Light" w:hAnsi="Marianne Light"/>
        <w:b w:val="0"/>
        <w:sz w:val="16"/>
        <w:szCs w:val="16"/>
      </w:rPr>
      <w:tab/>
      <w:t xml:space="preserve">Page </w:t>
    </w:r>
    <w:r w:rsidRPr="00F86193">
      <w:rPr>
        <w:rFonts w:ascii="Marianne Light" w:hAnsi="Marianne Light"/>
        <w:b w:val="0"/>
        <w:sz w:val="16"/>
        <w:szCs w:val="16"/>
      </w:rPr>
      <w:fldChar w:fldCharType="begin"/>
    </w:r>
    <w:r w:rsidRPr="00F86193">
      <w:rPr>
        <w:rFonts w:ascii="Marianne Light" w:hAnsi="Marianne Light"/>
        <w:b w:val="0"/>
        <w:sz w:val="16"/>
        <w:szCs w:val="16"/>
      </w:rPr>
      <w:instrText>PAGE   \* MERGEFORMAT</w:instrText>
    </w:r>
    <w:r w:rsidRPr="00F86193">
      <w:rPr>
        <w:rFonts w:ascii="Marianne Light" w:hAnsi="Marianne Light"/>
        <w:b w:val="0"/>
        <w:sz w:val="16"/>
        <w:szCs w:val="16"/>
      </w:rPr>
      <w:fldChar w:fldCharType="separate"/>
    </w:r>
    <w:r w:rsidR="00841653">
      <w:rPr>
        <w:rFonts w:ascii="Marianne Light" w:hAnsi="Marianne Light"/>
        <w:b w:val="0"/>
        <w:noProof/>
        <w:sz w:val="16"/>
        <w:szCs w:val="16"/>
      </w:rPr>
      <w:t>2</w:t>
    </w:r>
    <w:r w:rsidRPr="00F86193">
      <w:rPr>
        <w:rFonts w:ascii="Marianne Light" w:hAnsi="Marianne Light"/>
        <w:b w:val="0"/>
        <w:sz w:val="16"/>
        <w:szCs w:val="16"/>
      </w:rPr>
      <w:fldChar w:fldCharType="end"/>
    </w:r>
    <w:r w:rsidRPr="00F86193">
      <w:rPr>
        <w:rFonts w:ascii="Marianne Light" w:hAnsi="Marianne Light"/>
        <w:b w:val="0"/>
        <w:sz w:val="16"/>
        <w:szCs w:val="16"/>
      </w:rPr>
      <w:t xml:space="preserve"> | </w:t>
    </w:r>
    <w:r w:rsidRPr="00F86193">
      <w:rPr>
        <w:rFonts w:ascii="Marianne Light" w:hAnsi="Marianne Light"/>
        <w:b w:val="0"/>
        <w:sz w:val="16"/>
        <w:szCs w:val="16"/>
      </w:rPr>
      <w:fldChar w:fldCharType="begin"/>
    </w:r>
    <w:r w:rsidRPr="00F86193">
      <w:rPr>
        <w:rFonts w:ascii="Marianne Light" w:hAnsi="Marianne Light"/>
        <w:b w:val="0"/>
        <w:sz w:val="16"/>
        <w:szCs w:val="16"/>
      </w:rPr>
      <w:instrText xml:space="preserve"> NUMPAGES   \* MERGEFORMAT </w:instrText>
    </w:r>
    <w:r w:rsidRPr="00F86193">
      <w:rPr>
        <w:rFonts w:ascii="Marianne Light" w:hAnsi="Marianne Light"/>
        <w:b w:val="0"/>
        <w:sz w:val="16"/>
        <w:szCs w:val="16"/>
      </w:rPr>
      <w:fldChar w:fldCharType="separate"/>
    </w:r>
    <w:r w:rsidR="00841653">
      <w:rPr>
        <w:rFonts w:ascii="Marianne Light" w:hAnsi="Marianne Light"/>
        <w:b w:val="0"/>
        <w:noProof/>
        <w:sz w:val="16"/>
        <w:szCs w:val="16"/>
      </w:rPr>
      <w:t>32</w:t>
    </w:r>
    <w:r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E18AF" w14:textId="77777777" w:rsidR="00805385" w:rsidRDefault="00805385" w:rsidP="00E132CC">
      <w:r>
        <w:separator/>
      </w:r>
    </w:p>
    <w:p w14:paraId="7B15C3EB" w14:textId="77777777" w:rsidR="00805385" w:rsidRDefault="00805385"/>
    <w:p w14:paraId="0D0A001E" w14:textId="77777777" w:rsidR="00805385" w:rsidRDefault="00805385" w:rsidP="00E132CC"/>
    <w:p w14:paraId="53B3282F" w14:textId="77777777" w:rsidR="00805385" w:rsidRDefault="00805385" w:rsidP="00740D64"/>
    <w:p w14:paraId="1B197023" w14:textId="77777777" w:rsidR="00805385" w:rsidRDefault="00805385" w:rsidP="00740D64"/>
    <w:p w14:paraId="39EFB91F" w14:textId="77777777" w:rsidR="00805385" w:rsidRDefault="00805385" w:rsidP="00BA4BF4"/>
    <w:p w14:paraId="3C9D9BE6" w14:textId="77777777" w:rsidR="00805385" w:rsidRDefault="00805385" w:rsidP="008D72F3"/>
    <w:p w14:paraId="0572A4E5" w14:textId="77777777" w:rsidR="00805385" w:rsidRDefault="00805385" w:rsidP="008D72F3"/>
    <w:p w14:paraId="1A2C8C9B" w14:textId="77777777" w:rsidR="00805385" w:rsidRDefault="00805385" w:rsidP="008D72F3"/>
    <w:p w14:paraId="3A1ADE9D" w14:textId="77777777" w:rsidR="00805385" w:rsidRDefault="00805385" w:rsidP="008D72F3"/>
    <w:p w14:paraId="33DB11BD" w14:textId="77777777" w:rsidR="00805385" w:rsidRDefault="00805385" w:rsidP="008D72F3"/>
    <w:p w14:paraId="76445E4B" w14:textId="77777777" w:rsidR="00805385" w:rsidRDefault="00805385" w:rsidP="008D72F3"/>
    <w:p w14:paraId="37E24CE5" w14:textId="77777777" w:rsidR="00805385" w:rsidRDefault="00805385" w:rsidP="00215ACF"/>
    <w:p w14:paraId="7FACCB86" w14:textId="77777777" w:rsidR="00805385" w:rsidRDefault="00805385"/>
    <w:p w14:paraId="2308C7D2" w14:textId="77777777" w:rsidR="00805385" w:rsidRDefault="00805385" w:rsidP="00A243E7"/>
    <w:p w14:paraId="22E68BBF" w14:textId="77777777" w:rsidR="00805385" w:rsidRDefault="00805385" w:rsidP="003B0C61"/>
    <w:p w14:paraId="018BEAAB" w14:textId="77777777" w:rsidR="00805385" w:rsidRDefault="00805385" w:rsidP="003B0C61"/>
    <w:p w14:paraId="6FB65226" w14:textId="77777777" w:rsidR="00805385" w:rsidRDefault="00805385" w:rsidP="003B0C61"/>
    <w:p w14:paraId="407A6634" w14:textId="77777777" w:rsidR="00805385" w:rsidRDefault="00805385" w:rsidP="003B0C61"/>
    <w:p w14:paraId="32AFBB93" w14:textId="77777777" w:rsidR="00805385" w:rsidRDefault="00805385" w:rsidP="003B0C61"/>
    <w:p w14:paraId="1ABBB259" w14:textId="77777777" w:rsidR="00805385" w:rsidRDefault="00805385" w:rsidP="003B0C61"/>
    <w:p w14:paraId="2DB5BFCC" w14:textId="77777777" w:rsidR="00805385" w:rsidRDefault="00805385" w:rsidP="00757D8A"/>
    <w:p w14:paraId="308BC92E" w14:textId="77777777" w:rsidR="00805385" w:rsidRDefault="00805385" w:rsidP="0026627F"/>
    <w:p w14:paraId="7DB1BBE7" w14:textId="77777777" w:rsidR="00805385" w:rsidRDefault="00805385" w:rsidP="0026627F"/>
    <w:p w14:paraId="26829716" w14:textId="77777777" w:rsidR="00805385" w:rsidRDefault="00805385"/>
    <w:p w14:paraId="7AEAFEBB" w14:textId="77777777" w:rsidR="00805385" w:rsidRDefault="00805385" w:rsidP="008B2A9A"/>
    <w:p w14:paraId="243B40AD" w14:textId="77777777" w:rsidR="00805385" w:rsidRDefault="00805385" w:rsidP="00B92C05"/>
    <w:p w14:paraId="102CE054" w14:textId="77777777" w:rsidR="00805385" w:rsidRDefault="00805385" w:rsidP="00B92C05"/>
    <w:p w14:paraId="24A6A1D4" w14:textId="77777777" w:rsidR="00805385" w:rsidRDefault="00805385" w:rsidP="00B92C05"/>
    <w:p w14:paraId="279AF50B" w14:textId="77777777" w:rsidR="00805385" w:rsidRDefault="00805385" w:rsidP="00B92C05"/>
    <w:p w14:paraId="7EB77538" w14:textId="77777777" w:rsidR="00805385" w:rsidRDefault="00805385" w:rsidP="0086468F"/>
    <w:p w14:paraId="5F18D775" w14:textId="77777777" w:rsidR="00805385" w:rsidRDefault="00805385" w:rsidP="0086468F"/>
    <w:p w14:paraId="570E95EB" w14:textId="77777777" w:rsidR="00805385" w:rsidRDefault="00805385" w:rsidP="006A1017"/>
    <w:p w14:paraId="659A4038" w14:textId="77777777" w:rsidR="00805385" w:rsidRDefault="00805385" w:rsidP="006A1017"/>
    <w:p w14:paraId="699E9B1A" w14:textId="77777777" w:rsidR="00805385" w:rsidRDefault="00805385" w:rsidP="006A1017"/>
    <w:p w14:paraId="04B130D5" w14:textId="77777777" w:rsidR="00805385" w:rsidRDefault="00805385" w:rsidP="00576C01"/>
    <w:p w14:paraId="1CAAFC93" w14:textId="77777777" w:rsidR="00805385" w:rsidRDefault="00805385" w:rsidP="00576C01"/>
    <w:p w14:paraId="66A858C9" w14:textId="77777777" w:rsidR="00805385" w:rsidRDefault="00805385" w:rsidP="00576C01"/>
    <w:p w14:paraId="6362F880" w14:textId="77777777" w:rsidR="00805385" w:rsidRDefault="00805385" w:rsidP="00F94038"/>
    <w:p w14:paraId="66E42C67" w14:textId="77777777" w:rsidR="00805385" w:rsidRDefault="00805385" w:rsidP="00F94038"/>
    <w:p w14:paraId="5A884674" w14:textId="77777777" w:rsidR="00805385" w:rsidRDefault="00805385" w:rsidP="0059709D"/>
    <w:p w14:paraId="3903C494" w14:textId="77777777" w:rsidR="00805385" w:rsidRDefault="00805385" w:rsidP="0059709D"/>
    <w:p w14:paraId="609945F1" w14:textId="77777777" w:rsidR="00805385" w:rsidRDefault="00805385" w:rsidP="0059709D"/>
    <w:p w14:paraId="731D2921" w14:textId="77777777" w:rsidR="00805385" w:rsidRDefault="00805385" w:rsidP="0059709D"/>
    <w:p w14:paraId="40BFDD7C" w14:textId="77777777" w:rsidR="00805385" w:rsidRDefault="00805385" w:rsidP="0059709D"/>
    <w:p w14:paraId="1BA0B9B0" w14:textId="77777777" w:rsidR="00805385" w:rsidRDefault="00805385" w:rsidP="0059709D"/>
    <w:p w14:paraId="00004E09" w14:textId="77777777" w:rsidR="00805385" w:rsidRDefault="00805385" w:rsidP="0059709D"/>
    <w:p w14:paraId="26BE727B" w14:textId="77777777" w:rsidR="00805385" w:rsidRDefault="00805385" w:rsidP="0059709D"/>
    <w:p w14:paraId="733AAFE6" w14:textId="77777777" w:rsidR="00805385" w:rsidRDefault="00805385" w:rsidP="0059709D"/>
    <w:p w14:paraId="2D7B02AB" w14:textId="77777777" w:rsidR="00805385" w:rsidRDefault="00805385" w:rsidP="0059709D"/>
    <w:p w14:paraId="63221430" w14:textId="77777777" w:rsidR="00805385" w:rsidRDefault="00805385" w:rsidP="00407EED"/>
    <w:p w14:paraId="2D6D6CE0" w14:textId="77777777" w:rsidR="00805385" w:rsidRDefault="00805385" w:rsidP="00407EED"/>
    <w:p w14:paraId="59F69561" w14:textId="77777777" w:rsidR="00805385" w:rsidRDefault="00805385" w:rsidP="00407EED"/>
    <w:p w14:paraId="63CD996E" w14:textId="77777777" w:rsidR="00805385" w:rsidRDefault="00805385" w:rsidP="00407EED"/>
    <w:p w14:paraId="61840014" w14:textId="77777777" w:rsidR="00805385" w:rsidRDefault="00805385" w:rsidP="00407EED"/>
    <w:p w14:paraId="2003E76B" w14:textId="77777777" w:rsidR="00805385" w:rsidRDefault="00805385" w:rsidP="00407EED"/>
    <w:p w14:paraId="50D1B9C7" w14:textId="77777777" w:rsidR="00805385" w:rsidRDefault="00805385" w:rsidP="00407EED"/>
    <w:p w14:paraId="18D0F331" w14:textId="77777777" w:rsidR="00805385" w:rsidRDefault="00805385" w:rsidP="00407EED"/>
    <w:p w14:paraId="230E67DC" w14:textId="77777777" w:rsidR="00805385" w:rsidRDefault="00805385" w:rsidP="00407EED"/>
    <w:p w14:paraId="7AB31A37" w14:textId="77777777" w:rsidR="00805385" w:rsidRDefault="00805385" w:rsidP="00407EED"/>
    <w:p w14:paraId="4401B222" w14:textId="77777777" w:rsidR="00805385" w:rsidRDefault="00805385" w:rsidP="00407EED"/>
    <w:p w14:paraId="101B8976" w14:textId="77777777" w:rsidR="00805385" w:rsidRDefault="00805385" w:rsidP="00407EED"/>
    <w:p w14:paraId="0B7535CF" w14:textId="77777777" w:rsidR="00805385" w:rsidRDefault="00805385" w:rsidP="00407EED"/>
    <w:p w14:paraId="2A9DF3AF" w14:textId="77777777" w:rsidR="00805385" w:rsidRDefault="00805385" w:rsidP="00B47532"/>
    <w:p w14:paraId="089A3DDF" w14:textId="77777777" w:rsidR="00805385" w:rsidRDefault="00805385" w:rsidP="00B47532"/>
    <w:p w14:paraId="20443774" w14:textId="77777777" w:rsidR="00805385" w:rsidRDefault="00805385" w:rsidP="00B47532"/>
    <w:p w14:paraId="741033C1" w14:textId="77777777" w:rsidR="00805385" w:rsidRDefault="00805385" w:rsidP="00B47532"/>
    <w:p w14:paraId="2C9E726B" w14:textId="77777777" w:rsidR="00805385" w:rsidRDefault="00805385" w:rsidP="00B47532"/>
    <w:p w14:paraId="55983DB9" w14:textId="77777777" w:rsidR="00805385" w:rsidRDefault="00805385" w:rsidP="00B47532"/>
    <w:p w14:paraId="4C84CDA7" w14:textId="77777777" w:rsidR="00805385" w:rsidRDefault="00805385" w:rsidP="00B47532"/>
    <w:p w14:paraId="1DD26BA4" w14:textId="77777777" w:rsidR="00805385" w:rsidRDefault="00805385" w:rsidP="00B47532"/>
    <w:p w14:paraId="2C78429A" w14:textId="77777777" w:rsidR="00805385" w:rsidRDefault="00805385" w:rsidP="00B47532"/>
    <w:p w14:paraId="1C9FE77D" w14:textId="77777777" w:rsidR="00805385" w:rsidRDefault="00805385" w:rsidP="00B47532"/>
    <w:p w14:paraId="3D805C36" w14:textId="77777777" w:rsidR="00805385" w:rsidRDefault="00805385" w:rsidP="00E24DB4"/>
    <w:p w14:paraId="005E4722" w14:textId="77777777" w:rsidR="00805385" w:rsidRDefault="00805385" w:rsidP="00E24DB4"/>
    <w:p w14:paraId="3BDB89B7" w14:textId="77777777" w:rsidR="00805385" w:rsidRDefault="00805385" w:rsidP="008B709D"/>
    <w:p w14:paraId="703F0B51" w14:textId="77777777" w:rsidR="00805385" w:rsidRDefault="00805385" w:rsidP="008B709D"/>
    <w:p w14:paraId="3DA228D9" w14:textId="77777777" w:rsidR="00805385" w:rsidRDefault="00805385" w:rsidP="008B709D"/>
    <w:p w14:paraId="1105E194" w14:textId="77777777" w:rsidR="00805385" w:rsidRDefault="00805385" w:rsidP="008B709D"/>
    <w:p w14:paraId="29ABAEF4" w14:textId="77777777" w:rsidR="00805385" w:rsidRDefault="00805385" w:rsidP="008B709D"/>
    <w:p w14:paraId="3A63855B" w14:textId="77777777" w:rsidR="00805385" w:rsidRDefault="00805385" w:rsidP="00B74E7B"/>
    <w:p w14:paraId="16FFCF2D" w14:textId="77777777" w:rsidR="00805385" w:rsidRDefault="00805385" w:rsidP="00B74E7B"/>
    <w:p w14:paraId="6EBBA007" w14:textId="77777777" w:rsidR="00805385" w:rsidRDefault="00805385" w:rsidP="00B74E7B"/>
    <w:p w14:paraId="2EF70C9A" w14:textId="77777777" w:rsidR="00805385" w:rsidRDefault="00805385" w:rsidP="00B74E7B"/>
    <w:p w14:paraId="56AB44B0" w14:textId="77777777" w:rsidR="00805385" w:rsidRDefault="00805385" w:rsidP="00E87F4E"/>
    <w:p w14:paraId="0376FE7D" w14:textId="77777777" w:rsidR="00805385" w:rsidRDefault="00805385" w:rsidP="00E87F4E"/>
    <w:p w14:paraId="070DC021" w14:textId="77777777" w:rsidR="00805385" w:rsidRDefault="00805385" w:rsidP="00E87F4E"/>
    <w:p w14:paraId="359066BD" w14:textId="77777777" w:rsidR="00805385" w:rsidRDefault="00805385" w:rsidP="00796379"/>
    <w:p w14:paraId="7FC235B3" w14:textId="77777777" w:rsidR="00805385" w:rsidRDefault="00805385" w:rsidP="00796379"/>
    <w:p w14:paraId="58931A73" w14:textId="77777777" w:rsidR="00805385" w:rsidRDefault="00805385" w:rsidP="00796379"/>
    <w:p w14:paraId="1E6A8286" w14:textId="77777777" w:rsidR="00805385" w:rsidRDefault="00805385" w:rsidP="00796379"/>
    <w:p w14:paraId="771E12DD" w14:textId="77777777" w:rsidR="00805385" w:rsidRDefault="00805385" w:rsidP="00796379"/>
    <w:p w14:paraId="57C68D5D" w14:textId="77777777" w:rsidR="00805385" w:rsidRDefault="00805385" w:rsidP="00D85550"/>
    <w:p w14:paraId="772A03F8" w14:textId="77777777" w:rsidR="00805385" w:rsidRDefault="00805385" w:rsidP="00D85550"/>
    <w:p w14:paraId="21E74379" w14:textId="77777777" w:rsidR="00805385" w:rsidRDefault="00805385" w:rsidP="00F91AC1"/>
    <w:p w14:paraId="40142E88" w14:textId="77777777" w:rsidR="00805385" w:rsidRDefault="00805385" w:rsidP="00D92D12"/>
    <w:p w14:paraId="6149EC60" w14:textId="77777777" w:rsidR="00805385" w:rsidRDefault="00805385" w:rsidP="00530529"/>
    <w:p w14:paraId="6BFDF7F6" w14:textId="77777777" w:rsidR="00805385" w:rsidRDefault="00805385" w:rsidP="00530529"/>
    <w:p w14:paraId="091E9773" w14:textId="77777777" w:rsidR="00805385" w:rsidRDefault="00805385" w:rsidP="006E63EA"/>
    <w:p w14:paraId="75A4CCA6" w14:textId="77777777" w:rsidR="00805385" w:rsidRDefault="00805385"/>
    <w:p w14:paraId="4E4BED25" w14:textId="77777777" w:rsidR="00805385" w:rsidRDefault="00805385" w:rsidP="00D77DCE"/>
    <w:p w14:paraId="51D5938F" w14:textId="77777777" w:rsidR="00805385" w:rsidRDefault="00805385" w:rsidP="00341F01"/>
    <w:p w14:paraId="098ABD1A" w14:textId="77777777" w:rsidR="00805385" w:rsidRDefault="00805385" w:rsidP="00102A46"/>
    <w:p w14:paraId="2A85545B" w14:textId="77777777" w:rsidR="00805385" w:rsidRDefault="00805385" w:rsidP="00957B5E"/>
    <w:p w14:paraId="5801EC97" w14:textId="77777777" w:rsidR="00805385" w:rsidRDefault="00805385" w:rsidP="00957B5E"/>
    <w:p w14:paraId="5CDE4C46" w14:textId="77777777" w:rsidR="00805385" w:rsidRDefault="00805385" w:rsidP="00957B5E"/>
    <w:p w14:paraId="5720F717" w14:textId="77777777" w:rsidR="00805385" w:rsidRDefault="00805385" w:rsidP="00BF4FB6"/>
    <w:p w14:paraId="26B40925" w14:textId="77777777" w:rsidR="00805385" w:rsidRDefault="00805385" w:rsidP="001100CF"/>
    <w:p w14:paraId="63CF9779" w14:textId="77777777" w:rsidR="00805385" w:rsidRDefault="00805385" w:rsidP="001100CF"/>
    <w:p w14:paraId="2DF2DE4A" w14:textId="77777777" w:rsidR="00805385" w:rsidRDefault="00805385" w:rsidP="00055D80"/>
    <w:p w14:paraId="594694D9" w14:textId="77777777" w:rsidR="00805385" w:rsidRDefault="00805385" w:rsidP="00612522"/>
    <w:p w14:paraId="03C92C1E" w14:textId="77777777" w:rsidR="00805385" w:rsidRDefault="00805385" w:rsidP="00612522"/>
    <w:p w14:paraId="57AE21DC" w14:textId="77777777" w:rsidR="00805385" w:rsidRDefault="00805385" w:rsidP="00612522"/>
    <w:p w14:paraId="4E55E025" w14:textId="77777777" w:rsidR="00805385" w:rsidRDefault="00805385" w:rsidP="00612522"/>
    <w:p w14:paraId="4F84C282" w14:textId="77777777" w:rsidR="00805385" w:rsidRDefault="00805385" w:rsidP="006E29CD"/>
    <w:p w14:paraId="3326D19D" w14:textId="77777777" w:rsidR="00805385" w:rsidRDefault="00805385" w:rsidP="00A52D1C"/>
    <w:p w14:paraId="73444C73" w14:textId="77777777" w:rsidR="00805385" w:rsidRDefault="00805385" w:rsidP="007420AE"/>
    <w:p w14:paraId="1E35BE82" w14:textId="77777777" w:rsidR="00805385" w:rsidRDefault="00805385" w:rsidP="007420AE"/>
    <w:p w14:paraId="0EDA35E8" w14:textId="77777777" w:rsidR="00805385" w:rsidRDefault="00805385"/>
    <w:p w14:paraId="6452ACFE" w14:textId="77777777" w:rsidR="00805385" w:rsidRDefault="00805385" w:rsidP="00092E59"/>
    <w:p w14:paraId="52C37074" w14:textId="77777777" w:rsidR="00805385" w:rsidRDefault="00805385"/>
    <w:p w14:paraId="2EBDE65D" w14:textId="77777777" w:rsidR="00805385" w:rsidRDefault="00805385" w:rsidP="007A73CF"/>
    <w:p w14:paraId="463B378E" w14:textId="77777777" w:rsidR="00805385" w:rsidRDefault="00805385" w:rsidP="007A73CF"/>
    <w:p w14:paraId="68CF1E25" w14:textId="77777777" w:rsidR="00805385" w:rsidRDefault="00805385" w:rsidP="003336CC"/>
    <w:p w14:paraId="6CC4704B" w14:textId="77777777" w:rsidR="00805385" w:rsidRDefault="00805385" w:rsidP="00C64606"/>
    <w:p w14:paraId="4714DAF1" w14:textId="77777777" w:rsidR="00805385" w:rsidRDefault="00805385" w:rsidP="00992961"/>
    <w:p w14:paraId="06202666" w14:textId="77777777" w:rsidR="00805385" w:rsidRDefault="00805385" w:rsidP="00DE3548"/>
    <w:p w14:paraId="1A6DB82D" w14:textId="77777777" w:rsidR="00805385" w:rsidRDefault="00805385" w:rsidP="00CC4835"/>
    <w:p w14:paraId="7E3F54C2" w14:textId="77777777" w:rsidR="00805385" w:rsidRDefault="00805385" w:rsidP="00CC4835"/>
    <w:p w14:paraId="5EA3A271" w14:textId="77777777" w:rsidR="00805385" w:rsidRDefault="00805385" w:rsidP="00CC4835"/>
    <w:p w14:paraId="469BAE94" w14:textId="77777777" w:rsidR="00805385" w:rsidRDefault="00805385" w:rsidP="00315330"/>
    <w:p w14:paraId="5D854253" w14:textId="77777777" w:rsidR="00805385" w:rsidRDefault="00805385" w:rsidP="00315330"/>
    <w:p w14:paraId="5C4E4CD5" w14:textId="77777777" w:rsidR="00805385" w:rsidRDefault="00805385" w:rsidP="008E6B7D"/>
    <w:p w14:paraId="42E669AF" w14:textId="77777777" w:rsidR="00805385" w:rsidRDefault="00805385" w:rsidP="008E6B7D"/>
    <w:p w14:paraId="1C714467" w14:textId="77777777" w:rsidR="00805385" w:rsidRDefault="00805385" w:rsidP="008E6B7D"/>
    <w:p w14:paraId="4059F77D" w14:textId="77777777" w:rsidR="00805385" w:rsidRDefault="00805385" w:rsidP="00396480"/>
    <w:p w14:paraId="5678489B" w14:textId="77777777" w:rsidR="00805385" w:rsidRDefault="00805385" w:rsidP="00396480"/>
    <w:p w14:paraId="5F86461D" w14:textId="77777777" w:rsidR="00805385" w:rsidRDefault="00805385" w:rsidP="00396480"/>
    <w:p w14:paraId="3D3C9E47" w14:textId="77777777" w:rsidR="00805385" w:rsidRDefault="00805385" w:rsidP="00396480"/>
    <w:p w14:paraId="5990D82B" w14:textId="77777777" w:rsidR="00805385" w:rsidRDefault="00805385" w:rsidP="00396480"/>
    <w:p w14:paraId="24C1C350" w14:textId="77777777" w:rsidR="00805385" w:rsidRDefault="00805385" w:rsidP="00396480"/>
    <w:p w14:paraId="386E97CC" w14:textId="77777777" w:rsidR="00805385" w:rsidRDefault="00805385" w:rsidP="00396480"/>
    <w:p w14:paraId="05C24EBF" w14:textId="77777777" w:rsidR="00805385" w:rsidRDefault="00805385" w:rsidP="00396480"/>
    <w:p w14:paraId="0A539C81" w14:textId="77777777" w:rsidR="00805385" w:rsidRDefault="00805385" w:rsidP="00396480"/>
    <w:p w14:paraId="44A7AD4C" w14:textId="77777777" w:rsidR="00805385" w:rsidRDefault="00805385" w:rsidP="00396480"/>
    <w:p w14:paraId="6FB00B6E" w14:textId="77777777" w:rsidR="00805385" w:rsidRDefault="00805385" w:rsidP="00396480"/>
    <w:p w14:paraId="4FB37E76" w14:textId="77777777" w:rsidR="00805385" w:rsidRDefault="00805385" w:rsidP="00396480"/>
    <w:p w14:paraId="34074651" w14:textId="77777777" w:rsidR="00805385" w:rsidRDefault="00805385" w:rsidP="00396480"/>
    <w:p w14:paraId="162155EA" w14:textId="77777777" w:rsidR="00805385" w:rsidRDefault="00805385" w:rsidP="00396480"/>
    <w:p w14:paraId="17E9A63C" w14:textId="77777777" w:rsidR="00805385" w:rsidRDefault="00805385" w:rsidP="00355930"/>
    <w:p w14:paraId="799B166C" w14:textId="77777777" w:rsidR="00805385" w:rsidRDefault="00805385"/>
    <w:p w14:paraId="4DB82A24" w14:textId="77777777" w:rsidR="00805385" w:rsidRDefault="00805385"/>
    <w:p w14:paraId="2D357920" w14:textId="77777777" w:rsidR="00805385" w:rsidRDefault="00805385" w:rsidP="001239E3"/>
    <w:p w14:paraId="7774967D" w14:textId="77777777" w:rsidR="00805385" w:rsidRDefault="00805385" w:rsidP="001239E3"/>
    <w:p w14:paraId="4EBE3FC2" w14:textId="77777777" w:rsidR="00805385" w:rsidRDefault="00805385" w:rsidP="001239E3"/>
    <w:p w14:paraId="73A0C32D" w14:textId="77777777" w:rsidR="00805385" w:rsidRDefault="00805385" w:rsidP="001239E3"/>
    <w:p w14:paraId="796C7D0C" w14:textId="77777777" w:rsidR="00805385" w:rsidRDefault="00805385" w:rsidP="001239E3"/>
    <w:p w14:paraId="52061E2F" w14:textId="77777777" w:rsidR="00805385" w:rsidRDefault="00805385" w:rsidP="00673479"/>
    <w:p w14:paraId="4FC0CF69" w14:textId="77777777" w:rsidR="00805385" w:rsidRDefault="00805385" w:rsidP="00673479"/>
    <w:p w14:paraId="32E1BCEC" w14:textId="77777777" w:rsidR="00805385" w:rsidRDefault="00805385" w:rsidP="0015300E"/>
    <w:p w14:paraId="1919720B" w14:textId="77777777" w:rsidR="00805385" w:rsidRDefault="00805385" w:rsidP="003E3E17"/>
    <w:p w14:paraId="0038CE57" w14:textId="77777777" w:rsidR="00805385" w:rsidRDefault="00805385" w:rsidP="00283185"/>
    <w:p w14:paraId="1E5097E1" w14:textId="77777777" w:rsidR="00805385" w:rsidRDefault="00805385" w:rsidP="003D43A2"/>
    <w:p w14:paraId="14DF5607" w14:textId="77777777" w:rsidR="00805385" w:rsidRDefault="00805385" w:rsidP="003D43A2"/>
    <w:p w14:paraId="56F410C0" w14:textId="77777777" w:rsidR="00805385" w:rsidRDefault="00805385" w:rsidP="006F7699"/>
    <w:p w14:paraId="6C337728" w14:textId="77777777" w:rsidR="00805385" w:rsidRDefault="00805385" w:rsidP="00E06C13"/>
    <w:p w14:paraId="0D6F1878" w14:textId="77777777" w:rsidR="00805385" w:rsidRDefault="00805385" w:rsidP="00F86375"/>
    <w:p w14:paraId="7A0A6C76" w14:textId="77777777" w:rsidR="00805385" w:rsidRDefault="00805385" w:rsidP="00F86375"/>
    <w:p w14:paraId="7CEFE5E5" w14:textId="77777777" w:rsidR="00805385" w:rsidRDefault="00805385" w:rsidP="00D44D30"/>
    <w:p w14:paraId="1A538C49" w14:textId="77777777" w:rsidR="00805385" w:rsidRDefault="00805385" w:rsidP="00D44D30"/>
    <w:p w14:paraId="12399D5F" w14:textId="77777777" w:rsidR="00805385" w:rsidRDefault="00805385" w:rsidP="00993C6F"/>
    <w:p w14:paraId="4756F89D" w14:textId="77777777" w:rsidR="00805385" w:rsidRDefault="00805385" w:rsidP="00993C6F"/>
    <w:p w14:paraId="6E8C743A" w14:textId="77777777" w:rsidR="00805385" w:rsidRDefault="00805385" w:rsidP="00993C6F"/>
    <w:p w14:paraId="1D53C311" w14:textId="77777777" w:rsidR="00805385" w:rsidRDefault="00805385" w:rsidP="00993C6F"/>
    <w:p w14:paraId="316F2F87" w14:textId="77777777" w:rsidR="00805385" w:rsidRDefault="00805385" w:rsidP="00B12C1A"/>
    <w:p w14:paraId="117F2B68" w14:textId="77777777" w:rsidR="00805385" w:rsidRDefault="00805385" w:rsidP="00B12C1A"/>
    <w:p w14:paraId="56B0F4B2" w14:textId="77777777" w:rsidR="00805385" w:rsidRDefault="00805385" w:rsidP="00605C68"/>
    <w:p w14:paraId="5DA8282E" w14:textId="77777777" w:rsidR="00805385" w:rsidRDefault="00805385" w:rsidP="00605C68"/>
    <w:p w14:paraId="171A4C8C" w14:textId="77777777" w:rsidR="00805385" w:rsidRDefault="00805385" w:rsidP="00605C68"/>
    <w:p w14:paraId="66F7568C" w14:textId="77777777" w:rsidR="00805385" w:rsidRDefault="00805385" w:rsidP="00605C68"/>
    <w:p w14:paraId="39C021D6" w14:textId="77777777" w:rsidR="00805385" w:rsidRDefault="00805385" w:rsidP="00605C68"/>
    <w:p w14:paraId="1ADED494" w14:textId="77777777" w:rsidR="00805385" w:rsidRDefault="00805385" w:rsidP="00E80202"/>
    <w:p w14:paraId="718DF054" w14:textId="77777777" w:rsidR="00805385" w:rsidRDefault="00805385" w:rsidP="00DB4090"/>
    <w:p w14:paraId="6D49BA0D" w14:textId="77777777" w:rsidR="00805385" w:rsidRDefault="00805385" w:rsidP="005D31EE"/>
    <w:p w14:paraId="40738886" w14:textId="77777777" w:rsidR="00805385" w:rsidRDefault="00805385" w:rsidP="005D31EE"/>
    <w:p w14:paraId="2B4943A3" w14:textId="77777777" w:rsidR="00805385" w:rsidRDefault="00805385" w:rsidP="005D31EE"/>
    <w:p w14:paraId="34B49E94" w14:textId="77777777" w:rsidR="00805385" w:rsidRDefault="00805385" w:rsidP="005D31EE"/>
    <w:p w14:paraId="10346FDB" w14:textId="77777777" w:rsidR="00805385" w:rsidRDefault="00805385" w:rsidP="005D31EE"/>
    <w:p w14:paraId="46B3E11A" w14:textId="77777777" w:rsidR="00805385" w:rsidRDefault="00805385" w:rsidP="005D31EE"/>
    <w:p w14:paraId="7DCF734A" w14:textId="77777777" w:rsidR="00805385" w:rsidRDefault="00805385"/>
    <w:p w14:paraId="1A86DDB7" w14:textId="77777777" w:rsidR="00805385" w:rsidRDefault="00805385"/>
    <w:p w14:paraId="42F46476" w14:textId="77777777" w:rsidR="00805385" w:rsidRDefault="00805385" w:rsidP="00B22BA3"/>
    <w:p w14:paraId="34BED870" w14:textId="77777777" w:rsidR="00805385" w:rsidRDefault="00805385"/>
    <w:p w14:paraId="188204CD" w14:textId="77777777" w:rsidR="00805385" w:rsidRDefault="00805385" w:rsidP="005B1A3A"/>
    <w:p w14:paraId="4EFEE438" w14:textId="77777777" w:rsidR="00805385" w:rsidRDefault="00805385"/>
    <w:p w14:paraId="23861794" w14:textId="77777777" w:rsidR="00805385" w:rsidRDefault="00805385"/>
    <w:p w14:paraId="6A435D6F" w14:textId="77777777" w:rsidR="00805385" w:rsidRDefault="00805385" w:rsidP="00632A49"/>
    <w:p w14:paraId="35644EE8" w14:textId="77777777" w:rsidR="00805385" w:rsidRDefault="00805385"/>
    <w:p w14:paraId="6433DD1E" w14:textId="77777777" w:rsidR="00805385" w:rsidRDefault="00805385"/>
    <w:p w14:paraId="34B6A2A3" w14:textId="77777777" w:rsidR="00805385" w:rsidRDefault="00805385" w:rsidP="00176DCF"/>
    <w:p w14:paraId="5D8A1FC7" w14:textId="77777777" w:rsidR="00805385" w:rsidRDefault="00805385" w:rsidP="00176DCF"/>
    <w:p w14:paraId="16F209F6" w14:textId="77777777" w:rsidR="00805385" w:rsidRDefault="00805385" w:rsidP="00176DCF"/>
    <w:p w14:paraId="5E74CEB9" w14:textId="77777777" w:rsidR="00805385" w:rsidRDefault="00805385" w:rsidP="00176DCF"/>
    <w:p w14:paraId="422B7D6D" w14:textId="77777777" w:rsidR="00805385" w:rsidRDefault="00805385" w:rsidP="00E57E5D"/>
    <w:p w14:paraId="19779FDB" w14:textId="77777777" w:rsidR="00805385" w:rsidRDefault="00805385" w:rsidP="00E57E5D"/>
    <w:p w14:paraId="1D3C658F" w14:textId="77777777" w:rsidR="00805385" w:rsidRDefault="00805385" w:rsidP="00E57E5D"/>
    <w:p w14:paraId="3110DFFD" w14:textId="77777777" w:rsidR="00805385" w:rsidRDefault="00805385" w:rsidP="00E57E5D"/>
    <w:p w14:paraId="6F6DB9DC" w14:textId="77777777" w:rsidR="00805385" w:rsidRDefault="00805385" w:rsidP="0080337A"/>
    <w:p w14:paraId="5F801BAA" w14:textId="77777777" w:rsidR="00805385" w:rsidRDefault="00805385" w:rsidP="0080337A"/>
    <w:p w14:paraId="50B23494" w14:textId="77777777" w:rsidR="00805385" w:rsidRDefault="00805385" w:rsidP="0080337A"/>
    <w:p w14:paraId="5F97FA37" w14:textId="77777777" w:rsidR="00805385" w:rsidRDefault="00805385" w:rsidP="0080337A"/>
    <w:p w14:paraId="6466F1C3" w14:textId="77777777" w:rsidR="00805385" w:rsidRDefault="00805385" w:rsidP="00D6225B"/>
    <w:p w14:paraId="5C55A140" w14:textId="77777777" w:rsidR="00805385" w:rsidRDefault="00805385"/>
    <w:p w14:paraId="5C18052A" w14:textId="77777777" w:rsidR="00805385" w:rsidRDefault="00805385"/>
    <w:p w14:paraId="208B1232" w14:textId="77777777" w:rsidR="00805385" w:rsidRDefault="00805385" w:rsidP="00E42CC8"/>
    <w:p w14:paraId="1245DE43" w14:textId="77777777" w:rsidR="00805385" w:rsidRDefault="00805385"/>
    <w:p w14:paraId="1D6C5881" w14:textId="77777777" w:rsidR="00805385" w:rsidRDefault="00805385" w:rsidP="00804393"/>
    <w:p w14:paraId="608C0E20" w14:textId="77777777" w:rsidR="00805385" w:rsidRDefault="00805385" w:rsidP="00804393"/>
    <w:p w14:paraId="7806C37A" w14:textId="77777777" w:rsidR="00805385" w:rsidRDefault="00805385"/>
    <w:p w14:paraId="36862811" w14:textId="77777777" w:rsidR="00805385" w:rsidRDefault="00805385" w:rsidP="00DC4DD0"/>
    <w:p w14:paraId="53BBDAAF" w14:textId="77777777" w:rsidR="00805385" w:rsidRDefault="00805385"/>
    <w:p w14:paraId="68C1427D" w14:textId="77777777" w:rsidR="00805385" w:rsidRDefault="00805385"/>
  </w:footnote>
  <w:footnote w:type="continuationSeparator" w:id="0">
    <w:p w14:paraId="552F2D5D" w14:textId="77777777" w:rsidR="00805385" w:rsidRDefault="00805385" w:rsidP="00E132CC">
      <w:r>
        <w:continuationSeparator/>
      </w:r>
    </w:p>
    <w:p w14:paraId="0DEC2EC4" w14:textId="77777777" w:rsidR="00805385" w:rsidRDefault="00805385"/>
    <w:p w14:paraId="38CAD0D9" w14:textId="77777777" w:rsidR="00805385" w:rsidRDefault="00805385" w:rsidP="00E132CC"/>
    <w:p w14:paraId="57BADEC9" w14:textId="77777777" w:rsidR="00805385" w:rsidRDefault="00805385" w:rsidP="00740D64"/>
    <w:p w14:paraId="3701A993" w14:textId="77777777" w:rsidR="00805385" w:rsidRDefault="00805385" w:rsidP="00740D64"/>
    <w:p w14:paraId="55D33D19" w14:textId="77777777" w:rsidR="00805385" w:rsidRDefault="00805385" w:rsidP="00BA4BF4"/>
    <w:p w14:paraId="23DBD9FA" w14:textId="77777777" w:rsidR="00805385" w:rsidRDefault="00805385" w:rsidP="008D72F3"/>
    <w:p w14:paraId="444602E5" w14:textId="77777777" w:rsidR="00805385" w:rsidRDefault="00805385" w:rsidP="008D72F3"/>
    <w:p w14:paraId="4CE9D213" w14:textId="77777777" w:rsidR="00805385" w:rsidRDefault="00805385" w:rsidP="008D72F3"/>
    <w:p w14:paraId="412CF64C" w14:textId="77777777" w:rsidR="00805385" w:rsidRDefault="00805385" w:rsidP="008D72F3"/>
    <w:p w14:paraId="74F1A1D0" w14:textId="77777777" w:rsidR="00805385" w:rsidRDefault="00805385" w:rsidP="008D72F3"/>
    <w:p w14:paraId="74D9B174" w14:textId="77777777" w:rsidR="00805385" w:rsidRDefault="00805385" w:rsidP="008D72F3"/>
    <w:p w14:paraId="5E79A9F2" w14:textId="77777777" w:rsidR="00805385" w:rsidRDefault="00805385" w:rsidP="00215ACF"/>
    <w:p w14:paraId="7C799E06" w14:textId="77777777" w:rsidR="00805385" w:rsidRDefault="00805385"/>
    <w:p w14:paraId="60B048B5" w14:textId="77777777" w:rsidR="00805385" w:rsidRDefault="00805385" w:rsidP="00A243E7"/>
    <w:p w14:paraId="65E243C2" w14:textId="77777777" w:rsidR="00805385" w:rsidRDefault="00805385" w:rsidP="003B0C61"/>
    <w:p w14:paraId="344E5AEB" w14:textId="77777777" w:rsidR="00805385" w:rsidRDefault="00805385" w:rsidP="003B0C61"/>
    <w:p w14:paraId="3D02C35C" w14:textId="77777777" w:rsidR="00805385" w:rsidRDefault="00805385" w:rsidP="003B0C61"/>
    <w:p w14:paraId="2E0D8008" w14:textId="77777777" w:rsidR="00805385" w:rsidRDefault="00805385" w:rsidP="003B0C61"/>
    <w:p w14:paraId="56F5840D" w14:textId="77777777" w:rsidR="00805385" w:rsidRDefault="00805385" w:rsidP="003B0C61"/>
    <w:p w14:paraId="23D7DC10" w14:textId="77777777" w:rsidR="00805385" w:rsidRDefault="00805385" w:rsidP="003B0C61"/>
    <w:p w14:paraId="2B221686" w14:textId="77777777" w:rsidR="00805385" w:rsidRDefault="00805385" w:rsidP="00757D8A"/>
    <w:p w14:paraId="55C6DBCF" w14:textId="77777777" w:rsidR="00805385" w:rsidRDefault="00805385" w:rsidP="0026627F"/>
    <w:p w14:paraId="48EB78D4" w14:textId="77777777" w:rsidR="00805385" w:rsidRDefault="00805385" w:rsidP="0026627F"/>
    <w:p w14:paraId="0C8734AF" w14:textId="77777777" w:rsidR="00805385" w:rsidRDefault="00805385"/>
    <w:p w14:paraId="39FCE4FB" w14:textId="77777777" w:rsidR="00805385" w:rsidRDefault="00805385" w:rsidP="008B2A9A"/>
    <w:p w14:paraId="35E94EFF" w14:textId="77777777" w:rsidR="00805385" w:rsidRDefault="00805385" w:rsidP="00B92C05"/>
    <w:p w14:paraId="52884FFF" w14:textId="77777777" w:rsidR="00805385" w:rsidRDefault="00805385" w:rsidP="00B92C05"/>
    <w:p w14:paraId="5271CECA" w14:textId="77777777" w:rsidR="00805385" w:rsidRDefault="00805385" w:rsidP="00B92C05"/>
    <w:p w14:paraId="7316FD76" w14:textId="77777777" w:rsidR="00805385" w:rsidRDefault="00805385" w:rsidP="00B92C05"/>
    <w:p w14:paraId="54068F27" w14:textId="77777777" w:rsidR="00805385" w:rsidRDefault="00805385" w:rsidP="0086468F"/>
    <w:p w14:paraId="1AAEAB9A" w14:textId="77777777" w:rsidR="00805385" w:rsidRDefault="00805385" w:rsidP="0086468F"/>
    <w:p w14:paraId="39FA0405" w14:textId="77777777" w:rsidR="00805385" w:rsidRDefault="00805385" w:rsidP="006A1017"/>
    <w:p w14:paraId="4778FBD3" w14:textId="77777777" w:rsidR="00805385" w:rsidRDefault="00805385" w:rsidP="006A1017"/>
    <w:p w14:paraId="0761967D" w14:textId="77777777" w:rsidR="00805385" w:rsidRDefault="00805385" w:rsidP="006A1017"/>
    <w:p w14:paraId="45D6DBCD" w14:textId="77777777" w:rsidR="00805385" w:rsidRDefault="00805385" w:rsidP="00576C01"/>
    <w:p w14:paraId="5EBB2F9F" w14:textId="77777777" w:rsidR="00805385" w:rsidRDefault="00805385" w:rsidP="00576C01"/>
    <w:p w14:paraId="4E1ED308" w14:textId="77777777" w:rsidR="00805385" w:rsidRDefault="00805385" w:rsidP="00576C01"/>
    <w:p w14:paraId="0F92C5CE" w14:textId="77777777" w:rsidR="00805385" w:rsidRDefault="00805385" w:rsidP="00F94038"/>
    <w:p w14:paraId="0CBB38E5" w14:textId="77777777" w:rsidR="00805385" w:rsidRDefault="00805385" w:rsidP="00F94038"/>
    <w:p w14:paraId="0582607E" w14:textId="77777777" w:rsidR="00805385" w:rsidRDefault="00805385" w:rsidP="0059709D"/>
    <w:p w14:paraId="75BC7732" w14:textId="77777777" w:rsidR="00805385" w:rsidRDefault="00805385" w:rsidP="0059709D"/>
    <w:p w14:paraId="5A35A68F" w14:textId="77777777" w:rsidR="00805385" w:rsidRDefault="00805385" w:rsidP="0059709D"/>
    <w:p w14:paraId="57439D48" w14:textId="77777777" w:rsidR="00805385" w:rsidRDefault="00805385" w:rsidP="0059709D"/>
    <w:p w14:paraId="57F5AB1F" w14:textId="77777777" w:rsidR="00805385" w:rsidRDefault="00805385" w:rsidP="0059709D"/>
    <w:p w14:paraId="06B2A78C" w14:textId="77777777" w:rsidR="00805385" w:rsidRDefault="00805385" w:rsidP="0059709D"/>
    <w:p w14:paraId="0ED24CD3" w14:textId="77777777" w:rsidR="00805385" w:rsidRDefault="00805385" w:rsidP="0059709D"/>
    <w:p w14:paraId="34D9FF83" w14:textId="77777777" w:rsidR="00805385" w:rsidRDefault="00805385" w:rsidP="0059709D"/>
    <w:p w14:paraId="2A2C1BA8" w14:textId="77777777" w:rsidR="00805385" w:rsidRDefault="00805385" w:rsidP="0059709D"/>
    <w:p w14:paraId="792DD86A" w14:textId="77777777" w:rsidR="00805385" w:rsidRDefault="00805385" w:rsidP="0059709D"/>
    <w:p w14:paraId="6ED45949" w14:textId="77777777" w:rsidR="00805385" w:rsidRDefault="00805385" w:rsidP="00407EED"/>
    <w:p w14:paraId="63722C3F" w14:textId="77777777" w:rsidR="00805385" w:rsidRDefault="00805385" w:rsidP="00407EED"/>
    <w:p w14:paraId="2E1847ED" w14:textId="77777777" w:rsidR="00805385" w:rsidRDefault="00805385" w:rsidP="00407EED"/>
    <w:p w14:paraId="748C1D2C" w14:textId="77777777" w:rsidR="00805385" w:rsidRDefault="00805385" w:rsidP="00407EED"/>
    <w:p w14:paraId="3E48052A" w14:textId="77777777" w:rsidR="00805385" w:rsidRDefault="00805385" w:rsidP="00407EED"/>
    <w:p w14:paraId="6BFAF08D" w14:textId="77777777" w:rsidR="00805385" w:rsidRDefault="00805385" w:rsidP="00407EED"/>
    <w:p w14:paraId="14EB3854" w14:textId="77777777" w:rsidR="00805385" w:rsidRDefault="00805385" w:rsidP="00407EED"/>
    <w:p w14:paraId="1EDC9F99" w14:textId="77777777" w:rsidR="00805385" w:rsidRDefault="00805385" w:rsidP="00407EED"/>
    <w:p w14:paraId="10E36316" w14:textId="77777777" w:rsidR="00805385" w:rsidRDefault="00805385" w:rsidP="00407EED"/>
    <w:p w14:paraId="7E5D06CC" w14:textId="77777777" w:rsidR="00805385" w:rsidRDefault="00805385" w:rsidP="00407EED"/>
    <w:p w14:paraId="51DACF12" w14:textId="77777777" w:rsidR="00805385" w:rsidRDefault="00805385" w:rsidP="00407EED"/>
    <w:p w14:paraId="5246D542" w14:textId="77777777" w:rsidR="00805385" w:rsidRDefault="00805385" w:rsidP="00407EED"/>
    <w:p w14:paraId="02701827" w14:textId="77777777" w:rsidR="00805385" w:rsidRDefault="00805385" w:rsidP="00407EED"/>
    <w:p w14:paraId="215B351C" w14:textId="77777777" w:rsidR="00805385" w:rsidRDefault="00805385" w:rsidP="00B47532"/>
    <w:p w14:paraId="43113BB4" w14:textId="77777777" w:rsidR="00805385" w:rsidRDefault="00805385" w:rsidP="00B47532"/>
    <w:p w14:paraId="072C52A5" w14:textId="77777777" w:rsidR="00805385" w:rsidRDefault="00805385" w:rsidP="00B47532"/>
    <w:p w14:paraId="4A6B26C8" w14:textId="77777777" w:rsidR="00805385" w:rsidRDefault="00805385" w:rsidP="00B47532"/>
    <w:p w14:paraId="0BBBB242" w14:textId="77777777" w:rsidR="00805385" w:rsidRDefault="00805385" w:rsidP="00B47532"/>
    <w:p w14:paraId="3AB23B29" w14:textId="77777777" w:rsidR="00805385" w:rsidRDefault="00805385" w:rsidP="00B47532"/>
    <w:p w14:paraId="62945BAD" w14:textId="77777777" w:rsidR="00805385" w:rsidRDefault="00805385" w:rsidP="00B47532"/>
    <w:p w14:paraId="708DD622" w14:textId="77777777" w:rsidR="00805385" w:rsidRDefault="00805385" w:rsidP="00B47532"/>
    <w:p w14:paraId="0C5CD1D6" w14:textId="77777777" w:rsidR="00805385" w:rsidRDefault="00805385" w:rsidP="00B47532"/>
    <w:p w14:paraId="5FEABF67" w14:textId="77777777" w:rsidR="00805385" w:rsidRDefault="00805385" w:rsidP="00B47532"/>
    <w:p w14:paraId="4BBDC941" w14:textId="77777777" w:rsidR="00805385" w:rsidRDefault="00805385" w:rsidP="00E24DB4"/>
    <w:p w14:paraId="4ADE9F99" w14:textId="77777777" w:rsidR="00805385" w:rsidRDefault="00805385" w:rsidP="00E24DB4"/>
    <w:p w14:paraId="599D9A61" w14:textId="77777777" w:rsidR="00805385" w:rsidRDefault="00805385" w:rsidP="008B709D"/>
    <w:p w14:paraId="0E38675D" w14:textId="77777777" w:rsidR="00805385" w:rsidRDefault="00805385" w:rsidP="008B709D"/>
    <w:p w14:paraId="24E21262" w14:textId="77777777" w:rsidR="00805385" w:rsidRDefault="00805385" w:rsidP="008B709D"/>
    <w:p w14:paraId="0FE80AE7" w14:textId="77777777" w:rsidR="00805385" w:rsidRDefault="00805385" w:rsidP="008B709D"/>
    <w:p w14:paraId="53F6F677" w14:textId="77777777" w:rsidR="00805385" w:rsidRDefault="00805385" w:rsidP="008B709D"/>
    <w:p w14:paraId="445A1610" w14:textId="77777777" w:rsidR="00805385" w:rsidRDefault="00805385" w:rsidP="00B74E7B"/>
    <w:p w14:paraId="4F0D2DB1" w14:textId="77777777" w:rsidR="00805385" w:rsidRDefault="00805385" w:rsidP="00B74E7B"/>
    <w:p w14:paraId="479EBCE3" w14:textId="77777777" w:rsidR="00805385" w:rsidRDefault="00805385" w:rsidP="00B74E7B"/>
    <w:p w14:paraId="2FC12549" w14:textId="77777777" w:rsidR="00805385" w:rsidRDefault="00805385" w:rsidP="00B74E7B"/>
    <w:p w14:paraId="1FC02CAD" w14:textId="77777777" w:rsidR="00805385" w:rsidRDefault="00805385" w:rsidP="00E87F4E"/>
    <w:p w14:paraId="2A7EA371" w14:textId="77777777" w:rsidR="00805385" w:rsidRDefault="00805385" w:rsidP="00E87F4E"/>
    <w:p w14:paraId="5751018A" w14:textId="77777777" w:rsidR="00805385" w:rsidRDefault="00805385" w:rsidP="00E87F4E"/>
    <w:p w14:paraId="59B4DCA7" w14:textId="77777777" w:rsidR="00805385" w:rsidRDefault="00805385" w:rsidP="00796379"/>
    <w:p w14:paraId="0A81E47D" w14:textId="77777777" w:rsidR="00805385" w:rsidRDefault="00805385" w:rsidP="00796379"/>
    <w:p w14:paraId="34273F84" w14:textId="77777777" w:rsidR="00805385" w:rsidRDefault="00805385" w:rsidP="00796379"/>
    <w:p w14:paraId="60BC75F4" w14:textId="77777777" w:rsidR="00805385" w:rsidRDefault="00805385" w:rsidP="00796379"/>
    <w:p w14:paraId="39060B06" w14:textId="77777777" w:rsidR="00805385" w:rsidRDefault="00805385" w:rsidP="00796379"/>
    <w:p w14:paraId="37E1C8E9" w14:textId="77777777" w:rsidR="00805385" w:rsidRDefault="00805385" w:rsidP="00D85550"/>
    <w:p w14:paraId="6BE5636A" w14:textId="77777777" w:rsidR="00805385" w:rsidRDefault="00805385" w:rsidP="00D85550"/>
    <w:p w14:paraId="5A23D25E" w14:textId="77777777" w:rsidR="00805385" w:rsidRDefault="00805385" w:rsidP="00F91AC1"/>
    <w:p w14:paraId="2B4A398A" w14:textId="77777777" w:rsidR="00805385" w:rsidRDefault="00805385" w:rsidP="00D92D12"/>
    <w:p w14:paraId="598E315B" w14:textId="77777777" w:rsidR="00805385" w:rsidRDefault="00805385" w:rsidP="00530529"/>
    <w:p w14:paraId="3F08622D" w14:textId="77777777" w:rsidR="00805385" w:rsidRDefault="00805385" w:rsidP="00530529"/>
    <w:p w14:paraId="3FAB2453" w14:textId="77777777" w:rsidR="00805385" w:rsidRDefault="00805385" w:rsidP="006E63EA"/>
    <w:p w14:paraId="239D6509" w14:textId="77777777" w:rsidR="00805385" w:rsidRDefault="00805385"/>
    <w:p w14:paraId="6839DEC9" w14:textId="77777777" w:rsidR="00805385" w:rsidRDefault="00805385" w:rsidP="00D77DCE"/>
    <w:p w14:paraId="0F24C107" w14:textId="77777777" w:rsidR="00805385" w:rsidRDefault="00805385" w:rsidP="00341F01"/>
    <w:p w14:paraId="100DF4A0" w14:textId="77777777" w:rsidR="00805385" w:rsidRDefault="00805385" w:rsidP="00102A46"/>
    <w:p w14:paraId="026E51C1" w14:textId="77777777" w:rsidR="00805385" w:rsidRDefault="00805385" w:rsidP="00957B5E"/>
    <w:p w14:paraId="5D43125B" w14:textId="77777777" w:rsidR="00805385" w:rsidRDefault="00805385" w:rsidP="00957B5E"/>
    <w:p w14:paraId="71242492" w14:textId="77777777" w:rsidR="00805385" w:rsidRDefault="00805385" w:rsidP="00957B5E"/>
    <w:p w14:paraId="129BDB05" w14:textId="77777777" w:rsidR="00805385" w:rsidRDefault="00805385" w:rsidP="00BF4FB6"/>
    <w:p w14:paraId="002E0A8A" w14:textId="77777777" w:rsidR="00805385" w:rsidRDefault="00805385" w:rsidP="001100CF"/>
    <w:p w14:paraId="0156FAB2" w14:textId="77777777" w:rsidR="00805385" w:rsidRDefault="00805385" w:rsidP="001100CF"/>
    <w:p w14:paraId="00DC38BD" w14:textId="77777777" w:rsidR="00805385" w:rsidRDefault="00805385" w:rsidP="00055D80"/>
    <w:p w14:paraId="1B7963BF" w14:textId="77777777" w:rsidR="00805385" w:rsidRDefault="00805385" w:rsidP="00612522"/>
    <w:p w14:paraId="1AF44E37" w14:textId="77777777" w:rsidR="00805385" w:rsidRDefault="00805385" w:rsidP="00612522"/>
    <w:p w14:paraId="29694476" w14:textId="77777777" w:rsidR="00805385" w:rsidRDefault="00805385" w:rsidP="00612522"/>
    <w:p w14:paraId="46742A59" w14:textId="77777777" w:rsidR="00805385" w:rsidRDefault="00805385" w:rsidP="00612522"/>
    <w:p w14:paraId="71897D1C" w14:textId="77777777" w:rsidR="00805385" w:rsidRDefault="00805385" w:rsidP="006E29CD"/>
    <w:p w14:paraId="429180C6" w14:textId="77777777" w:rsidR="00805385" w:rsidRDefault="00805385" w:rsidP="00A52D1C"/>
    <w:p w14:paraId="63061175" w14:textId="77777777" w:rsidR="00805385" w:rsidRDefault="00805385" w:rsidP="007420AE"/>
    <w:p w14:paraId="7AD8940F" w14:textId="77777777" w:rsidR="00805385" w:rsidRDefault="00805385" w:rsidP="007420AE"/>
    <w:p w14:paraId="61B50C7E" w14:textId="77777777" w:rsidR="00805385" w:rsidRDefault="00805385"/>
    <w:p w14:paraId="79AD2027" w14:textId="77777777" w:rsidR="00805385" w:rsidRDefault="00805385" w:rsidP="00092E59"/>
    <w:p w14:paraId="01B764F8" w14:textId="77777777" w:rsidR="00805385" w:rsidRDefault="00805385"/>
    <w:p w14:paraId="73A927AD" w14:textId="77777777" w:rsidR="00805385" w:rsidRDefault="00805385" w:rsidP="007A73CF"/>
    <w:p w14:paraId="3B6410C9" w14:textId="77777777" w:rsidR="00805385" w:rsidRDefault="00805385" w:rsidP="007A73CF"/>
    <w:p w14:paraId="08E4C005" w14:textId="77777777" w:rsidR="00805385" w:rsidRDefault="00805385" w:rsidP="003336CC"/>
    <w:p w14:paraId="4AA740DB" w14:textId="77777777" w:rsidR="00805385" w:rsidRDefault="00805385" w:rsidP="00C64606"/>
    <w:p w14:paraId="0D6FDE83" w14:textId="77777777" w:rsidR="00805385" w:rsidRDefault="00805385" w:rsidP="00992961"/>
    <w:p w14:paraId="17B80FF9" w14:textId="77777777" w:rsidR="00805385" w:rsidRDefault="00805385" w:rsidP="00DE3548"/>
    <w:p w14:paraId="0B4988C5" w14:textId="77777777" w:rsidR="00805385" w:rsidRDefault="00805385" w:rsidP="00CC4835"/>
    <w:p w14:paraId="1F10A1B8" w14:textId="77777777" w:rsidR="00805385" w:rsidRDefault="00805385" w:rsidP="00CC4835"/>
    <w:p w14:paraId="5C18D381" w14:textId="77777777" w:rsidR="00805385" w:rsidRDefault="00805385" w:rsidP="00CC4835"/>
    <w:p w14:paraId="3F76D687" w14:textId="77777777" w:rsidR="00805385" w:rsidRDefault="00805385" w:rsidP="00315330"/>
    <w:p w14:paraId="4D10CAA4" w14:textId="77777777" w:rsidR="00805385" w:rsidRDefault="00805385" w:rsidP="00315330"/>
    <w:p w14:paraId="183AC801" w14:textId="77777777" w:rsidR="00805385" w:rsidRDefault="00805385" w:rsidP="008E6B7D"/>
    <w:p w14:paraId="22177A59" w14:textId="77777777" w:rsidR="00805385" w:rsidRDefault="00805385" w:rsidP="008E6B7D"/>
    <w:p w14:paraId="79BD73B5" w14:textId="77777777" w:rsidR="00805385" w:rsidRDefault="00805385" w:rsidP="008E6B7D"/>
    <w:p w14:paraId="740CDC9D" w14:textId="77777777" w:rsidR="00805385" w:rsidRDefault="00805385" w:rsidP="00396480"/>
    <w:p w14:paraId="2C786899" w14:textId="77777777" w:rsidR="00805385" w:rsidRDefault="00805385" w:rsidP="00396480"/>
    <w:p w14:paraId="22518F46" w14:textId="77777777" w:rsidR="00805385" w:rsidRDefault="00805385" w:rsidP="00396480"/>
    <w:p w14:paraId="2DF2342B" w14:textId="77777777" w:rsidR="00805385" w:rsidRDefault="00805385" w:rsidP="00396480"/>
    <w:p w14:paraId="3FC810E4" w14:textId="77777777" w:rsidR="00805385" w:rsidRDefault="00805385" w:rsidP="00396480"/>
    <w:p w14:paraId="793CC84D" w14:textId="77777777" w:rsidR="00805385" w:rsidRDefault="00805385" w:rsidP="00396480"/>
    <w:p w14:paraId="2BDD2B22" w14:textId="77777777" w:rsidR="00805385" w:rsidRDefault="00805385" w:rsidP="00396480"/>
    <w:p w14:paraId="5ECC8640" w14:textId="77777777" w:rsidR="00805385" w:rsidRDefault="00805385" w:rsidP="00396480"/>
    <w:p w14:paraId="6747295A" w14:textId="77777777" w:rsidR="00805385" w:rsidRDefault="00805385" w:rsidP="00396480"/>
    <w:p w14:paraId="300A5550" w14:textId="77777777" w:rsidR="00805385" w:rsidRDefault="00805385" w:rsidP="00396480"/>
    <w:p w14:paraId="17779BF5" w14:textId="77777777" w:rsidR="00805385" w:rsidRDefault="00805385" w:rsidP="00396480"/>
    <w:p w14:paraId="62A6BAD4" w14:textId="77777777" w:rsidR="00805385" w:rsidRDefault="00805385" w:rsidP="00396480"/>
    <w:p w14:paraId="315A3307" w14:textId="77777777" w:rsidR="00805385" w:rsidRDefault="00805385" w:rsidP="00396480"/>
    <w:p w14:paraId="6C646F7A" w14:textId="77777777" w:rsidR="00805385" w:rsidRDefault="00805385" w:rsidP="00396480"/>
    <w:p w14:paraId="641596A7" w14:textId="77777777" w:rsidR="00805385" w:rsidRDefault="00805385" w:rsidP="00355930"/>
    <w:p w14:paraId="2B415DE9" w14:textId="77777777" w:rsidR="00805385" w:rsidRDefault="00805385"/>
    <w:p w14:paraId="05BC73F0" w14:textId="77777777" w:rsidR="00805385" w:rsidRDefault="00805385"/>
    <w:p w14:paraId="29B86BD2" w14:textId="77777777" w:rsidR="00805385" w:rsidRDefault="00805385" w:rsidP="001239E3"/>
    <w:p w14:paraId="230D2285" w14:textId="77777777" w:rsidR="00805385" w:rsidRDefault="00805385" w:rsidP="001239E3"/>
    <w:p w14:paraId="49F209E1" w14:textId="77777777" w:rsidR="00805385" w:rsidRDefault="00805385" w:rsidP="001239E3"/>
    <w:p w14:paraId="6571D41A" w14:textId="77777777" w:rsidR="00805385" w:rsidRDefault="00805385" w:rsidP="001239E3"/>
    <w:p w14:paraId="5AE2E1B4" w14:textId="77777777" w:rsidR="00805385" w:rsidRDefault="00805385" w:rsidP="001239E3"/>
    <w:p w14:paraId="4CF9A4AF" w14:textId="77777777" w:rsidR="00805385" w:rsidRDefault="00805385" w:rsidP="00673479"/>
    <w:p w14:paraId="202FB5CD" w14:textId="77777777" w:rsidR="00805385" w:rsidRDefault="00805385" w:rsidP="00673479"/>
    <w:p w14:paraId="615E4659" w14:textId="77777777" w:rsidR="00805385" w:rsidRDefault="00805385" w:rsidP="0015300E"/>
    <w:p w14:paraId="78BDAC1B" w14:textId="77777777" w:rsidR="00805385" w:rsidRDefault="00805385" w:rsidP="003E3E17"/>
    <w:p w14:paraId="1F80779B" w14:textId="77777777" w:rsidR="00805385" w:rsidRDefault="00805385" w:rsidP="00283185"/>
    <w:p w14:paraId="1E792916" w14:textId="77777777" w:rsidR="00805385" w:rsidRDefault="00805385" w:rsidP="003D43A2"/>
    <w:p w14:paraId="2929F82D" w14:textId="77777777" w:rsidR="00805385" w:rsidRDefault="00805385" w:rsidP="003D43A2"/>
    <w:p w14:paraId="4A229F41" w14:textId="77777777" w:rsidR="00805385" w:rsidRDefault="00805385" w:rsidP="006F7699"/>
    <w:p w14:paraId="2D445057" w14:textId="77777777" w:rsidR="00805385" w:rsidRDefault="00805385" w:rsidP="00E06C13"/>
    <w:p w14:paraId="30CAD746" w14:textId="77777777" w:rsidR="00805385" w:rsidRDefault="00805385" w:rsidP="00F86375"/>
    <w:p w14:paraId="70B15EB6" w14:textId="77777777" w:rsidR="00805385" w:rsidRDefault="00805385" w:rsidP="00F86375"/>
    <w:p w14:paraId="5F8B547E" w14:textId="77777777" w:rsidR="00805385" w:rsidRDefault="00805385" w:rsidP="00D44D30"/>
    <w:p w14:paraId="7F3540A8" w14:textId="77777777" w:rsidR="00805385" w:rsidRDefault="00805385" w:rsidP="00D44D30"/>
    <w:p w14:paraId="38FE79E6" w14:textId="77777777" w:rsidR="00805385" w:rsidRDefault="00805385" w:rsidP="00993C6F"/>
    <w:p w14:paraId="1597329E" w14:textId="77777777" w:rsidR="00805385" w:rsidRDefault="00805385" w:rsidP="00993C6F"/>
    <w:p w14:paraId="647D8481" w14:textId="77777777" w:rsidR="00805385" w:rsidRDefault="00805385" w:rsidP="00993C6F"/>
    <w:p w14:paraId="3E51300A" w14:textId="77777777" w:rsidR="00805385" w:rsidRDefault="00805385" w:rsidP="00993C6F"/>
    <w:p w14:paraId="4BACCE0B" w14:textId="77777777" w:rsidR="00805385" w:rsidRDefault="00805385" w:rsidP="00B12C1A"/>
    <w:p w14:paraId="3F6950BE" w14:textId="77777777" w:rsidR="00805385" w:rsidRDefault="00805385" w:rsidP="00B12C1A"/>
    <w:p w14:paraId="464B4D35" w14:textId="77777777" w:rsidR="00805385" w:rsidRDefault="00805385" w:rsidP="00605C68"/>
    <w:p w14:paraId="51DDCF55" w14:textId="77777777" w:rsidR="00805385" w:rsidRDefault="00805385" w:rsidP="00605C68"/>
    <w:p w14:paraId="4567CAFE" w14:textId="77777777" w:rsidR="00805385" w:rsidRDefault="00805385" w:rsidP="00605C68"/>
    <w:p w14:paraId="39E34751" w14:textId="77777777" w:rsidR="00805385" w:rsidRDefault="00805385" w:rsidP="00605C68"/>
    <w:p w14:paraId="5F33CE7B" w14:textId="77777777" w:rsidR="00805385" w:rsidRDefault="00805385" w:rsidP="00605C68"/>
    <w:p w14:paraId="61853FA4" w14:textId="77777777" w:rsidR="00805385" w:rsidRDefault="00805385" w:rsidP="00E80202"/>
    <w:p w14:paraId="4FE75330" w14:textId="77777777" w:rsidR="00805385" w:rsidRDefault="00805385" w:rsidP="00DB4090"/>
    <w:p w14:paraId="786F45C1" w14:textId="77777777" w:rsidR="00805385" w:rsidRDefault="00805385" w:rsidP="005D31EE"/>
    <w:p w14:paraId="5FD3FDD7" w14:textId="77777777" w:rsidR="00805385" w:rsidRDefault="00805385" w:rsidP="005D31EE"/>
    <w:p w14:paraId="62BDFD57" w14:textId="77777777" w:rsidR="00805385" w:rsidRDefault="00805385" w:rsidP="005D31EE"/>
    <w:p w14:paraId="2DACE373" w14:textId="77777777" w:rsidR="00805385" w:rsidRDefault="00805385" w:rsidP="005D31EE"/>
    <w:p w14:paraId="5C9E7B62" w14:textId="77777777" w:rsidR="00805385" w:rsidRDefault="00805385" w:rsidP="005D31EE"/>
    <w:p w14:paraId="46F038D1" w14:textId="77777777" w:rsidR="00805385" w:rsidRDefault="00805385" w:rsidP="005D31EE"/>
    <w:p w14:paraId="08C07814" w14:textId="77777777" w:rsidR="00805385" w:rsidRDefault="00805385"/>
    <w:p w14:paraId="5ACB5C0C" w14:textId="77777777" w:rsidR="00805385" w:rsidRDefault="00805385"/>
    <w:p w14:paraId="46972ED2" w14:textId="77777777" w:rsidR="00805385" w:rsidRDefault="00805385" w:rsidP="00B22BA3"/>
    <w:p w14:paraId="30EC0ECC" w14:textId="77777777" w:rsidR="00805385" w:rsidRDefault="00805385"/>
    <w:p w14:paraId="6B008026" w14:textId="77777777" w:rsidR="00805385" w:rsidRDefault="00805385" w:rsidP="005B1A3A"/>
    <w:p w14:paraId="0D411C0E" w14:textId="77777777" w:rsidR="00805385" w:rsidRDefault="00805385"/>
    <w:p w14:paraId="15DE0E72" w14:textId="77777777" w:rsidR="00805385" w:rsidRDefault="00805385"/>
    <w:p w14:paraId="02DCD83A" w14:textId="77777777" w:rsidR="00805385" w:rsidRDefault="00805385" w:rsidP="00632A49"/>
    <w:p w14:paraId="6D5FCE02" w14:textId="77777777" w:rsidR="00805385" w:rsidRDefault="00805385"/>
    <w:p w14:paraId="0F6F11A0" w14:textId="77777777" w:rsidR="00805385" w:rsidRDefault="00805385"/>
    <w:p w14:paraId="3303EB16" w14:textId="77777777" w:rsidR="00805385" w:rsidRDefault="00805385" w:rsidP="00176DCF"/>
    <w:p w14:paraId="385E7B2B" w14:textId="77777777" w:rsidR="00805385" w:rsidRDefault="00805385" w:rsidP="00176DCF"/>
    <w:p w14:paraId="1BA7E1BC" w14:textId="77777777" w:rsidR="00805385" w:rsidRDefault="00805385" w:rsidP="00176DCF"/>
    <w:p w14:paraId="128BBD38" w14:textId="77777777" w:rsidR="00805385" w:rsidRDefault="00805385" w:rsidP="00176DCF"/>
    <w:p w14:paraId="15E6D19B" w14:textId="77777777" w:rsidR="00805385" w:rsidRDefault="00805385" w:rsidP="00E57E5D"/>
    <w:p w14:paraId="5303ECFE" w14:textId="77777777" w:rsidR="00805385" w:rsidRDefault="00805385" w:rsidP="00E57E5D"/>
    <w:p w14:paraId="58A7A344" w14:textId="77777777" w:rsidR="00805385" w:rsidRDefault="00805385" w:rsidP="00E57E5D"/>
    <w:p w14:paraId="322F3D1F" w14:textId="77777777" w:rsidR="00805385" w:rsidRDefault="00805385" w:rsidP="00E57E5D"/>
    <w:p w14:paraId="5948AACC" w14:textId="77777777" w:rsidR="00805385" w:rsidRDefault="00805385" w:rsidP="0080337A"/>
    <w:p w14:paraId="53CD3A76" w14:textId="77777777" w:rsidR="00805385" w:rsidRDefault="00805385" w:rsidP="0080337A"/>
    <w:p w14:paraId="03489F5B" w14:textId="77777777" w:rsidR="00805385" w:rsidRDefault="00805385" w:rsidP="0080337A"/>
    <w:p w14:paraId="14161B69" w14:textId="77777777" w:rsidR="00805385" w:rsidRDefault="00805385" w:rsidP="0080337A"/>
    <w:p w14:paraId="2F264B36" w14:textId="77777777" w:rsidR="00805385" w:rsidRDefault="00805385" w:rsidP="00D6225B"/>
    <w:p w14:paraId="6B202CB5" w14:textId="77777777" w:rsidR="00805385" w:rsidRDefault="00805385"/>
    <w:p w14:paraId="4C6010A4" w14:textId="77777777" w:rsidR="00805385" w:rsidRDefault="00805385"/>
    <w:p w14:paraId="1C6B4B35" w14:textId="77777777" w:rsidR="00805385" w:rsidRDefault="00805385" w:rsidP="00E42CC8"/>
    <w:p w14:paraId="5B30EBBF" w14:textId="77777777" w:rsidR="00805385" w:rsidRDefault="00805385"/>
    <w:p w14:paraId="7ED0E0C4" w14:textId="77777777" w:rsidR="00805385" w:rsidRDefault="00805385" w:rsidP="00804393"/>
    <w:p w14:paraId="2E4BAC00" w14:textId="77777777" w:rsidR="00805385" w:rsidRDefault="00805385" w:rsidP="00804393"/>
    <w:p w14:paraId="28124BF3" w14:textId="77777777" w:rsidR="00805385" w:rsidRDefault="00805385"/>
    <w:p w14:paraId="60F87BD9" w14:textId="77777777" w:rsidR="00805385" w:rsidRDefault="00805385" w:rsidP="00DC4DD0"/>
    <w:p w14:paraId="37B4141E" w14:textId="77777777" w:rsidR="00805385" w:rsidRDefault="00805385"/>
    <w:p w14:paraId="1274860A" w14:textId="77777777" w:rsidR="00805385" w:rsidRDefault="0080538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A53F14"/>
    <w:multiLevelType w:val="hybridMultilevel"/>
    <w:tmpl w:val="32FA10B8"/>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5C3EB1"/>
    <w:multiLevelType w:val="hybridMultilevel"/>
    <w:tmpl w:val="795A15D6"/>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33F2B"/>
    <w:multiLevelType w:val="hybridMultilevel"/>
    <w:tmpl w:val="624A36DC"/>
    <w:lvl w:ilvl="0" w:tplc="539C112E">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8"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C62B4B"/>
    <w:multiLevelType w:val="hybridMultilevel"/>
    <w:tmpl w:val="1708F706"/>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D20057"/>
    <w:multiLevelType w:val="hybridMultilevel"/>
    <w:tmpl w:val="1B529252"/>
    <w:lvl w:ilvl="0" w:tplc="C3A8B2B0">
      <w:numFmt w:val="bullet"/>
      <w:lvlText w:val="-"/>
      <w:lvlJc w:val="left"/>
      <w:pPr>
        <w:ind w:left="720" w:hanging="360"/>
      </w:pPr>
      <w:rPr>
        <w:rFonts w:ascii="Times New Roman" w:eastAsia="Times New Roman" w:hAnsi="Times New Roman" w:cs="Times New Roman" w:hint="default"/>
      </w:rPr>
    </w:lvl>
    <w:lvl w:ilvl="1" w:tplc="44F84988">
      <w:numFmt w:val="bullet"/>
      <w:lvlText w:val=""/>
      <w:lvlJc w:val="left"/>
      <w:pPr>
        <w:ind w:left="1650" w:hanging="570"/>
      </w:pPr>
      <w:rPr>
        <w:rFonts w:ascii="Wingdings 2" w:eastAsia="Times New Roman" w:hAnsi="Wingdings 2"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A2B24"/>
    <w:multiLevelType w:val="hybridMultilevel"/>
    <w:tmpl w:val="75C0B51C"/>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A10374"/>
    <w:multiLevelType w:val="multilevel"/>
    <w:tmpl w:val="6B60E3D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7433A2"/>
    <w:multiLevelType w:val="multilevel"/>
    <w:tmpl w:val="F5A69BD0"/>
    <w:lvl w:ilvl="0">
      <w:start w:val="70"/>
      <w:numFmt w:val="bullet"/>
      <w:lvlText w:val="–"/>
      <w:lvlJc w:val="left"/>
      <w:pPr>
        <w:tabs>
          <w:tab w:val="num" w:pos="473"/>
        </w:tabs>
        <w:ind w:left="473" w:hanging="360"/>
      </w:pPr>
      <w:rPr>
        <w:rFonts w:ascii="Century Schoolbook" w:hAnsi="Century Schoolbook" w:cs="Times New Roman" w:hint="default"/>
      </w:rPr>
    </w:lvl>
    <w:lvl w:ilvl="1">
      <w:start w:val="1"/>
      <w:numFmt w:val="bullet"/>
      <w:lvlText w:val="o"/>
      <w:lvlJc w:val="left"/>
      <w:pPr>
        <w:tabs>
          <w:tab w:val="num" w:pos="1193"/>
        </w:tabs>
        <w:ind w:left="1193" w:hanging="360"/>
      </w:pPr>
      <w:rPr>
        <w:rFonts w:ascii="Courier New" w:hAnsi="Courier New" w:cs="Courier New" w:hint="default"/>
      </w:rPr>
    </w:lvl>
    <w:lvl w:ilvl="2">
      <w:start w:val="1"/>
      <w:numFmt w:val="bullet"/>
      <w:lvlText w:val=""/>
      <w:lvlJc w:val="left"/>
      <w:pPr>
        <w:tabs>
          <w:tab w:val="num" w:pos="1913"/>
        </w:tabs>
        <w:ind w:left="1913" w:hanging="360"/>
      </w:pPr>
      <w:rPr>
        <w:rFonts w:ascii="Wingdings" w:hAnsi="Wingdings" w:cs="Wingdings" w:hint="default"/>
      </w:rPr>
    </w:lvl>
    <w:lvl w:ilvl="3">
      <w:start w:val="1"/>
      <w:numFmt w:val="bullet"/>
      <w:lvlText w:val=""/>
      <w:lvlJc w:val="left"/>
      <w:pPr>
        <w:tabs>
          <w:tab w:val="num" w:pos="2633"/>
        </w:tabs>
        <w:ind w:left="2633" w:hanging="360"/>
      </w:pPr>
      <w:rPr>
        <w:rFonts w:ascii="Symbol" w:hAnsi="Symbol" w:cs="Symbol" w:hint="default"/>
      </w:rPr>
    </w:lvl>
    <w:lvl w:ilvl="4">
      <w:start w:val="1"/>
      <w:numFmt w:val="bullet"/>
      <w:lvlText w:val="o"/>
      <w:lvlJc w:val="left"/>
      <w:pPr>
        <w:tabs>
          <w:tab w:val="num" w:pos="3353"/>
        </w:tabs>
        <w:ind w:left="3353" w:hanging="360"/>
      </w:pPr>
      <w:rPr>
        <w:rFonts w:ascii="Courier New" w:hAnsi="Courier New" w:cs="Courier New" w:hint="default"/>
      </w:rPr>
    </w:lvl>
    <w:lvl w:ilvl="5">
      <w:start w:val="1"/>
      <w:numFmt w:val="bullet"/>
      <w:lvlText w:val=""/>
      <w:lvlJc w:val="left"/>
      <w:pPr>
        <w:tabs>
          <w:tab w:val="num" w:pos="4073"/>
        </w:tabs>
        <w:ind w:left="4073" w:hanging="360"/>
      </w:pPr>
      <w:rPr>
        <w:rFonts w:ascii="Wingdings" w:hAnsi="Wingdings" w:cs="Wingdings" w:hint="default"/>
      </w:rPr>
    </w:lvl>
    <w:lvl w:ilvl="6">
      <w:start w:val="1"/>
      <w:numFmt w:val="bullet"/>
      <w:lvlText w:val=""/>
      <w:lvlJc w:val="left"/>
      <w:pPr>
        <w:tabs>
          <w:tab w:val="num" w:pos="4793"/>
        </w:tabs>
        <w:ind w:left="4793" w:hanging="360"/>
      </w:pPr>
      <w:rPr>
        <w:rFonts w:ascii="Symbol" w:hAnsi="Symbol" w:cs="Symbol" w:hint="default"/>
      </w:rPr>
    </w:lvl>
    <w:lvl w:ilvl="7">
      <w:start w:val="1"/>
      <w:numFmt w:val="bullet"/>
      <w:lvlText w:val="o"/>
      <w:lvlJc w:val="left"/>
      <w:pPr>
        <w:tabs>
          <w:tab w:val="num" w:pos="5513"/>
        </w:tabs>
        <w:ind w:left="5513" w:hanging="360"/>
      </w:pPr>
      <w:rPr>
        <w:rFonts w:ascii="Courier New" w:hAnsi="Courier New" w:cs="Courier New" w:hint="default"/>
      </w:rPr>
    </w:lvl>
    <w:lvl w:ilvl="8">
      <w:start w:val="1"/>
      <w:numFmt w:val="bullet"/>
      <w:lvlText w:val=""/>
      <w:lvlJc w:val="left"/>
      <w:pPr>
        <w:tabs>
          <w:tab w:val="num" w:pos="6233"/>
        </w:tabs>
        <w:ind w:left="6233" w:hanging="360"/>
      </w:pPr>
      <w:rPr>
        <w:rFonts w:ascii="Wingdings" w:hAnsi="Wingdings" w:cs="Wingdings" w:hint="default"/>
      </w:rPr>
    </w:lvl>
  </w:abstractNum>
  <w:abstractNum w:abstractNumId="17"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416DA6"/>
    <w:multiLevelType w:val="multilevel"/>
    <w:tmpl w:val="98F0CF84"/>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18E2C1D"/>
    <w:multiLevelType w:val="hybridMultilevel"/>
    <w:tmpl w:val="DA30DEB2"/>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D047D4"/>
    <w:multiLevelType w:val="multilevel"/>
    <w:tmpl w:val="9560FB44"/>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6B3FD6"/>
    <w:multiLevelType w:val="multilevel"/>
    <w:tmpl w:val="56D23A28"/>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ED5100B"/>
    <w:multiLevelType w:val="hybridMultilevel"/>
    <w:tmpl w:val="5D72671A"/>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34458C"/>
    <w:multiLevelType w:val="multilevel"/>
    <w:tmpl w:val="7BE6C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F32415"/>
    <w:multiLevelType w:val="hybridMultilevel"/>
    <w:tmpl w:val="D9E6F13E"/>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5C73147"/>
    <w:multiLevelType w:val="multilevel"/>
    <w:tmpl w:val="41C80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FC1564B"/>
    <w:multiLevelType w:val="multilevel"/>
    <w:tmpl w:val="6838C852"/>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8"/>
  </w:num>
  <w:num w:numId="2">
    <w:abstractNumId w:val="7"/>
  </w:num>
  <w:num w:numId="3">
    <w:abstractNumId w:val="3"/>
  </w:num>
  <w:num w:numId="4">
    <w:abstractNumId w:val="2"/>
  </w:num>
  <w:num w:numId="5">
    <w:abstractNumId w:val="25"/>
  </w:num>
  <w:num w:numId="6">
    <w:abstractNumId w:val="22"/>
  </w:num>
  <w:num w:numId="7">
    <w:abstractNumId w:val="32"/>
  </w:num>
  <w:num w:numId="8">
    <w:abstractNumId w:val="26"/>
  </w:num>
  <w:num w:numId="9">
    <w:abstractNumId w:val="36"/>
  </w:num>
  <w:num w:numId="10">
    <w:abstractNumId w:val="17"/>
  </w:num>
  <w:num w:numId="11">
    <w:abstractNumId w:val="34"/>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9"/>
  </w:num>
  <w:num w:numId="15">
    <w:abstractNumId w:val="18"/>
  </w:num>
  <w:num w:numId="16">
    <w:abstractNumId w:val="33"/>
  </w:num>
  <w:num w:numId="17">
    <w:abstractNumId w:val="13"/>
  </w:num>
  <w:num w:numId="18">
    <w:abstractNumId w:val="4"/>
  </w:num>
  <w:num w:numId="19">
    <w:abstractNumId w:val="0"/>
  </w:num>
  <w:num w:numId="20">
    <w:abstractNumId w:val="29"/>
  </w:num>
  <w:num w:numId="21">
    <w:abstractNumId w:val="27"/>
  </w:num>
  <w:num w:numId="22">
    <w:abstractNumId w:val="30"/>
  </w:num>
  <w:num w:numId="23">
    <w:abstractNumId w:val="15"/>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9"/>
  </w:num>
  <w:num w:numId="28">
    <w:abstractNumId w:val="16"/>
  </w:num>
  <w:num w:numId="29">
    <w:abstractNumId w:val="23"/>
  </w:num>
  <w:num w:numId="30">
    <w:abstractNumId w:val="28"/>
  </w:num>
  <w:num w:numId="31">
    <w:abstractNumId w:val="31"/>
  </w:num>
  <w:num w:numId="32">
    <w:abstractNumId w:val="21"/>
  </w:num>
  <w:num w:numId="33">
    <w:abstractNumId w:val="35"/>
  </w:num>
  <w:num w:numId="34">
    <w:abstractNumId w:val="14"/>
  </w:num>
  <w:num w:numId="35">
    <w:abstractNumId w:val="5"/>
  </w:num>
  <w:num w:numId="36">
    <w:abstractNumId w:val="12"/>
  </w:num>
  <w:num w:numId="37">
    <w:abstractNumId w:val="24"/>
  </w:num>
  <w:num w:numId="38">
    <w:abstractNumId w:val="10"/>
  </w:num>
  <w:num w:numId="39">
    <w:abstractNumId w:val="1"/>
  </w:num>
  <w:num w:numId="40">
    <w:abstractNumId w:val="11"/>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TELLIER Aymerique">
    <w15:presenceInfo w15:providerId="None" w15:userId="CHATELLIER Aymerique"/>
  </w15:person>
  <w15:person w15:author="ADAMOPULOS Marion">
    <w15:presenceInfo w15:providerId="None" w15:userId="ADAMOPULOS Mar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39E"/>
    <w:rsid w:val="000010AC"/>
    <w:rsid w:val="00002B73"/>
    <w:rsid w:val="000039B4"/>
    <w:rsid w:val="00011224"/>
    <w:rsid w:val="000129CA"/>
    <w:rsid w:val="00012B8F"/>
    <w:rsid w:val="00014494"/>
    <w:rsid w:val="00017C53"/>
    <w:rsid w:val="0002352A"/>
    <w:rsid w:val="00023AD5"/>
    <w:rsid w:val="00023D5B"/>
    <w:rsid w:val="00025D2F"/>
    <w:rsid w:val="00027201"/>
    <w:rsid w:val="00027378"/>
    <w:rsid w:val="00030A7E"/>
    <w:rsid w:val="00031B4C"/>
    <w:rsid w:val="000408C5"/>
    <w:rsid w:val="000423AC"/>
    <w:rsid w:val="000470C7"/>
    <w:rsid w:val="00053072"/>
    <w:rsid w:val="00054C6B"/>
    <w:rsid w:val="0005505C"/>
    <w:rsid w:val="00055D80"/>
    <w:rsid w:val="00061E8A"/>
    <w:rsid w:val="00063585"/>
    <w:rsid w:val="000642B0"/>
    <w:rsid w:val="000708A8"/>
    <w:rsid w:val="0007293F"/>
    <w:rsid w:val="0007515D"/>
    <w:rsid w:val="000752B7"/>
    <w:rsid w:val="00077206"/>
    <w:rsid w:val="00080340"/>
    <w:rsid w:val="00081CC6"/>
    <w:rsid w:val="00081F68"/>
    <w:rsid w:val="00082070"/>
    <w:rsid w:val="00084793"/>
    <w:rsid w:val="000906EF"/>
    <w:rsid w:val="00091C87"/>
    <w:rsid w:val="00092871"/>
    <w:rsid w:val="00092E59"/>
    <w:rsid w:val="0009515F"/>
    <w:rsid w:val="000955F7"/>
    <w:rsid w:val="00095CDF"/>
    <w:rsid w:val="00096574"/>
    <w:rsid w:val="00097F28"/>
    <w:rsid w:val="000A006E"/>
    <w:rsid w:val="000A1BB4"/>
    <w:rsid w:val="000A1C9E"/>
    <w:rsid w:val="000A2402"/>
    <w:rsid w:val="000A42E1"/>
    <w:rsid w:val="000A5642"/>
    <w:rsid w:val="000A58B2"/>
    <w:rsid w:val="000A7047"/>
    <w:rsid w:val="000A7112"/>
    <w:rsid w:val="000A7A98"/>
    <w:rsid w:val="000B0906"/>
    <w:rsid w:val="000B3406"/>
    <w:rsid w:val="000C1C6F"/>
    <w:rsid w:val="000C3EF3"/>
    <w:rsid w:val="000C4E83"/>
    <w:rsid w:val="000C76F1"/>
    <w:rsid w:val="000D2326"/>
    <w:rsid w:val="000D4A4E"/>
    <w:rsid w:val="000D692C"/>
    <w:rsid w:val="000E0D92"/>
    <w:rsid w:val="000E1984"/>
    <w:rsid w:val="000E27D7"/>
    <w:rsid w:val="000E5CD7"/>
    <w:rsid w:val="000E601F"/>
    <w:rsid w:val="000E620C"/>
    <w:rsid w:val="000F0E60"/>
    <w:rsid w:val="00100B4D"/>
    <w:rsid w:val="001015D6"/>
    <w:rsid w:val="00102A46"/>
    <w:rsid w:val="001038D9"/>
    <w:rsid w:val="001052DD"/>
    <w:rsid w:val="00105DA0"/>
    <w:rsid w:val="0010724D"/>
    <w:rsid w:val="001100CF"/>
    <w:rsid w:val="00111E0F"/>
    <w:rsid w:val="0011766E"/>
    <w:rsid w:val="00117A0D"/>
    <w:rsid w:val="00121B73"/>
    <w:rsid w:val="0012255D"/>
    <w:rsid w:val="001239E3"/>
    <w:rsid w:val="001258BD"/>
    <w:rsid w:val="001309AC"/>
    <w:rsid w:val="00130F36"/>
    <w:rsid w:val="0013134C"/>
    <w:rsid w:val="00135E84"/>
    <w:rsid w:val="00136CD2"/>
    <w:rsid w:val="0014215B"/>
    <w:rsid w:val="00142F99"/>
    <w:rsid w:val="00143090"/>
    <w:rsid w:val="00143630"/>
    <w:rsid w:val="00143E97"/>
    <w:rsid w:val="00147C1A"/>
    <w:rsid w:val="00150953"/>
    <w:rsid w:val="0015155B"/>
    <w:rsid w:val="0015300E"/>
    <w:rsid w:val="00153504"/>
    <w:rsid w:val="0015462F"/>
    <w:rsid w:val="00155762"/>
    <w:rsid w:val="001558D8"/>
    <w:rsid w:val="0016240A"/>
    <w:rsid w:val="0016281C"/>
    <w:rsid w:val="001720D8"/>
    <w:rsid w:val="001728CC"/>
    <w:rsid w:val="00172DEA"/>
    <w:rsid w:val="00173B18"/>
    <w:rsid w:val="00173D49"/>
    <w:rsid w:val="00176184"/>
    <w:rsid w:val="00176DC3"/>
    <w:rsid w:val="00176DCF"/>
    <w:rsid w:val="001827E4"/>
    <w:rsid w:val="00182806"/>
    <w:rsid w:val="001841EF"/>
    <w:rsid w:val="00185AED"/>
    <w:rsid w:val="001867B7"/>
    <w:rsid w:val="001909B4"/>
    <w:rsid w:val="0019295E"/>
    <w:rsid w:val="001945ED"/>
    <w:rsid w:val="00196D14"/>
    <w:rsid w:val="001A24DD"/>
    <w:rsid w:val="001A31D1"/>
    <w:rsid w:val="001A4219"/>
    <w:rsid w:val="001A438E"/>
    <w:rsid w:val="001B25EF"/>
    <w:rsid w:val="001C18C5"/>
    <w:rsid w:val="001C395E"/>
    <w:rsid w:val="001D429F"/>
    <w:rsid w:val="001D6815"/>
    <w:rsid w:val="001E05F2"/>
    <w:rsid w:val="001E1A6F"/>
    <w:rsid w:val="001E22B4"/>
    <w:rsid w:val="001E2466"/>
    <w:rsid w:val="001E322E"/>
    <w:rsid w:val="001E4C9A"/>
    <w:rsid w:val="001E5389"/>
    <w:rsid w:val="001E640E"/>
    <w:rsid w:val="001E6ED7"/>
    <w:rsid w:val="001F0767"/>
    <w:rsid w:val="001F5373"/>
    <w:rsid w:val="001F55A3"/>
    <w:rsid w:val="00200D00"/>
    <w:rsid w:val="00202462"/>
    <w:rsid w:val="00203A5B"/>
    <w:rsid w:val="0020497F"/>
    <w:rsid w:val="00205657"/>
    <w:rsid w:val="00207270"/>
    <w:rsid w:val="002076B1"/>
    <w:rsid w:val="00207AE4"/>
    <w:rsid w:val="00210677"/>
    <w:rsid w:val="00212B02"/>
    <w:rsid w:val="0021324E"/>
    <w:rsid w:val="002145F3"/>
    <w:rsid w:val="00215ACF"/>
    <w:rsid w:val="00217D7E"/>
    <w:rsid w:val="00220981"/>
    <w:rsid w:val="002225FB"/>
    <w:rsid w:val="00222EEE"/>
    <w:rsid w:val="00224ABE"/>
    <w:rsid w:val="002257BA"/>
    <w:rsid w:val="002260B5"/>
    <w:rsid w:val="00226B92"/>
    <w:rsid w:val="00231012"/>
    <w:rsid w:val="00231E3C"/>
    <w:rsid w:val="0023281F"/>
    <w:rsid w:val="0023374E"/>
    <w:rsid w:val="002354AE"/>
    <w:rsid w:val="002409CF"/>
    <w:rsid w:val="0024241B"/>
    <w:rsid w:val="002445BD"/>
    <w:rsid w:val="00244B9E"/>
    <w:rsid w:val="002540B8"/>
    <w:rsid w:val="00254EC3"/>
    <w:rsid w:val="002557D2"/>
    <w:rsid w:val="00257094"/>
    <w:rsid w:val="00257207"/>
    <w:rsid w:val="00260053"/>
    <w:rsid w:val="0026065D"/>
    <w:rsid w:val="002612D3"/>
    <w:rsid w:val="002616DB"/>
    <w:rsid w:val="00262853"/>
    <w:rsid w:val="00263ABF"/>
    <w:rsid w:val="002649C9"/>
    <w:rsid w:val="0026627F"/>
    <w:rsid w:val="00272F04"/>
    <w:rsid w:val="00277128"/>
    <w:rsid w:val="002773EE"/>
    <w:rsid w:val="00280208"/>
    <w:rsid w:val="00280B21"/>
    <w:rsid w:val="002822DA"/>
    <w:rsid w:val="00283185"/>
    <w:rsid w:val="002838B5"/>
    <w:rsid w:val="00284633"/>
    <w:rsid w:val="00284732"/>
    <w:rsid w:val="002904E4"/>
    <w:rsid w:val="00292C8F"/>
    <w:rsid w:val="002979BE"/>
    <w:rsid w:val="002A0613"/>
    <w:rsid w:val="002A0BB2"/>
    <w:rsid w:val="002A4C9D"/>
    <w:rsid w:val="002A5FC9"/>
    <w:rsid w:val="002A6656"/>
    <w:rsid w:val="002C3F26"/>
    <w:rsid w:val="002C5A00"/>
    <w:rsid w:val="002C71D4"/>
    <w:rsid w:val="002C7515"/>
    <w:rsid w:val="002E13DA"/>
    <w:rsid w:val="002F2D0E"/>
    <w:rsid w:val="002F7681"/>
    <w:rsid w:val="003028CC"/>
    <w:rsid w:val="00304A63"/>
    <w:rsid w:val="00304FA7"/>
    <w:rsid w:val="00310449"/>
    <w:rsid w:val="00310C8C"/>
    <w:rsid w:val="00310E5F"/>
    <w:rsid w:val="00313802"/>
    <w:rsid w:val="00313F65"/>
    <w:rsid w:val="00315330"/>
    <w:rsid w:val="00321AE1"/>
    <w:rsid w:val="00321B29"/>
    <w:rsid w:val="00322785"/>
    <w:rsid w:val="0032478A"/>
    <w:rsid w:val="0032625E"/>
    <w:rsid w:val="0032729D"/>
    <w:rsid w:val="003336CC"/>
    <w:rsid w:val="00335EF3"/>
    <w:rsid w:val="003366CF"/>
    <w:rsid w:val="00337013"/>
    <w:rsid w:val="00341F01"/>
    <w:rsid w:val="00342C85"/>
    <w:rsid w:val="00342F81"/>
    <w:rsid w:val="0034352A"/>
    <w:rsid w:val="003447F4"/>
    <w:rsid w:val="003524A4"/>
    <w:rsid w:val="00352EAE"/>
    <w:rsid w:val="003531CA"/>
    <w:rsid w:val="003537E8"/>
    <w:rsid w:val="00353B9C"/>
    <w:rsid w:val="00355930"/>
    <w:rsid w:val="00361B8D"/>
    <w:rsid w:val="003626FB"/>
    <w:rsid w:val="003633D8"/>
    <w:rsid w:val="003650DE"/>
    <w:rsid w:val="003669AD"/>
    <w:rsid w:val="00366AC8"/>
    <w:rsid w:val="003674BE"/>
    <w:rsid w:val="003704A4"/>
    <w:rsid w:val="00370BB3"/>
    <w:rsid w:val="003745EF"/>
    <w:rsid w:val="003748F2"/>
    <w:rsid w:val="003749CA"/>
    <w:rsid w:val="00375506"/>
    <w:rsid w:val="00382CD0"/>
    <w:rsid w:val="0038358E"/>
    <w:rsid w:val="00383995"/>
    <w:rsid w:val="003878CD"/>
    <w:rsid w:val="0039184E"/>
    <w:rsid w:val="00393172"/>
    <w:rsid w:val="003949BA"/>
    <w:rsid w:val="00396480"/>
    <w:rsid w:val="003A3A26"/>
    <w:rsid w:val="003A62B9"/>
    <w:rsid w:val="003A63AF"/>
    <w:rsid w:val="003A7CB5"/>
    <w:rsid w:val="003B0574"/>
    <w:rsid w:val="003B0C61"/>
    <w:rsid w:val="003B31E1"/>
    <w:rsid w:val="003B6277"/>
    <w:rsid w:val="003B7B04"/>
    <w:rsid w:val="003C60D1"/>
    <w:rsid w:val="003C63F8"/>
    <w:rsid w:val="003D0DBD"/>
    <w:rsid w:val="003D43A2"/>
    <w:rsid w:val="003D55E9"/>
    <w:rsid w:val="003D5DC7"/>
    <w:rsid w:val="003D6B62"/>
    <w:rsid w:val="003E13BF"/>
    <w:rsid w:val="003E1C96"/>
    <w:rsid w:val="003E1FEE"/>
    <w:rsid w:val="003E210F"/>
    <w:rsid w:val="003E3E17"/>
    <w:rsid w:val="003E6E29"/>
    <w:rsid w:val="003E7C35"/>
    <w:rsid w:val="003E7EB8"/>
    <w:rsid w:val="00403B0F"/>
    <w:rsid w:val="004071AF"/>
    <w:rsid w:val="00407EED"/>
    <w:rsid w:val="004100F7"/>
    <w:rsid w:val="0041086C"/>
    <w:rsid w:val="00413CBC"/>
    <w:rsid w:val="004143EC"/>
    <w:rsid w:val="0041613E"/>
    <w:rsid w:val="00417168"/>
    <w:rsid w:val="004205CE"/>
    <w:rsid w:val="00420C47"/>
    <w:rsid w:val="004217AD"/>
    <w:rsid w:val="0042243D"/>
    <w:rsid w:val="004237D1"/>
    <w:rsid w:val="004239ED"/>
    <w:rsid w:val="0042489B"/>
    <w:rsid w:val="00427D22"/>
    <w:rsid w:val="004307B2"/>
    <w:rsid w:val="00431FB5"/>
    <w:rsid w:val="004328F4"/>
    <w:rsid w:val="004358BB"/>
    <w:rsid w:val="00440FB5"/>
    <w:rsid w:val="00446A56"/>
    <w:rsid w:val="00450667"/>
    <w:rsid w:val="00454818"/>
    <w:rsid w:val="00455A6B"/>
    <w:rsid w:val="004561DA"/>
    <w:rsid w:val="00457224"/>
    <w:rsid w:val="00462A84"/>
    <w:rsid w:val="00462C66"/>
    <w:rsid w:val="004639E4"/>
    <w:rsid w:val="0046536D"/>
    <w:rsid w:val="00466C68"/>
    <w:rsid w:val="0047178D"/>
    <w:rsid w:val="004728FE"/>
    <w:rsid w:val="00473F2C"/>
    <w:rsid w:val="00475C7E"/>
    <w:rsid w:val="00477826"/>
    <w:rsid w:val="00480434"/>
    <w:rsid w:val="00480C45"/>
    <w:rsid w:val="004862D7"/>
    <w:rsid w:val="0049177E"/>
    <w:rsid w:val="00492CF6"/>
    <w:rsid w:val="00492D9D"/>
    <w:rsid w:val="00493886"/>
    <w:rsid w:val="00493EEE"/>
    <w:rsid w:val="00494B1F"/>
    <w:rsid w:val="004978E4"/>
    <w:rsid w:val="00497BB7"/>
    <w:rsid w:val="004A039E"/>
    <w:rsid w:val="004A2520"/>
    <w:rsid w:val="004A2ED4"/>
    <w:rsid w:val="004A4740"/>
    <w:rsid w:val="004A6D37"/>
    <w:rsid w:val="004A75C8"/>
    <w:rsid w:val="004B1CFE"/>
    <w:rsid w:val="004B1DB9"/>
    <w:rsid w:val="004B22A2"/>
    <w:rsid w:val="004B4B5A"/>
    <w:rsid w:val="004B4C3C"/>
    <w:rsid w:val="004B6D2F"/>
    <w:rsid w:val="004B7009"/>
    <w:rsid w:val="004B7DAF"/>
    <w:rsid w:val="004B7E7E"/>
    <w:rsid w:val="004C05C1"/>
    <w:rsid w:val="004C0E0A"/>
    <w:rsid w:val="004C22CA"/>
    <w:rsid w:val="004C4244"/>
    <w:rsid w:val="004C6402"/>
    <w:rsid w:val="004D1E94"/>
    <w:rsid w:val="004D4630"/>
    <w:rsid w:val="004E4D04"/>
    <w:rsid w:val="004E52A6"/>
    <w:rsid w:val="004E647C"/>
    <w:rsid w:val="004E6AF3"/>
    <w:rsid w:val="004F5B05"/>
    <w:rsid w:val="004F784E"/>
    <w:rsid w:val="00502EAC"/>
    <w:rsid w:val="00503D99"/>
    <w:rsid w:val="00507861"/>
    <w:rsid w:val="005108C2"/>
    <w:rsid w:val="00510CDF"/>
    <w:rsid w:val="00511ECF"/>
    <w:rsid w:val="00512931"/>
    <w:rsid w:val="0052006C"/>
    <w:rsid w:val="0052245A"/>
    <w:rsid w:val="00522DD1"/>
    <w:rsid w:val="005234E5"/>
    <w:rsid w:val="00523AED"/>
    <w:rsid w:val="0052578A"/>
    <w:rsid w:val="00525856"/>
    <w:rsid w:val="0052678B"/>
    <w:rsid w:val="00526AC1"/>
    <w:rsid w:val="005278D0"/>
    <w:rsid w:val="00530529"/>
    <w:rsid w:val="0053113D"/>
    <w:rsid w:val="00532A40"/>
    <w:rsid w:val="00532D07"/>
    <w:rsid w:val="00532F9A"/>
    <w:rsid w:val="005371B2"/>
    <w:rsid w:val="005427B8"/>
    <w:rsid w:val="005445D7"/>
    <w:rsid w:val="00545537"/>
    <w:rsid w:val="00550243"/>
    <w:rsid w:val="005519CD"/>
    <w:rsid w:val="00553268"/>
    <w:rsid w:val="00557EC5"/>
    <w:rsid w:val="005602C9"/>
    <w:rsid w:val="0056129F"/>
    <w:rsid w:val="005620F8"/>
    <w:rsid w:val="00563C44"/>
    <w:rsid w:val="00564B81"/>
    <w:rsid w:val="00565F9A"/>
    <w:rsid w:val="005665C8"/>
    <w:rsid w:val="005666D7"/>
    <w:rsid w:val="005679AC"/>
    <w:rsid w:val="00567CF3"/>
    <w:rsid w:val="00571D5D"/>
    <w:rsid w:val="00571EF8"/>
    <w:rsid w:val="00572F8C"/>
    <w:rsid w:val="00574339"/>
    <w:rsid w:val="00576C01"/>
    <w:rsid w:val="005777E2"/>
    <w:rsid w:val="00582D91"/>
    <w:rsid w:val="00586694"/>
    <w:rsid w:val="00591887"/>
    <w:rsid w:val="00592CCA"/>
    <w:rsid w:val="005930D5"/>
    <w:rsid w:val="0059709D"/>
    <w:rsid w:val="00597DCD"/>
    <w:rsid w:val="005A07A7"/>
    <w:rsid w:val="005A0A50"/>
    <w:rsid w:val="005A31A1"/>
    <w:rsid w:val="005B1A3A"/>
    <w:rsid w:val="005B24C8"/>
    <w:rsid w:val="005B2EDF"/>
    <w:rsid w:val="005B43ED"/>
    <w:rsid w:val="005C15DB"/>
    <w:rsid w:val="005C4046"/>
    <w:rsid w:val="005C4C6E"/>
    <w:rsid w:val="005C60F5"/>
    <w:rsid w:val="005C6DF8"/>
    <w:rsid w:val="005D20CF"/>
    <w:rsid w:val="005D3145"/>
    <w:rsid w:val="005D31EE"/>
    <w:rsid w:val="005D4B1B"/>
    <w:rsid w:val="005D78AD"/>
    <w:rsid w:val="005E376C"/>
    <w:rsid w:val="005E3EF3"/>
    <w:rsid w:val="005E6875"/>
    <w:rsid w:val="005E6B5C"/>
    <w:rsid w:val="005E6B68"/>
    <w:rsid w:val="005F35B8"/>
    <w:rsid w:val="005F4592"/>
    <w:rsid w:val="006004AE"/>
    <w:rsid w:val="006004CA"/>
    <w:rsid w:val="00602157"/>
    <w:rsid w:val="00605C68"/>
    <w:rsid w:val="0060760B"/>
    <w:rsid w:val="00612522"/>
    <w:rsid w:val="00613C0E"/>
    <w:rsid w:val="006166B8"/>
    <w:rsid w:val="00622395"/>
    <w:rsid w:val="0062405E"/>
    <w:rsid w:val="00626B36"/>
    <w:rsid w:val="006275BF"/>
    <w:rsid w:val="00630A72"/>
    <w:rsid w:val="0063156C"/>
    <w:rsid w:val="00632A49"/>
    <w:rsid w:val="0063635A"/>
    <w:rsid w:val="00636968"/>
    <w:rsid w:val="00636CE3"/>
    <w:rsid w:val="006415D5"/>
    <w:rsid w:val="00641678"/>
    <w:rsid w:val="00644432"/>
    <w:rsid w:val="00646142"/>
    <w:rsid w:val="006464C5"/>
    <w:rsid w:val="006542A7"/>
    <w:rsid w:val="00657913"/>
    <w:rsid w:val="0066535D"/>
    <w:rsid w:val="0066642B"/>
    <w:rsid w:val="00670CDF"/>
    <w:rsid w:val="00673479"/>
    <w:rsid w:val="0067479D"/>
    <w:rsid w:val="00676408"/>
    <w:rsid w:val="00676FF3"/>
    <w:rsid w:val="00681628"/>
    <w:rsid w:val="006830E1"/>
    <w:rsid w:val="00684314"/>
    <w:rsid w:val="006866EA"/>
    <w:rsid w:val="00687B33"/>
    <w:rsid w:val="00692538"/>
    <w:rsid w:val="00692AF0"/>
    <w:rsid w:val="00696217"/>
    <w:rsid w:val="006A0C62"/>
    <w:rsid w:val="006A1017"/>
    <w:rsid w:val="006A2467"/>
    <w:rsid w:val="006A3640"/>
    <w:rsid w:val="006A3C28"/>
    <w:rsid w:val="006A5898"/>
    <w:rsid w:val="006A6993"/>
    <w:rsid w:val="006A7D75"/>
    <w:rsid w:val="006B3D2B"/>
    <w:rsid w:val="006B4192"/>
    <w:rsid w:val="006B7A90"/>
    <w:rsid w:val="006B7F55"/>
    <w:rsid w:val="006C06AB"/>
    <w:rsid w:val="006C08AA"/>
    <w:rsid w:val="006C17CD"/>
    <w:rsid w:val="006C635F"/>
    <w:rsid w:val="006C7121"/>
    <w:rsid w:val="006C731C"/>
    <w:rsid w:val="006C7730"/>
    <w:rsid w:val="006D13F5"/>
    <w:rsid w:val="006D247A"/>
    <w:rsid w:val="006D29E7"/>
    <w:rsid w:val="006D3757"/>
    <w:rsid w:val="006D7B01"/>
    <w:rsid w:val="006E1CB5"/>
    <w:rsid w:val="006E223D"/>
    <w:rsid w:val="006E29CD"/>
    <w:rsid w:val="006E3B48"/>
    <w:rsid w:val="006E63EA"/>
    <w:rsid w:val="006E6965"/>
    <w:rsid w:val="006E6C09"/>
    <w:rsid w:val="006E70C3"/>
    <w:rsid w:val="006E71B8"/>
    <w:rsid w:val="006F034D"/>
    <w:rsid w:val="006F08ED"/>
    <w:rsid w:val="006F40F8"/>
    <w:rsid w:val="006F5342"/>
    <w:rsid w:val="006F7699"/>
    <w:rsid w:val="00701EBF"/>
    <w:rsid w:val="00702810"/>
    <w:rsid w:val="00703C15"/>
    <w:rsid w:val="00706BFA"/>
    <w:rsid w:val="00713A30"/>
    <w:rsid w:val="007159B1"/>
    <w:rsid w:val="00725BEA"/>
    <w:rsid w:val="0073192B"/>
    <w:rsid w:val="0073341F"/>
    <w:rsid w:val="0073478E"/>
    <w:rsid w:val="00740C73"/>
    <w:rsid w:val="00740D64"/>
    <w:rsid w:val="00742020"/>
    <w:rsid w:val="007420AE"/>
    <w:rsid w:val="00742C11"/>
    <w:rsid w:val="00744B91"/>
    <w:rsid w:val="007451A5"/>
    <w:rsid w:val="00747816"/>
    <w:rsid w:val="00750C06"/>
    <w:rsid w:val="00753B1A"/>
    <w:rsid w:val="00756D5F"/>
    <w:rsid w:val="007578CB"/>
    <w:rsid w:val="00757D8A"/>
    <w:rsid w:val="007606EF"/>
    <w:rsid w:val="0076378D"/>
    <w:rsid w:val="007647B1"/>
    <w:rsid w:val="007648AB"/>
    <w:rsid w:val="007662D3"/>
    <w:rsid w:val="00767C5D"/>
    <w:rsid w:val="007741C4"/>
    <w:rsid w:val="00775908"/>
    <w:rsid w:val="0078064A"/>
    <w:rsid w:val="007807D1"/>
    <w:rsid w:val="00780E10"/>
    <w:rsid w:val="00780F63"/>
    <w:rsid w:val="007843DC"/>
    <w:rsid w:val="00785188"/>
    <w:rsid w:val="00790A8F"/>
    <w:rsid w:val="00793970"/>
    <w:rsid w:val="00796379"/>
    <w:rsid w:val="00796BD5"/>
    <w:rsid w:val="007976BA"/>
    <w:rsid w:val="007A1096"/>
    <w:rsid w:val="007A38E7"/>
    <w:rsid w:val="007A43D9"/>
    <w:rsid w:val="007A5DC4"/>
    <w:rsid w:val="007A6D87"/>
    <w:rsid w:val="007A73CF"/>
    <w:rsid w:val="007B11D8"/>
    <w:rsid w:val="007B76A2"/>
    <w:rsid w:val="007C01B6"/>
    <w:rsid w:val="007C42D5"/>
    <w:rsid w:val="007C44DA"/>
    <w:rsid w:val="007D1BA8"/>
    <w:rsid w:val="007D3E18"/>
    <w:rsid w:val="007D53C6"/>
    <w:rsid w:val="007F2486"/>
    <w:rsid w:val="007F2A82"/>
    <w:rsid w:val="007F3688"/>
    <w:rsid w:val="007F5467"/>
    <w:rsid w:val="0080131A"/>
    <w:rsid w:val="008018EA"/>
    <w:rsid w:val="008027D6"/>
    <w:rsid w:val="0080337A"/>
    <w:rsid w:val="00803FA1"/>
    <w:rsid w:val="00804393"/>
    <w:rsid w:val="00805385"/>
    <w:rsid w:val="00811A9E"/>
    <w:rsid w:val="00811F92"/>
    <w:rsid w:val="00812FF6"/>
    <w:rsid w:val="008130C8"/>
    <w:rsid w:val="0081591B"/>
    <w:rsid w:val="0081709C"/>
    <w:rsid w:val="008170B9"/>
    <w:rsid w:val="00822A43"/>
    <w:rsid w:val="00822F53"/>
    <w:rsid w:val="008250F9"/>
    <w:rsid w:val="0083075E"/>
    <w:rsid w:val="00831A19"/>
    <w:rsid w:val="00831E29"/>
    <w:rsid w:val="00832E4E"/>
    <w:rsid w:val="00834299"/>
    <w:rsid w:val="00840877"/>
    <w:rsid w:val="00841653"/>
    <w:rsid w:val="00841C5D"/>
    <w:rsid w:val="0084410A"/>
    <w:rsid w:val="00851930"/>
    <w:rsid w:val="00852DB5"/>
    <w:rsid w:val="00853262"/>
    <w:rsid w:val="00856394"/>
    <w:rsid w:val="008564BA"/>
    <w:rsid w:val="00860964"/>
    <w:rsid w:val="008616B6"/>
    <w:rsid w:val="00863C80"/>
    <w:rsid w:val="0086468F"/>
    <w:rsid w:val="00865312"/>
    <w:rsid w:val="00871A8B"/>
    <w:rsid w:val="008742A7"/>
    <w:rsid w:val="00882616"/>
    <w:rsid w:val="00883F63"/>
    <w:rsid w:val="008854CF"/>
    <w:rsid w:val="00886368"/>
    <w:rsid w:val="008A6276"/>
    <w:rsid w:val="008A63BE"/>
    <w:rsid w:val="008A66B4"/>
    <w:rsid w:val="008A7C5F"/>
    <w:rsid w:val="008B08D1"/>
    <w:rsid w:val="008B0D71"/>
    <w:rsid w:val="008B2A9A"/>
    <w:rsid w:val="008B2C50"/>
    <w:rsid w:val="008B30A8"/>
    <w:rsid w:val="008B46D5"/>
    <w:rsid w:val="008B6B67"/>
    <w:rsid w:val="008B709D"/>
    <w:rsid w:val="008C0620"/>
    <w:rsid w:val="008C0E18"/>
    <w:rsid w:val="008C223B"/>
    <w:rsid w:val="008C48D1"/>
    <w:rsid w:val="008C59E7"/>
    <w:rsid w:val="008C5AE9"/>
    <w:rsid w:val="008C7919"/>
    <w:rsid w:val="008D0F30"/>
    <w:rsid w:val="008D72F3"/>
    <w:rsid w:val="008E6B7D"/>
    <w:rsid w:val="008F0660"/>
    <w:rsid w:val="008F299C"/>
    <w:rsid w:val="008F2BCD"/>
    <w:rsid w:val="008F2D97"/>
    <w:rsid w:val="00901E5E"/>
    <w:rsid w:val="00902EAE"/>
    <w:rsid w:val="009048BA"/>
    <w:rsid w:val="009052F0"/>
    <w:rsid w:val="00905CEB"/>
    <w:rsid w:val="0090623D"/>
    <w:rsid w:val="00906EDA"/>
    <w:rsid w:val="00907B17"/>
    <w:rsid w:val="00907CFD"/>
    <w:rsid w:val="00911848"/>
    <w:rsid w:val="00913033"/>
    <w:rsid w:val="00924DED"/>
    <w:rsid w:val="00925ADB"/>
    <w:rsid w:val="00940D68"/>
    <w:rsid w:val="00940F5B"/>
    <w:rsid w:val="00942D9A"/>
    <w:rsid w:val="0094459D"/>
    <w:rsid w:val="00947DA5"/>
    <w:rsid w:val="009538B5"/>
    <w:rsid w:val="00954B96"/>
    <w:rsid w:val="00957B5E"/>
    <w:rsid w:val="00961C18"/>
    <w:rsid w:val="00963068"/>
    <w:rsid w:val="009645AE"/>
    <w:rsid w:val="009663FF"/>
    <w:rsid w:val="00966590"/>
    <w:rsid w:val="00970654"/>
    <w:rsid w:val="00971CF7"/>
    <w:rsid w:val="0098298B"/>
    <w:rsid w:val="00984289"/>
    <w:rsid w:val="00984725"/>
    <w:rsid w:val="009867AD"/>
    <w:rsid w:val="00987064"/>
    <w:rsid w:val="00987E52"/>
    <w:rsid w:val="00990A63"/>
    <w:rsid w:val="00992961"/>
    <w:rsid w:val="00992A7F"/>
    <w:rsid w:val="00993709"/>
    <w:rsid w:val="00993C6F"/>
    <w:rsid w:val="00996CE5"/>
    <w:rsid w:val="009A0D1E"/>
    <w:rsid w:val="009A2BED"/>
    <w:rsid w:val="009A41C6"/>
    <w:rsid w:val="009A503E"/>
    <w:rsid w:val="009A5E31"/>
    <w:rsid w:val="009A705C"/>
    <w:rsid w:val="009A795C"/>
    <w:rsid w:val="009B0812"/>
    <w:rsid w:val="009B22D2"/>
    <w:rsid w:val="009B4612"/>
    <w:rsid w:val="009B4CD2"/>
    <w:rsid w:val="009B648B"/>
    <w:rsid w:val="009B64E8"/>
    <w:rsid w:val="009B69D8"/>
    <w:rsid w:val="009B7474"/>
    <w:rsid w:val="009B7E55"/>
    <w:rsid w:val="009C0FA8"/>
    <w:rsid w:val="009C1883"/>
    <w:rsid w:val="009C1DC2"/>
    <w:rsid w:val="009C311A"/>
    <w:rsid w:val="009C385F"/>
    <w:rsid w:val="009D3FCA"/>
    <w:rsid w:val="009D5AD3"/>
    <w:rsid w:val="009D5C2E"/>
    <w:rsid w:val="009E0E4C"/>
    <w:rsid w:val="009E4EC0"/>
    <w:rsid w:val="009F0133"/>
    <w:rsid w:val="009F2AD3"/>
    <w:rsid w:val="009F3656"/>
    <w:rsid w:val="009F531C"/>
    <w:rsid w:val="009F5AC2"/>
    <w:rsid w:val="009F5C9A"/>
    <w:rsid w:val="009F7B98"/>
    <w:rsid w:val="00A00479"/>
    <w:rsid w:val="00A0434E"/>
    <w:rsid w:val="00A0607F"/>
    <w:rsid w:val="00A14DCB"/>
    <w:rsid w:val="00A20531"/>
    <w:rsid w:val="00A21186"/>
    <w:rsid w:val="00A2266E"/>
    <w:rsid w:val="00A2359A"/>
    <w:rsid w:val="00A243E7"/>
    <w:rsid w:val="00A247F0"/>
    <w:rsid w:val="00A253C6"/>
    <w:rsid w:val="00A2698C"/>
    <w:rsid w:val="00A31496"/>
    <w:rsid w:val="00A323D5"/>
    <w:rsid w:val="00A32A5D"/>
    <w:rsid w:val="00A32CFA"/>
    <w:rsid w:val="00A334BB"/>
    <w:rsid w:val="00A353DF"/>
    <w:rsid w:val="00A402DA"/>
    <w:rsid w:val="00A4152D"/>
    <w:rsid w:val="00A41E88"/>
    <w:rsid w:val="00A459ED"/>
    <w:rsid w:val="00A46269"/>
    <w:rsid w:val="00A47417"/>
    <w:rsid w:val="00A52D1C"/>
    <w:rsid w:val="00A52FCD"/>
    <w:rsid w:val="00A57336"/>
    <w:rsid w:val="00A57E52"/>
    <w:rsid w:val="00A61394"/>
    <w:rsid w:val="00A61CFF"/>
    <w:rsid w:val="00A635CA"/>
    <w:rsid w:val="00A654FB"/>
    <w:rsid w:val="00A66A2A"/>
    <w:rsid w:val="00A66CE7"/>
    <w:rsid w:val="00A7046A"/>
    <w:rsid w:val="00A71115"/>
    <w:rsid w:val="00A73580"/>
    <w:rsid w:val="00A7624D"/>
    <w:rsid w:val="00A775B9"/>
    <w:rsid w:val="00A80C35"/>
    <w:rsid w:val="00A835CD"/>
    <w:rsid w:val="00A87DE2"/>
    <w:rsid w:val="00A9158E"/>
    <w:rsid w:val="00A93AB6"/>
    <w:rsid w:val="00A94105"/>
    <w:rsid w:val="00A9576D"/>
    <w:rsid w:val="00A96B60"/>
    <w:rsid w:val="00AA1BC9"/>
    <w:rsid w:val="00AA5773"/>
    <w:rsid w:val="00AA77FF"/>
    <w:rsid w:val="00AB0E0E"/>
    <w:rsid w:val="00AB316F"/>
    <w:rsid w:val="00AB427E"/>
    <w:rsid w:val="00AB5058"/>
    <w:rsid w:val="00AB5628"/>
    <w:rsid w:val="00AB7018"/>
    <w:rsid w:val="00AC57C3"/>
    <w:rsid w:val="00AC583C"/>
    <w:rsid w:val="00AD0735"/>
    <w:rsid w:val="00AD470A"/>
    <w:rsid w:val="00AD49A8"/>
    <w:rsid w:val="00AD5EE9"/>
    <w:rsid w:val="00AD6480"/>
    <w:rsid w:val="00AD6732"/>
    <w:rsid w:val="00AD7991"/>
    <w:rsid w:val="00AE1232"/>
    <w:rsid w:val="00AE2E1D"/>
    <w:rsid w:val="00AE43EA"/>
    <w:rsid w:val="00AE7C1A"/>
    <w:rsid w:val="00AF2970"/>
    <w:rsid w:val="00AF44C8"/>
    <w:rsid w:val="00AF57D6"/>
    <w:rsid w:val="00AF6B31"/>
    <w:rsid w:val="00B00959"/>
    <w:rsid w:val="00B027AB"/>
    <w:rsid w:val="00B072CE"/>
    <w:rsid w:val="00B07EC4"/>
    <w:rsid w:val="00B11629"/>
    <w:rsid w:val="00B12C1A"/>
    <w:rsid w:val="00B140E2"/>
    <w:rsid w:val="00B15AAE"/>
    <w:rsid w:val="00B22BA3"/>
    <w:rsid w:val="00B235D1"/>
    <w:rsid w:val="00B26199"/>
    <w:rsid w:val="00B26490"/>
    <w:rsid w:val="00B443AA"/>
    <w:rsid w:val="00B47532"/>
    <w:rsid w:val="00B51992"/>
    <w:rsid w:val="00B54032"/>
    <w:rsid w:val="00B545AE"/>
    <w:rsid w:val="00B547FF"/>
    <w:rsid w:val="00B54D72"/>
    <w:rsid w:val="00B5768C"/>
    <w:rsid w:val="00B57836"/>
    <w:rsid w:val="00B57DB1"/>
    <w:rsid w:val="00B60202"/>
    <w:rsid w:val="00B62685"/>
    <w:rsid w:val="00B63641"/>
    <w:rsid w:val="00B65A49"/>
    <w:rsid w:val="00B66B91"/>
    <w:rsid w:val="00B7222F"/>
    <w:rsid w:val="00B74E7B"/>
    <w:rsid w:val="00B75349"/>
    <w:rsid w:val="00B75907"/>
    <w:rsid w:val="00B764F3"/>
    <w:rsid w:val="00B820D7"/>
    <w:rsid w:val="00B85E62"/>
    <w:rsid w:val="00B877E0"/>
    <w:rsid w:val="00B906FB"/>
    <w:rsid w:val="00B92C05"/>
    <w:rsid w:val="00B94B27"/>
    <w:rsid w:val="00BA37B2"/>
    <w:rsid w:val="00BA38E9"/>
    <w:rsid w:val="00BA4BF4"/>
    <w:rsid w:val="00BA71D8"/>
    <w:rsid w:val="00BA790C"/>
    <w:rsid w:val="00BB0BF2"/>
    <w:rsid w:val="00BB168C"/>
    <w:rsid w:val="00BB232C"/>
    <w:rsid w:val="00BB290A"/>
    <w:rsid w:val="00BB6C24"/>
    <w:rsid w:val="00BC28AF"/>
    <w:rsid w:val="00BC6E50"/>
    <w:rsid w:val="00BC79EB"/>
    <w:rsid w:val="00BD27DC"/>
    <w:rsid w:val="00BD404F"/>
    <w:rsid w:val="00BD4053"/>
    <w:rsid w:val="00BD4EA9"/>
    <w:rsid w:val="00BD5867"/>
    <w:rsid w:val="00BE2809"/>
    <w:rsid w:val="00BE483C"/>
    <w:rsid w:val="00BE722E"/>
    <w:rsid w:val="00BF1606"/>
    <w:rsid w:val="00BF4FB6"/>
    <w:rsid w:val="00BF7000"/>
    <w:rsid w:val="00C0016F"/>
    <w:rsid w:val="00C10C9B"/>
    <w:rsid w:val="00C139B5"/>
    <w:rsid w:val="00C1644F"/>
    <w:rsid w:val="00C16648"/>
    <w:rsid w:val="00C178CD"/>
    <w:rsid w:val="00C20664"/>
    <w:rsid w:val="00C254F3"/>
    <w:rsid w:val="00C26CD1"/>
    <w:rsid w:val="00C27772"/>
    <w:rsid w:val="00C27A34"/>
    <w:rsid w:val="00C27D43"/>
    <w:rsid w:val="00C3027C"/>
    <w:rsid w:val="00C368DA"/>
    <w:rsid w:val="00C41CB4"/>
    <w:rsid w:val="00C42774"/>
    <w:rsid w:val="00C427CE"/>
    <w:rsid w:val="00C434FA"/>
    <w:rsid w:val="00C46E22"/>
    <w:rsid w:val="00C47F58"/>
    <w:rsid w:val="00C510A3"/>
    <w:rsid w:val="00C518CD"/>
    <w:rsid w:val="00C54291"/>
    <w:rsid w:val="00C629D8"/>
    <w:rsid w:val="00C62BB3"/>
    <w:rsid w:val="00C64606"/>
    <w:rsid w:val="00C66331"/>
    <w:rsid w:val="00C6790C"/>
    <w:rsid w:val="00C711A2"/>
    <w:rsid w:val="00C735B0"/>
    <w:rsid w:val="00C914C9"/>
    <w:rsid w:val="00C92831"/>
    <w:rsid w:val="00C9492A"/>
    <w:rsid w:val="00CA151F"/>
    <w:rsid w:val="00CB107F"/>
    <w:rsid w:val="00CB1D3F"/>
    <w:rsid w:val="00CB2680"/>
    <w:rsid w:val="00CB393E"/>
    <w:rsid w:val="00CB451F"/>
    <w:rsid w:val="00CB46AA"/>
    <w:rsid w:val="00CC0525"/>
    <w:rsid w:val="00CC2055"/>
    <w:rsid w:val="00CC3BCE"/>
    <w:rsid w:val="00CC4835"/>
    <w:rsid w:val="00CC5CFB"/>
    <w:rsid w:val="00CC6363"/>
    <w:rsid w:val="00CC69E3"/>
    <w:rsid w:val="00CD06D9"/>
    <w:rsid w:val="00CD0DBB"/>
    <w:rsid w:val="00CD29C1"/>
    <w:rsid w:val="00CD49F8"/>
    <w:rsid w:val="00CD4BCE"/>
    <w:rsid w:val="00CD5E23"/>
    <w:rsid w:val="00CD61A9"/>
    <w:rsid w:val="00CD7428"/>
    <w:rsid w:val="00CD777C"/>
    <w:rsid w:val="00CE2D5E"/>
    <w:rsid w:val="00CE572E"/>
    <w:rsid w:val="00CE6FA7"/>
    <w:rsid w:val="00CF01A1"/>
    <w:rsid w:val="00CF220B"/>
    <w:rsid w:val="00CF24C9"/>
    <w:rsid w:val="00CF2FE8"/>
    <w:rsid w:val="00CF3F1A"/>
    <w:rsid w:val="00CF3FFE"/>
    <w:rsid w:val="00CF5A47"/>
    <w:rsid w:val="00CF6C3C"/>
    <w:rsid w:val="00D0095D"/>
    <w:rsid w:val="00D038B7"/>
    <w:rsid w:val="00D05E26"/>
    <w:rsid w:val="00D06C59"/>
    <w:rsid w:val="00D06EC2"/>
    <w:rsid w:val="00D11316"/>
    <w:rsid w:val="00D1465E"/>
    <w:rsid w:val="00D158D1"/>
    <w:rsid w:val="00D16C82"/>
    <w:rsid w:val="00D176F2"/>
    <w:rsid w:val="00D220FA"/>
    <w:rsid w:val="00D25D93"/>
    <w:rsid w:val="00D25E0F"/>
    <w:rsid w:val="00D25EFB"/>
    <w:rsid w:val="00D30099"/>
    <w:rsid w:val="00D3099B"/>
    <w:rsid w:val="00D36799"/>
    <w:rsid w:val="00D37097"/>
    <w:rsid w:val="00D37F7A"/>
    <w:rsid w:val="00D4114C"/>
    <w:rsid w:val="00D413EA"/>
    <w:rsid w:val="00D427AD"/>
    <w:rsid w:val="00D44D30"/>
    <w:rsid w:val="00D4670A"/>
    <w:rsid w:val="00D47DC3"/>
    <w:rsid w:val="00D50809"/>
    <w:rsid w:val="00D51A4A"/>
    <w:rsid w:val="00D601AE"/>
    <w:rsid w:val="00D60CA2"/>
    <w:rsid w:val="00D6225B"/>
    <w:rsid w:val="00D62427"/>
    <w:rsid w:val="00D6632C"/>
    <w:rsid w:val="00D67B56"/>
    <w:rsid w:val="00D67C3A"/>
    <w:rsid w:val="00D71C4D"/>
    <w:rsid w:val="00D71DA6"/>
    <w:rsid w:val="00D724E5"/>
    <w:rsid w:val="00D77DCE"/>
    <w:rsid w:val="00D8052C"/>
    <w:rsid w:val="00D81C52"/>
    <w:rsid w:val="00D837A0"/>
    <w:rsid w:val="00D85250"/>
    <w:rsid w:val="00D85550"/>
    <w:rsid w:val="00D86E16"/>
    <w:rsid w:val="00D92D12"/>
    <w:rsid w:val="00D96562"/>
    <w:rsid w:val="00DA139E"/>
    <w:rsid w:val="00DA17D0"/>
    <w:rsid w:val="00DA690C"/>
    <w:rsid w:val="00DB0098"/>
    <w:rsid w:val="00DB10AA"/>
    <w:rsid w:val="00DB12FC"/>
    <w:rsid w:val="00DB3886"/>
    <w:rsid w:val="00DB3AC4"/>
    <w:rsid w:val="00DB4090"/>
    <w:rsid w:val="00DB5AEF"/>
    <w:rsid w:val="00DC14F8"/>
    <w:rsid w:val="00DC19C7"/>
    <w:rsid w:val="00DC4BCE"/>
    <w:rsid w:val="00DC4DD0"/>
    <w:rsid w:val="00DC5596"/>
    <w:rsid w:val="00DD0DA5"/>
    <w:rsid w:val="00DD2436"/>
    <w:rsid w:val="00DE0FA0"/>
    <w:rsid w:val="00DE10EF"/>
    <w:rsid w:val="00DE1876"/>
    <w:rsid w:val="00DE3548"/>
    <w:rsid w:val="00DE3956"/>
    <w:rsid w:val="00DF04AD"/>
    <w:rsid w:val="00DF1BC2"/>
    <w:rsid w:val="00DF30C7"/>
    <w:rsid w:val="00DF5956"/>
    <w:rsid w:val="00E009DF"/>
    <w:rsid w:val="00E0339B"/>
    <w:rsid w:val="00E04CD0"/>
    <w:rsid w:val="00E04E8F"/>
    <w:rsid w:val="00E06C13"/>
    <w:rsid w:val="00E132CC"/>
    <w:rsid w:val="00E15C05"/>
    <w:rsid w:val="00E1642F"/>
    <w:rsid w:val="00E166F7"/>
    <w:rsid w:val="00E24DB4"/>
    <w:rsid w:val="00E25C38"/>
    <w:rsid w:val="00E32BA8"/>
    <w:rsid w:val="00E32FA2"/>
    <w:rsid w:val="00E36E7F"/>
    <w:rsid w:val="00E375AC"/>
    <w:rsid w:val="00E40022"/>
    <w:rsid w:val="00E42CC8"/>
    <w:rsid w:val="00E43F74"/>
    <w:rsid w:val="00E44BDB"/>
    <w:rsid w:val="00E45305"/>
    <w:rsid w:val="00E50044"/>
    <w:rsid w:val="00E50A12"/>
    <w:rsid w:val="00E515FA"/>
    <w:rsid w:val="00E523C9"/>
    <w:rsid w:val="00E54944"/>
    <w:rsid w:val="00E57163"/>
    <w:rsid w:val="00E57E5D"/>
    <w:rsid w:val="00E57F11"/>
    <w:rsid w:val="00E61865"/>
    <w:rsid w:val="00E61F8A"/>
    <w:rsid w:val="00E63B62"/>
    <w:rsid w:val="00E76E9D"/>
    <w:rsid w:val="00E80202"/>
    <w:rsid w:val="00E823AA"/>
    <w:rsid w:val="00E82D0F"/>
    <w:rsid w:val="00E87F4E"/>
    <w:rsid w:val="00E90882"/>
    <w:rsid w:val="00E90B01"/>
    <w:rsid w:val="00E90F24"/>
    <w:rsid w:val="00E91D41"/>
    <w:rsid w:val="00E94BB0"/>
    <w:rsid w:val="00E95C42"/>
    <w:rsid w:val="00E9669C"/>
    <w:rsid w:val="00EA02A6"/>
    <w:rsid w:val="00EA271E"/>
    <w:rsid w:val="00EA275F"/>
    <w:rsid w:val="00EA6FCD"/>
    <w:rsid w:val="00EA7C8A"/>
    <w:rsid w:val="00EB0143"/>
    <w:rsid w:val="00EB1A55"/>
    <w:rsid w:val="00EB3838"/>
    <w:rsid w:val="00EB3A00"/>
    <w:rsid w:val="00EB4126"/>
    <w:rsid w:val="00EB4B8D"/>
    <w:rsid w:val="00EB4F44"/>
    <w:rsid w:val="00EB5B41"/>
    <w:rsid w:val="00EB76F7"/>
    <w:rsid w:val="00EC0DE2"/>
    <w:rsid w:val="00EC6EB6"/>
    <w:rsid w:val="00ED1193"/>
    <w:rsid w:val="00ED35C1"/>
    <w:rsid w:val="00ED4239"/>
    <w:rsid w:val="00ED43C3"/>
    <w:rsid w:val="00ED726F"/>
    <w:rsid w:val="00EE01F2"/>
    <w:rsid w:val="00EE405F"/>
    <w:rsid w:val="00EE5802"/>
    <w:rsid w:val="00EE60E8"/>
    <w:rsid w:val="00EE73B3"/>
    <w:rsid w:val="00EF239E"/>
    <w:rsid w:val="00EF3938"/>
    <w:rsid w:val="00EF3FC0"/>
    <w:rsid w:val="00EF4D1F"/>
    <w:rsid w:val="00EF76A8"/>
    <w:rsid w:val="00F03879"/>
    <w:rsid w:val="00F04494"/>
    <w:rsid w:val="00F04CF2"/>
    <w:rsid w:val="00F150F8"/>
    <w:rsid w:val="00F1634D"/>
    <w:rsid w:val="00F22484"/>
    <w:rsid w:val="00F26F07"/>
    <w:rsid w:val="00F27565"/>
    <w:rsid w:val="00F321E5"/>
    <w:rsid w:val="00F3293F"/>
    <w:rsid w:val="00F365CF"/>
    <w:rsid w:val="00F37B7B"/>
    <w:rsid w:val="00F409C5"/>
    <w:rsid w:val="00F4360C"/>
    <w:rsid w:val="00F55548"/>
    <w:rsid w:val="00F609F4"/>
    <w:rsid w:val="00F62317"/>
    <w:rsid w:val="00F73B3A"/>
    <w:rsid w:val="00F73B6B"/>
    <w:rsid w:val="00F74369"/>
    <w:rsid w:val="00F748ED"/>
    <w:rsid w:val="00F778B6"/>
    <w:rsid w:val="00F80441"/>
    <w:rsid w:val="00F8155B"/>
    <w:rsid w:val="00F85BDC"/>
    <w:rsid w:val="00F85D37"/>
    <w:rsid w:val="00F85FEA"/>
    <w:rsid w:val="00F86193"/>
    <w:rsid w:val="00F86375"/>
    <w:rsid w:val="00F87BF6"/>
    <w:rsid w:val="00F91AC1"/>
    <w:rsid w:val="00F92346"/>
    <w:rsid w:val="00F923A9"/>
    <w:rsid w:val="00F94038"/>
    <w:rsid w:val="00F94C30"/>
    <w:rsid w:val="00F95B33"/>
    <w:rsid w:val="00F9664E"/>
    <w:rsid w:val="00F97444"/>
    <w:rsid w:val="00F975B6"/>
    <w:rsid w:val="00FA089E"/>
    <w:rsid w:val="00FA33BA"/>
    <w:rsid w:val="00FA35D5"/>
    <w:rsid w:val="00FA38D1"/>
    <w:rsid w:val="00FA3DCC"/>
    <w:rsid w:val="00FA4EB0"/>
    <w:rsid w:val="00FA6EEE"/>
    <w:rsid w:val="00FB33C0"/>
    <w:rsid w:val="00FB407D"/>
    <w:rsid w:val="00FB5D42"/>
    <w:rsid w:val="00FC09E7"/>
    <w:rsid w:val="00FC1647"/>
    <w:rsid w:val="00FC317E"/>
    <w:rsid w:val="00FC35F8"/>
    <w:rsid w:val="00FC3D44"/>
    <w:rsid w:val="00FC6F35"/>
    <w:rsid w:val="00FD04C4"/>
    <w:rsid w:val="00FD273C"/>
    <w:rsid w:val="00FD46B3"/>
    <w:rsid w:val="00FD548F"/>
    <w:rsid w:val="00FD6165"/>
    <w:rsid w:val="00FD6DE9"/>
    <w:rsid w:val="00FE0330"/>
    <w:rsid w:val="00FE17E9"/>
    <w:rsid w:val="00FE2479"/>
    <w:rsid w:val="00FE4E1C"/>
    <w:rsid w:val="00FE5868"/>
    <w:rsid w:val="00FE7743"/>
    <w:rsid w:val="00FF3163"/>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7AD5F7E"/>
  <w15:docId w15:val="{F3A03FDF-131C-4F8B-B138-88685F0A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1"/>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1"/>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Light" w:eastAsia="Andale Sans UI" w:hAnsi="Marianne Light" w:cs="Times New Roman"/>
      <w:bCs/>
      <w:kern w:val="1"/>
      <w:sz w:val="20"/>
      <w:szCs w:val="24"/>
      <w:u w:val="single"/>
    </w:rPr>
  </w:style>
  <w:style w:type="character" w:customStyle="1" w:styleId="Titre4Car">
    <w:name w:val="Titre 4 Car"/>
    <w:basedOn w:val="Policepardfaut"/>
    <w:link w:val="Titre4"/>
    <w:rsid w:val="003336CC"/>
    <w:rPr>
      <w:rFonts w:ascii="Marianne Light" w:eastAsia="Andale Sans UI" w:hAnsi="Marianne Light"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qFormat/>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ie-sdc-bmo1-admin@interieur.gouv.fr" TargetMode="External"/><Relationship Id="rId18" Type="http://schemas.openxmlformats.org/officeDocument/2006/relationships/hyperlink" Target="mailto:romain.reuther@interieur.gouv.fr"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aymerique.chatellier@interieur.gouv.fr" TargetMode="External"/><Relationship Id="rId17" Type="http://schemas.openxmlformats.org/officeDocument/2006/relationships/hyperlink" Target="mailto:aymerique.chatellier@interieur.gouv.fr" TargetMode="External"/><Relationship Id="rId2" Type="http://schemas.openxmlformats.org/officeDocument/2006/relationships/numbering" Target="numbering.xml"/><Relationship Id="rId16" Type="http://schemas.openxmlformats.org/officeDocument/2006/relationships/hyperlink" Target="https://francetransfert.numerique.gouv.fr/uploa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reuther@interieur.gouv.fr"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23" Type="http://schemas.openxmlformats.org/officeDocument/2006/relationships/theme" Target="theme/theme1.xml"/><Relationship Id="rId10" Type="http://schemas.openxmlformats.org/officeDocument/2006/relationships/hyperlink" Target="mailto:romain.reuther@interieur.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hyperlink" Target="http://www.economie.gouv.fr/daj/formulaire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2131B88E314445A2503A9EE8C39916"/>
        <w:category>
          <w:name w:val="Général"/>
          <w:gallery w:val="placeholder"/>
        </w:category>
        <w:types>
          <w:type w:val="bbPlcHdr"/>
        </w:types>
        <w:behaviors>
          <w:behavior w:val="content"/>
        </w:behaviors>
        <w:guid w:val="{D5ED149D-1044-4792-B58A-6464AE631225}"/>
      </w:docPartPr>
      <w:docPartBody>
        <w:p w:rsidR="00B83BFF" w:rsidRDefault="00B83BFF">
          <w:pPr>
            <w:pStyle w:val="FA2131B88E314445A2503A9EE8C39916"/>
          </w:pPr>
          <w:r w:rsidRPr="002A6C4C">
            <w:rPr>
              <w:rStyle w:val="Textedelespacerserv"/>
            </w:rPr>
            <w:t>Choisissez un élément.</w:t>
          </w:r>
        </w:p>
      </w:docPartBody>
    </w:docPart>
    <w:docPart>
      <w:docPartPr>
        <w:name w:val="0AB1789C169A472E903B40501B9640BE"/>
        <w:category>
          <w:name w:val="Général"/>
          <w:gallery w:val="placeholder"/>
        </w:category>
        <w:types>
          <w:type w:val="bbPlcHdr"/>
        </w:types>
        <w:behaviors>
          <w:behavior w:val="content"/>
        </w:behaviors>
        <w:guid w:val="{0316C84C-DE59-49AD-A26A-1E19B05A29B4}"/>
      </w:docPartPr>
      <w:docPartBody>
        <w:p w:rsidR="00B83BFF" w:rsidRDefault="00B83BFF">
          <w:pPr>
            <w:pStyle w:val="0AB1789C169A472E903B40501B9640BE"/>
          </w:pPr>
          <w:r w:rsidRPr="007020ED">
            <w:rPr>
              <w:rStyle w:val="Textedelespacerserv"/>
            </w:rPr>
            <w:t>Choisissez un élément.</w:t>
          </w:r>
        </w:p>
      </w:docPartBody>
    </w:docPart>
    <w:docPart>
      <w:docPartPr>
        <w:name w:val="6104D8C04E194E9C91612B9268E68AE2"/>
        <w:category>
          <w:name w:val="Général"/>
          <w:gallery w:val="placeholder"/>
        </w:category>
        <w:types>
          <w:type w:val="bbPlcHdr"/>
        </w:types>
        <w:behaviors>
          <w:behavior w:val="content"/>
        </w:behaviors>
        <w:guid w:val="{1334F91B-87A1-4878-B278-C5EDACA1EA1F}"/>
      </w:docPartPr>
      <w:docPartBody>
        <w:p w:rsidR="00B83BFF" w:rsidRDefault="00B83BFF">
          <w:pPr>
            <w:pStyle w:val="6104D8C04E194E9C91612B9268E68AE2"/>
          </w:pPr>
          <w:r w:rsidRPr="002A6C4C">
            <w:rPr>
              <w:rStyle w:val="Textedelespacerserv"/>
            </w:rPr>
            <w:t>Choisissez un élément.</w:t>
          </w:r>
        </w:p>
      </w:docPartBody>
    </w:docPart>
    <w:docPart>
      <w:docPartPr>
        <w:name w:val="DC584226ACF24CD7BD9E361848B395EA"/>
        <w:category>
          <w:name w:val="Général"/>
          <w:gallery w:val="placeholder"/>
        </w:category>
        <w:types>
          <w:type w:val="bbPlcHdr"/>
        </w:types>
        <w:behaviors>
          <w:behavior w:val="content"/>
        </w:behaviors>
        <w:guid w:val="{31452904-64B5-4B93-AE8F-A4E486DC74A1}"/>
      </w:docPartPr>
      <w:docPartBody>
        <w:p w:rsidR="00B83BFF" w:rsidRDefault="00B83BFF">
          <w:pPr>
            <w:pStyle w:val="DC584226ACF24CD7BD9E361848B395EA"/>
          </w:pPr>
          <w:r w:rsidRPr="007020ED">
            <w:rPr>
              <w:rStyle w:val="Textedelespacerserv"/>
            </w:rPr>
            <w:t>Choisissez un élément.</w:t>
          </w:r>
        </w:p>
      </w:docPartBody>
    </w:docPart>
    <w:docPart>
      <w:docPartPr>
        <w:name w:val="19D440F043F4437EBD75409AD517C501"/>
        <w:category>
          <w:name w:val="Général"/>
          <w:gallery w:val="placeholder"/>
        </w:category>
        <w:types>
          <w:type w:val="bbPlcHdr"/>
        </w:types>
        <w:behaviors>
          <w:behavior w:val="content"/>
        </w:behaviors>
        <w:guid w:val="{E563FBF8-BC93-4E27-9C44-0BD873BF4536}"/>
      </w:docPartPr>
      <w:docPartBody>
        <w:p w:rsidR="00B83BFF" w:rsidRDefault="00B83BFF">
          <w:pPr>
            <w:pStyle w:val="19D440F043F4437EBD75409AD517C501"/>
          </w:pPr>
          <w:r w:rsidRPr="007020ED">
            <w:rPr>
              <w:rStyle w:val="Textedelespacerserv"/>
            </w:rPr>
            <w:t>Choisissez un élément.</w:t>
          </w:r>
        </w:p>
      </w:docPartBody>
    </w:docPart>
    <w:docPart>
      <w:docPartPr>
        <w:name w:val="EB33AF8726C646E1A630703BAE042E1C"/>
        <w:category>
          <w:name w:val="Général"/>
          <w:gallery w:val="placeholder"/>
        </w:category>
        <w:types>
          <w:type w:val="bbPlcHdr"/>
        </w:types>
        <w:behaviors>
          <w:behavior w:val="content"/>
        </w:behaviors>
        <w:guid w:val="{36D134F0-3067-4836-AFFE-6B12E99BD711}"/>
      </w:docPartPr>
      <w:docPartBody>
        <w:p w:rsidR="00B83BFF" w:rsidRDefault="00B83BFF">
          <w:pPr>
            <w:pStyle w:val="EB33AF8726C646E1A630703BAE042E1C"/>
          </w:pPr>
          <w:r w:rsidRPr="007020ED">
            <w:rPr>
              <w:rStyle w:val="Textedelespacerserv"/>
            </w:rPr>
            <w:t>Choisissez un élément.</w:t>
          </w:r>
        </w:p>
      </w:docPartBody>
    </w:docPart>
    <w:docPart>
      <w:docPartPr>
        <w:name w:val="0996F28EEF1A46AFA4B4A15F63B09D95"/>
        <w:category>
          <w:name w:val="Général"/>
          <w:gallery w:val="placeholder"/>
        </w:category>
        <w:types>
          <w:type w:val="bbPlcHdr"/>
        </w:types>
        <w:behaviors>
          <w:behavior w:val="content"/>
        </w:behaviors>
        <w:guid w:val="{09112039-AE8D-4F79-A194-BB37DC53A759}"/>
      </w:docPartPr>
      <w:docPartBody>
        <w:p w:rsidR="00C17546" w:rsidRDefault="00781C79" w:rsidP="00781C79">
          <w:pPr>
            <w:pStyle w:val="0996F28EEF1A46AFA4B4A15F63B09D95"/>
          </w:pPr>
          <w:r w:rsidRPr="007020ED">
            <w:rPr>
              <w:rStyle w:val="Textedelespacerserv"/>
            </w:rPr>
            <w:t>Choisissez un élément.</w:t>
          </w:r>
        </w:p>
      </w:docPartBody>
    </w:docPart>
    <w:docPart>
      <w:docPartPr>
        <w:name w:val="E420B60B28574E1FB6ADE1B708142BAC"/>
        <w:category>
          <w:name w:val="Général"/>
          <w:gallery w:val="placeholder"/>
        </w:category>
        <w:types>
          <w:type w:val="bbPlcHdr"/>
        </w:types>
        <w:behaviors>
          <w:behavior w:val="content"/>
        </w:behaviors>
        <w:guid w:val="{BEC42951-87EF-4564-AE68-2C974F0CA006}"/>
      </w:docPartPr>
      <w:docPartBody>
        <w:p w:rsidR="00C17546" w:rsidRDefault="00781C79" w:rsidP="00781C79">
          <w:pPr>
            <w:pStyle w:val="E420B60B28574E1FB6ADE1B708142BAC"/>
          </w:pPr>
          <w:r w:rsidRPr="007020ED">
            <w:rPr>
              <w:rStyle w:val="Textedelespacerserv"/>
            </w:rPr>
            <w:t>Choisissez un élément.</w:t>
          </w:r>
        </w:p>
      </w:docPartBody>
    </w:docPart>
    <w:docPart>
      <w:docPartPr>
        <w:name w:val="F33963DEC228407BB1A79AB80EB9810A"/>
        <w:category>
          <w:name w:val="Général"/>
          <w:gallery w:val="placeholder"/>
        </w:category>
        <w:types>
          <w:type w:val="bbPlcHdr"/>
        </w:types>
        <w:behaviors>
          <w:behavior w:val="content"/>
        </w:behaviors>
        <w:guid w:val="{3BBBF1C4-B624-4146-8F3F-B7EF3BD7B64F}"/>
      </w:docPartPr>
      <w:docPartBody>
        <w:p w:rsidR="00C17546" w:rsidRDefault="00781C79" w:rsidP="00781C79">
          <w:pPr>
            <w:pStyle w:val="F33963DEC228407BB1A79AB80EB9810A"/>
          </w:pPr>
          <w:r w:rsidRPr="007020ED">
            <w:rPr>
              <w:rStyle w:val="Textedelespacerserv"/>
            </w:rPr>
            <w:t>Choisissez un élément.</w:t>
          </w:r>
        </w:p>
      </w:docPartBody>
    </w:docPart>
    <w:docPart>
      <w:docPartPr>
        <w:name w:val="CE82032A64AB4603BCF09B083673241D"/>
        <w:category>
          <w:name w:val="Général"/>
          <w:gallery w:val="placeholder"/>
        </w:category>
        <w:types>
          <w:type w:val="bbPlcHdr"/>
        </w:types>
        <w:behaviors>
          <w:behavior w:val="content"/>
        </w:behaviors>
        <w:guid w:val="{7E01BCE8-A951-4918-B07F-28F58C5D0AC2}"/>
      </w:docPartPr>
      <w:docPartBody>
        <w:p w:rsidR="00C17546" w:rsidRDefault="00781C79" w:rsidP="00781C79">
          <w:pPr>
            <w:pStyle w:val="CE82032A64AB4603BCF09B083673241D"/>
          </w:pPr>
          <w:r w:rsidRPr="007020ED">
            <w:rPr>
              <w:rStyle w:val="Textedelespacerserv"/>
            </w:rPr>
            <w:t>Choisissez un élément.</w:t>
          </w:r>
        </w:p>
      </w:docPartBody>
    </w:docPart>
    <w:docPart>
      <w:docPartPr>
        <w:name w:val="0A86CED9459440A88FA717802915A1F0"/>
        <w:category>
          <w:name w:val="Général"/>
          <w:gallery w:val="placeholder"/>
        </w:category>
        <w:types>
          <w:type w:val="bbPlcHdr"/>
        </w:types>
        <w:behaviors>
          <w:behavior w:val="content"/>
        </w:behaviors>
        <w:guid w:val="{8592A9BF-31A4-4FBE-9A2C-5AD9CA10735C}"/>
      </w:docPartPr>
      <w:docPartBody>
        <w:p w:rsidR="00C17546" w:rsidRDefault="00781C79" w:rsidP="00781C79">
          <w:pPr>
            <w:pStyle w:val="0A86CED9459440A88FA717802915A1F0"/>
          </w:pPr>
          <w:r w:rsidRPr="007020ED">
            <w:rPr>
              <w:rStyle w:val="Textedelespacerserv"/>
            </w:rPr>
            <w:t>Choisissez un élément.</w:t>
          </w:r>
        </w:p>
      </w:docPartBody>
    </w:docPart>
    <w:docPart>
      <w:docPartPr>
        <w:name w:val="E117CE38941B44ACA365B0F0C6C804D3"/>
        <w:category>
          <w:name w:val="Général"/>
          <w:gallery w:val="placeholder"/>
        </w:category>
        <w:types>
          <w:type w:val="bbPlcHdr"/>
        </w:types>
        <w:behaviors>
          <w:behavior w:val="content"/>
        </w:behaviors>
        <w:guid w:val="{B5F75C3A-79B5-4D76-AA01-23368F0126F7}"/>
      </w:docPartPr>
      <w:docPartBody>
        <w:p w:rsidR="00C17546" w:rsidRDefault="00781C79" w:rsidP="00781C79">
          <w:pPr>
            <w:pStyle w:val="E117CE38941B44ACA365B0F0C6C804D3"/>
          </w:pPr>
          <w:r w:rsidRPr="007020ED">
            <w:rPr>
              <w:rStyle w:val="Textedelespacerserv"/>
            </w:rPr>
            <w:t>Choisissez un élément.</w:t>
          </w:r>
        </w:p>
      </w:docPartBody>
    </w:docPart>
    <w:docPart>
      <w:docPartPr>
        <w:name w:val="031373A0F8FD44418284DAE9646F9BA8"/>
        <w:category>
          <w:name w:val="Général"/>
          <w:gallery w:val="placeholder"/>
        </w:category>
        <w:types>
          <w:type w:val="bbPlcHdr"/>
        </w:types>
        <w:behaviors>
          <w:behavior w:val="content"/>
        </w:behaviors>
        <w:guid w:val="{AA6A55EF-95BC-469A-A61E-1E385BE40C3C}"/>
      </w:docPartPr>
      <w:docPartBody>
        <w:p w:rsidR="00C17546" w:rsidRDefault="00781C79" w:rsidP="00781C79">
          <w:pPr>
            <w:pStyle w:val="031373A0F8FD44418284DAE9646F9BA8"/>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BFF"/>
    <w:rsid w:val="00260688"/>
    <w:rsid w:val="00285AF0"/>
    <w:rsid w:val="005D762F"/>
    <w:rsid w:val="006B5E40"/>
    <w:rsid w:val="00781C79"/>
    <w:rsid w:val="00796F77"/>
    <w:rsid w:val="00B83BFF"/>
    <w:rsid w:val="00BB1279"/>
    <w:rsid w:val="00C17546"/>
    <w:rsid w:val="00DC12BE"/>
    <w:rsid w:val="00EA35EA"/>
    <w:rsid w:val="00FB01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781C79"/>
    <w:rPr>
      <w:color w:val="808080"/>
    </w:rPr>
  </w:style>
  <w:style w:type="paragraph" w:customStyle="1" w:styleId="FA2131B88E314445A2503A9EE8C39916">
    <w:name w:val="FA2131B88E314445A2503A9EE8C39916"/>
  </w:style>
  <w:style w:type="paragraph" w:customStyle="1" w:styleId="0AB1789C169A472E903B40501B9640BE">
    <w:name w:val="0AB1789C169A472E903B40501B9640BE"/>
  </w:style>
  <w:style w:type="paragraph" w:customStyle="1" w:styleId="6104D8C04E194E9C91612B9268E68AE2">
    <w:name w:val="6104D8C04E194E9C91612B9268E68AE2"/>
  </w:style>
  <w:style w:type="paragraph" w:customStyle="1" w:styleId="DC584226ACF24CD7BD9E361848B395EA">
    <w:name w:val="DC584226ACF24CD7BD9E361848B395EA"/>
  </w:style>
  <w:style w:type="paragraph" w:customStyle="1" w:styleId="390D954C0F2947068E9297CA47379461">
    <w:name w:val="390D954C0F2947068E9297CA47379461"/>
  </w:style>
  <w:style w:type="paragraph" w:customStyle="1" w:styleId="AE35A7F9CD1648CBAF3B0AD712839D6B">
    <w:name w:val="AE35A7F9CD1648CBAF3B0AD712839D6B"/>
  </w:style>
  <w:style w:type="paragraph" w:customStyle="1" w:styleId="9C36FBE3FD9B4902B03CB17F325E741A">
    <w:name w:val="9C36FBE3FD9B4902B03CB17F325E741A"/>
  </w:style>
  <w:style w:type="paragraph" w:customStyle="1" w:styleId="D72932D5C65F4569A83A75BB0E69B547">
    <w:name w:val="D72932D5C65F4569A83A75BB0E69B547"/>
  </w:style>
  <w:style w:type="paragraph" w:customStyle="1" w:styleId="71225BBA623D4A289161CD3E3570C142">
    <w:name w:val="71225BBA623D4A289161CD3E3570C142"/>
  </w:style>
  <w:style w:type="paragraph" w:customStyle="1" w:styleId="2D0A03CE45B24C01B17A5B9921163A68">
    <w:name w:val="2D0A03CE45B24C01B17A5B9921163A68"/>
  </w:style>
  <w:style w:type="paragraph" w:customStyle="1" w:styleId="82604943E5DB447FAE6A406120768714">
    <w:name w:val="82604943E5DB447FAE6A406120768714"/>
  </w:style>
  <w:style w:type="paragraph" w:customStyle="1" w:styleId="19D440F043F4437EBD75409AD517C501">
    <w:name w:val="19D440F043F4437EBD75409AD517C501"/>
  </w:style>
  <w:style w:type="paragraph" w:customStyle="1" w:styleId="9B8B9A3F29184F8D93771CE0027F5FC1">
    <w:name w:val="9B8B9A3F29184F8D93771CE0027F5FC1"/>
  </w:style>
  <w:style w:type="paragraph" w:customStyle="1" w:styleId="DBDCCDBFD1D04050B764C97ED1376A76">
    <w:name w:val="DBDCCDBFD1D04050B764C97ED1376A76"/>
  </w:style>
  <w:style w:type="paragraph" w:customStyle="1" w:styleId="EB33AF8726C646E1A630703BAE042E1C">
    <w:name w:val="EB33AF8726C646E1A630703BAE042E1C"/>
  </w:style>
  <w:style w:type="paragraph" w:customStyle="1" w:styleId="5227DB46D8F74A9D9AE02B6334FF2724">
    <w:name w:val="5227DB46D8F74A9D9AE02B6334FF2724"/>
  </w:style>
  <w:style w:type="paragraph" w:customStyle="1" w:styleId="1BFCC457AF7D49B0BAFCA626D6853C83">
    <w:name w:val="1BFCC457AF7D49B0BAFCA626D6853C83"/>
  </w:style>
  <w:style w:type="paragraph" w:customStyle="1" w:styleId="D86940B8D5ED46BEAF539D165629A314">
    <w:name w:val="D86940B8D5ED46BEAF539D165629A314"/>
  </w:style>
  <w:style w:type="paragraph" w:customStyle="1" w:styleId="098C0FB03972480CA0F9A7C6E10CAE9B">
    <w:name w:val="098C0FB03972480CA0F9A7C6E10CAE9B"/>
  </w:style>
  <w:style w:type="paragraph" w:customStyle="1" w:styleId="54D6902CA27E428095D872272EBEAD7E">
    <w:name w:val="54D6902CA27E428095D872272EBEAD7E"/>
  </w:style>
  <w:style w:type="paragraph" w:customStyle="1" w:styleId="2539AC3BA06D4DC080E3CDE07F4C6284">
    <w:name w:val="2539AC3BA06D4DC080E3CDE07F4C6284"/>
  </w:style>
  <w:style w:type="paragraph" w:customStyle="1" w:styleId="330D2850D9824E25A84517AC154DC08A">
    <w:name w:val="330D2850D9824E25A84517AC154DC08A"/>
  </w:style>
  <w:style w:type="paragraph" w:customStyle="1" w:styleId="CF13AC5974234973A6F48F6F421EDFD7">
    <w:name w:val="CF13AC5974234973A6F48F6F421EDFD7"/>
    <w:rsid w:val="005D762F"/>
  </w:style>
  <w:style w:type="paragraph" w:customStyle="1" w:styleId="0996F28EEF1A46AFA4B4A15F63B09D95">
    <w:name w:val="0996F28EEF1A46AFA4B4A15F63B09D95"/>
    <w:rsid w:val="00781C79"/>
  </w:style>
  <w:style w:type="paragraph" w:customStyle="1" w:styleId="E420B60B28574E1FB6ADE1B708142BAC">
    <w:name w:val="E420B60B28574E1FB6ADE1B708142BAC"/>
    <w:rsid w:val="00781C79"/>
  </w:style>
  <w:style w:type="paragraph" w:customStyle="1" w:styleId="F33963DEC228407BB1A79AB80EB9810A">
    <w:name w:val="F33963DEC228407BB1A79AB80EB9810A"/>
    <w:rsid w:val="00781C79"/>
  </w:style>
  <w:style w:type="paragraph" w:customStyle="1" w:styleId="CE82032A64AB4603BCF09B083673241D">
    <w:name w:val="CE82032A64AB4603BCF09B083673241D"/>
    <w:rsid w:val="00781C79"/>
  </w:style>
  <w:style w:type="paragraph" w:customStyle="1" w:styleId="0A86CED9459440A88FA717802915A1F0">
    <w:name w:val="0A86CED9459440A88FA717802915A1F0"/>
    <w:rsid w:val="00781C79"/>
  </w:style>
  <w:style w:type="paragraph" w:customStyle="1" w:styleId="E117CE38941B44ACA365B0F0C6C804D3">
    <w:name w:val="E117CE38941B44ACA365B0F0C6C804D3"/>
    <w:rsid w:val="00781C79"/>
  </w:style>
  <w:style w:type="paragraph" w:customStyle="1" w:styleId="031373A0F8FD44418284DAE9646F9BA8">
    <w:name w:val="031373A0F8FD44418284DAE9646F9BA8"/>
    <w:rsid w:val="00781C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D3355-77E2-4016-9B41-E313661C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32</Pages>
  <Words>10697</Words>
  <Characters>58838</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69397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ADREA Kimberly</dc:creator>
  <cp:lastModifiedBy>MENTION Laura</cp:lastModifiedBy>
  <cp:revision>35</cp:revision>
  <cp:lastPrinted>2025-06-13T14:43:00Z</cp:lastPrinted>
  <dcterms:created xsi:type="dcterms:W3CDTF">2025-06-13T13:32:00Z</dcterms:created>
  <dcterms:modified xsi:type="dcterms:W3CDTF">2025-09-15T14:33:00Z</dcterms:modified>
</cp:coreProperties>
</file>